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1286003" w:rsidR="006305D7" w:rsidRPr="00A70BA8" w:rsidRDefault="006305D7" w:rsidP="003A5A07">
      <w:pPr>
        <w:pStyle w:val="NormalWeb"/>
        <w:spacing w:before="0" w:beforeAutospacing="0" w:after="0" w:afterAutospacing="0"/>
        <w:jc w:val="both"/>
        <w:rPr>
          <w:rFonts w:ascii="Calibri" w:hAnsi="Calibri" w:cs="Calibri"/>
          <w:color w:val="000000" w:themeColor="text1"/>
        </w:rPr>
      </w:pPr>
      <w:r w:rsidRPr="00A70BA8">
        <w:rPr>
          <w:rFonts w:ascii="Calibri" w:hAnsi="Calibri" w:cs="Calibri"/>
          <w:b/>
          <w:bCs/>
          <w:color w:val="000000" w:themeColor="text1"/>
        </w:rPr>
        <w:t>TITLE:</w:t>
      </w:r>
    </w:p>
    <w:p w14:paraId="2E300B21" w14:textId="08252CAD" w:rsidR="007A4DD6" w:rsidRPr="00A70BA8" w:rsidRDefault="00EF3878" w:rsidP="003A5A07">
      <w:pPr>
        <w:jc w:val="both"/>
        <w:rPr>
          <w:rFonts w:ascii="Calibri" w:hAnsi="Calibri" w:cs="Calibri"/>
          <w:color w:val="000000" w:themeColor="text1"/>
        </w:rPr>
      </w:pPr>
      <w:r w:rsidRPr="00A70BA8">
        <w:rPr>
          <w:rFonts w:ascii="Calibri" w:hAnsi="Calibri" w:cs="Calibri"/>
          <w:color w:val="000000" w:themeColor="text1"/>
        </w:rPr>
        <w:t xml:space="preserve">Establishment </w:t>
      </w:r>
      <w:r w:rsidR="00A70BA8" w:rsidRPr="00A70BA8">
        <w:rPr>
          <w:rFonts w:ascii="Calibri" w:hAnsi="Calibri" w:cs="Calibri"/>
          <w:color w:val="000000" w:themeColor="text1"/>
        </w:rPr>
        <w:t xml:space="preserve">of Dual Humanized </w:t>
      </w:r>
      <w:r w:rsidR="001C5FEB" w:rsidRPr="00A70BA8">
        <w:rPr>
          <w:rFonts w:ascii="Calibri" w:hAnsi="Calibri" w:cs="Calibri"/>
          <w:color w:val="000000" w:themeColor="text1"/>
        </w:rPr>
        <w:t>TK</w:t>
      </w:r>
      <w:r w:rsidR="00A70BA8" w:rsidRPr="00A70BA8">
        <w:rPr>
          <w:rFonts w:ascii="Calibri" w:hAnsi="Calibri" w:cs="Calibri"/>
          <w:color w:val="000000" w:themeColor="text1"/>
        </w:rPr>
        <w:t>-</w:t>
      </w:r>
      <w:r w:rsidR="001C5FEB" w:rsidRPr="00A70BA8">
        <w:rPr>
          <w:rFonts w:ascii="Calibri" w:hAnsi="Calibri" w:cs="Calibri"/>
          <w:color w:val="000000" w:themeColor="text1"/>
        </w:rPr>
        <w:t xml:space="preserve">NOG </w:t>
      </w:r>
      <w:r w:rsidR="00A70BA8" w:rsidRPr="00A70BA8">
        <w:rPr>
          <w:rFonts w:ascii="Calibri" w:hAnsi="Calibri" w:cs="Calibri"/>
          <w:color w:val="000000" w:themeColor="text1"/>
        </w:rPr>
        <w:t xml:space="preserve">Mouse Model for </w:t>
      </w:r>
      <w:r w:rsidR="001F23CF" w:rsidRPr="00A70BA8">
        <w:rPr>
          <w:rFonts w:ascii="Calibri" w:hAnsi="Calibri" w:cs="Calibri"/>
          <w:color w:val="000000" w:themeColor="text1"/>
        </w:rPr>
        <w:t>HIV</w:t>
      </w:r>
      <w:r w:rsidR="00A70BA8" w:rsidRPr="00A70BA8">
        <w:rPr>
          <w:rFonts w:ascii="Calibri" w:hAnsi="Calibri" w:cs="Calibri"/>
          <w:color w:val="000000" w:themeColor="text1"/>
        </w:rPr>
        <w:t>-Associated Liver Pathogenesis</w:t>
      </w:r>
    </w:p>
    <w:p w14:paraId="430B74D9" w14:textId="77777777" w:rsidR="00A01ECB" w:rsidRPr="00A70BA8" w:rsidRDefault="00A01ECB" w:rsidP="003A5A07">
      <w:pPr>
        <w:jc w:val="both"/>
        <w:rPr>
          <w:rFonts w:ascii="Calibri" w:hAnsi="Calibri" w:cs="Calibri"/>
          <w:color w:val="000000" w:themeColor="text1"/>
        </w:rPr>
      </w:pPr>
    </w:p>
    <w:p w14:paraId="60FCB589" w14:textId="7F2197C6" w:rsidR="00D04A95" w:rsidRPr="00A70BA8" w:rsidRDefault="006305D7" w:rsidP="003A5A07">
      <w:pPr>
        <w:jc w:val="both"/>
        <w:rPr>
          <w:rFonts w:ascii="Calibri" w:hAnsi="Calibri" w:cs="Calibri"/>
          <w:color w:val="000000" w:themeColor="text1"/>
        </w:rPr>
      </w:pPr>
      <w:r w:rsidRPr="00A70BA8">
        <w:rPr>
          <w:rFonts w:ascii="Calibri" w:hAnsi="Calibri" w:cs="Calibri"/>
          <w:b/>
          <w:bCs/>
          <w:color w:val="000000" w:themeColor="text1"/>
        </w:rPr>
        <w:t>AUTHORS</w:t>
      </w:r>
      <w:r w:rsidR="000B662E" w:rsidRPr="00A70BA8">
        <w:rPr>
          <w:rFonts w:ascii="Calibri" w:hAnsi="Calibri" w:cs="Calibri"/>
          <w:b/>
          <w:bCs/>
          <w:color w:val="000000" w:themeColor="text1"/>
        </w:rPr>
        <w:t xml:space="preserve"> </w:t>
      </w:r>
      <w:r w:rsidR="00086FF5" w:rsidRPr="00A70BA8">
        <w:rPr>
          <w:rFonts w:ascii="Calibri" w:hAnsi="Calibri" w:cs="Calibri"/>
          <w:b/>
          <w:bCs/>
          <w:color w:val="000000" w:themeColor="text1"/>
        </w:rPr>
        <w:t xml:space="preserve">AND </w:t>
      </w:r>
      <w:r w:rsidR="000B662E" w:rsidRPr="00A70BA8">
        <w:rPr>
          <w:rFonts w:ascii="Calibri" w:hAnsi="Calibri" w:cs="Calibri"/>
          <w:b/>
          <w:bCs/>
          <w:color w:val="000000" w:themeColor="text1"/>
        </w:rPr>
        <w:t>AFFILIATIONS</w:t>
      </w:r>
      <w:r w:rsidRPr="00A70BA8">
        <w:rPr>
          <w:rFonts w:ascii="Calibri" w:hAnsi="Calibri" w:cs="Calibri"/>
          <w:b/>
          <w:bCs/>
          <w:color w:val="000000" w:themeColor="text1"/>
        </w:rPr>
        <w:t xml:space="preserve">: </w:t>
      </w:r>
    </w:p>
    <w:p w14:paraId="46C88A21" w14:textId="3386BD7A" w:rsidR="00C1672A" w:rsidRPr="00A70BA8" w:rsidRDefault="00C1672A" w:rsidP="003A5A07">
      <w:pPr>
        <w:jc w:val="both"/>
        <w:rPr>
          <w:rFonts w:ascii="Calibri" w:hAnsi="Calibri" w:cs="Calibri"/>
          <w:color w:val="000000" w:themeColor="text1"/>
          <w:vertAlign w:val="superscript"/>
        </w:rPr>
      </w:pPr>
      <w:r w:rsidRPr="00A70BA8">
        <w:rPr>
          <w:rFonts w:ascii="Calibri" w:hAnsi="Calibri" w:cs="Calibri"/>
          <w:color w:val="000000" w:themeColor="text1"/>
        </w:rPr>
        <w:t>Raghubendra Singh Dagur</w:t>
      </w:r>
      <w:r w:rsidRPr="00A70BA8">
        <w:rPr>
          <w:rFonts w:ascii="Calibri" w:hAnsi="Calibri" w:cs="Calibri"/>
          <w:color w:val="000000" w:themeColor="text1"/>
          <w:vertAlign w:val="superscript"/>
        </w:rPr>
        <w:t>1</w:t>
      </w:r>
      <w:r w:rsidRPr="00A70BA8">
        <w:rPr>
          <w:rFonts w:ascii="Calibri" w:hAnsi="Calibri" w:cs="Calibri"/>
          <w:color w:val="000000" w:themeColor="text1"/>
        </w:rPr>
        <w:t xml:space="preserve">, </w:t>
      </w:r>
      <w:r w:rsidR="00396509" w:rsidRPr="00A70BA8">
        <w:rPr>
          <w:rFonts w:ascii="Calibri" w:hAnsi="Calibri" w:cs="Calibri"/>
          <w:color w:val="000000" w:themeColor="text1"/>
        </w:rPr>
        <w:t>Weimin Wang</w:t>
      </w:r>
      <w:r w:rsidR="00396509" w:rsidRPr="00A70BA8">
        <w:rPr>
          <w:rFonts w:ascii="Calibri" w:hAnsi="Calibri" w:cs="Calibri"/>
          <w:color w:val="000000" w:themeColor="text1"/>
          <w:vertAlign w:val="superscript"/>
        </w:rPr>
        <w:t>1</w:t>
      </w:r>
      <w:r w:rsidR="00396509" w:rsidRPr="00A70BA8">
        <w:rPr>
          <w:rFonts w:ascii="Calibri" w:hAnsi="Calibri" w:cs="Calibri"/>
          <w:color w:val="000000" w:themeColor="text1"/>
        </w:rPr>
        <w:t>, Edward Makarov</w:t>
      </w:r>
      <w:r w:rsidR="00396509" w:rsidRPr="00A70BA8">
        <w:rPr>
          <w:rFonts w:ascii="Calibri" w:hAnsi="Calibri" w:cs="Calibri"/>
          <w:color w:val="000000" w:themeColor="text1"/>
          <w:vertAlign w:val="superscript"/>
        </w:rPr>
        <w:t>1</w:t>
      </w:r>
      <w:r w:rsidR="00396509" w:rsidRPr="00A70BA8">
        <w:rPr>
          <w:rFonts w:ascii="Calibri" w:hAnsi="Calibri" w:cs="Calibri"/>
          <w:color w:val="000000" w:themeColor="text1"/>
        </w:rPr>
        <w:t>, Yimin Sun</w:t>
      </w:r>
      <w:r w:rsidR="00396509" w:rsidRPr="00A70BA8">
        <w:rPr>
          <w:rFonts w:ascii="Calibri" w:hAnsi="Calibri" w:cs="Calibri"/>
          <w:color w:val="000000" w:themeColor="text1"/>
          <w:vertAlign w:val="superscript"/>
        </w:rPr>
        <w:t>2</w:t>
      </w:r>
      <w:r w:rsidR="00396509" w:rsidRPr="00A70BA8">
        <w:rPr>
          <w:rFonts w:ascii="Calibri" w:hAnsi="Calibri" w:cs="Calibri"/>
          <w:color w:val="000000" w:themeColor="text1"/>
        </w:rPr>
        <w:t xml:space="preserve">, </w:t>
      </w:r>
      <w:r w:rsidRPr="00A70BA8">
        <w:rPr>
          <w:rFonts w:ascii="Calibri" w:hAnsi="Calibri" w:cs="Calibri"/>
          <w:color w:val="000000" w:themeColor="text1"/>
        </w:rPr>
        <w:t>Larisa Y. Poluektova</w:t>
      </w:r>
      <w:r w:rsidRPr="00A70BA8">
        <w:rPr>
          <w:rFonts w:ascii="Calibri" w:hAnsi="Calibri" w:cs="Calibri"/>
          <w:color w:val="000000" w:themeColor="text1"/>
          <w:vertAlign w:val="superscript"/>
        </w:rPr>
        <w:t>1</w:t>
      </w:r>
    </w:p>
    <w:p w14:paraId="1D7056CF" w14:textId="77777777" w:rsidR="00A70BA8" w:rsidRPr="00A70BA8" w:rsidRDefault="00A70BA8" w:rsidP="003A5A07">
      <w:pPr>
        <w:jc w:val="both"/>
        <w:rPr>
          <w:rFonts w:ascii="Calibri" w:hAnsi="Calibri" w:cs="Calibri"/>
          <w:color w:val="000000" w:themeColor="text1"/>
        </w:rPr>
      </w:pPr>
    </w:p>
    <w:p w14:paraId="0F2B1363" w14:textId="205AB06D" w:rsidR="00C1672A" w:rsidRPr="00A70BA8" w:rsidRDefault="00C1672A" w:rsidP="003A5A07">
      <w:pPr>
        <w:jc w:val="both"/>
        <w:rPr>
          <w:rFonts w:ascii="Calibri" w:hAnsi="Calibri" w:cs="Calibri"/>
          <w:color w:val="000000" w:themeColor="text1"/>
        </w:rPr>
      </w:pPr>
      <w:r w:rsidRPr="00A70BA8">
        <w:rPr>
          <w:rFonts w:ascii="Calibri" w:hAnsi="Calibri" w:cs="Calibri"/>
          <w:color w:val="000000" w:themeColor="text1"/>
          <w:vertAlign w:val="superscript"/>
        </w:rPr>
        <w:t>1</w:t>
      </w:r>
      <w:r w:rsidRPr="00A70BA8">
        <w:rPr>
          <w:rFonts w:ascii="Calibri" w:hAnsi="Calibri" w:cs="Calibri"/>
          <w:color w:val="000000" w:themeColor="text1"/>
        </w:rPr>
        <w:t>Department of Pharmacology</w:t>
      </w:r>
      <w:r w:rsidR="00EB66F9" w:rsidRPr="00A70BA8">
        <w:rPr>
          <w:rFonts w:ascii="Calibri" w:hAnsi="Calibri" w:cs="Calibri"/>
          <w:color w:val="000000" w:themeColor="text1"/>
        </w:rPr>
        <w:t xml:space="preserve"> and Experimental Neuroscience</w:t>
      </w:r>
      <w:r w:rsidR="00A01ECB" w:rsidRPr="00A70BA8">
        <w:rPr>
          <w:rFonts w:ascii="Calibri" w:hAnsi="Calibri" w:cs="Calibri"/>
          <w:color w:val="000000" w:themeColor="text1"/>
        </w:rPr>
        <w:t>, University of Nebraska Medical Center, Omaha, Nebraska, USA.</w:t>
      </w:r>
    </w:p>
    <w:p w14:paraId="1206F19C" w14:textId="0BA9B43D" w:rsidR="00396509" w:rsidRPr="00A70BA8" w:rsidRDefault="00396509" w:rsidP="003A5A07">
      <w:pPr>
        <w:jc w:val="both"/>
        <w:rPr>
          <w:rFonts w:ascii="Calibri" w:hAnsi="Calibri" w:cs="Calibri"/>
          <w:color w:val="000000" w:themeColor="text1"/>
        </w:rPr>
      </w:pPr>
      <w:r w:rsidRPr="00A70BA8">
        <w:rPr>
          <w:rFonts w:ascii="Calibri" w:hAnsi="Calibri" w:cs="Calibri"/>
          <w:color w:val="000000" w:themeColor="text1"/>
          <w:vertAlign w:val="superscript"/>
        </w:rPr>
        <w:t>2</w:t>
      </w:r>
      <w:r w:rsidRPr="00A70BA8">
        <w:rPr>
          <w:rFonts w:ascii="Calibri" w:hAnsi="Calibri" w:cs="Calibri"/>
          <w:color w:val="000000" w:themeColor="text1"/>
        </w:rPr>
        <w:t>Department of Pathology and Microbiology, University of Nebraska Medical Center, Omaha, Nebraska, USA.</w:t>
      </w:r>
    </w:p>
    <w:p w14:paraId="20ACDFE6" w14:textId="6AB52C28" w:rsidR="00C1672A" w:rsidRPr="00A70BA8" w:rsidRDefault="00C1672A" w:rsidP="003A5A07">
      <w:pPr>
        <w:jc w:val="both"/>
        <w:rPr>
          <w:rFonts w:ascii="Calibri" w:hAnsi="Calibri" w:cs="Calibri"/>
          <w:b/>
          <w:color w:val="000000" w:themeColor="text1"/>
        </w:rPr>
      </w:pPr>
    </w:p>
    <w:p w14:paraId="5DB57232" w14:textId="05F8A4AA" w:rsidR="00A01ECB" w:rsidRPr="00A70BA8" w:rsidRDefault="00EB66F9" w:rsidP="003A5A07">
      <w:pPr>
        <w:jc w:val="both"/>
        <w:rPr>
          <w:rFonts w:ascii="Calibri" w:hAnsi="Calibri" w:cs="Calibri"/>
          <w:color w:val="000000" w:themeColor="text1"/>
        </w:rPr>
      </w:pPr>
      <w:r w:rsidRPr="00A70BA8">
        <w:rPr>
          <w:rFonts w:ascii="Calibri" w:hAnsi="Calibri" w:cs="Calibri"/>
          <w:b/>
          <w:color w:val="000000" w:themeColor="text1"/>
        </w:rPr>
        <w:t>Corresponding author</w:t>
      </w:r>
      <w:r w:rsidR="00C1672A" w:rsidRPr="00A70BA8">
        <w:rPr>
          <w:rFonts w:ascii="Calibri" w:hAnsi="Calibri" w:cs="Calibri"/>
          <w:b/>
          <w:color w:val="000000" w:themeColor="text1"/>
        </w:rPr>
        <w:t>:</w:t>
      </w:r>
      <w:r w:rsidR="00C1672A" w:rsidRPr="00A70BA8">
        <w:rPr>
          <w:rFonts w:ascii="Calibri" w:hAnsi="Calibri" w:cs="Calibri"/>
          <w:color w:val="000000" w:themeColor="text1"/>
        </w:rPr>
        <w:t xml:space="preserve"> </w:t>
      </w:r>
    </w:p>
    <w:p w14:paraId="09378DB3" w14:textId="55B5641F" w:rsidR="00A01ECB" w:rsidRPr="00A70BA8" w:rsidRDefault="00A01ECB" w:rsidP="003A5A07">
      <w:pPr>
        <w:jc w:val="both"/>
        <w:rPr>
          <w:rFonts w:ascii="Calibri" w:hAnsi="Calibri" w:cs="Calibri"/>
          <w:color w:val="000000" w:themeColor="text1"/>
        </w:rPr>
      </w:pPr>
      <w:r w:rsidRPr="00A70BA8">
        <w:rPr>
          <w:rFonts w:ascii="Calibri" w:hAnsi="Calibri" w:cs="Calibri"/>
          <w:color w:val="000000" w:themeColor="text1"/>
        </w:rPr>
        <w:t>Raghubendra S. Dagur</w:t>
      </w:r>
    </w:p>
    <w:p w14:paraId="2ACEEF93" w14:textId="376CDBC6" w:rsidR="00A01ECB" w:rsidRPr="00A70BA8" w:rsidRDefault="00A01ECB" w:rsidP="003A5A07">
      <w:pPr>
        <w:jc w:val="both"/>
        <w:rPr>
          <w:rFonts w:ascii="Calibri" w:hAnsi="Calibri" w:cs="Calibri"/>
          <w:color w:val="000000" w:themeColor="text1"/>
        </w:rPr>
      </w:pPr>
      <w:r w:rsidRPr="00A70BA8">
        <w:rPr>
          <w:rFonts w:ascii="Calibri" w:hAnsi="Calibri" w:cs="Calibri"/>
          <w:color w:val="000000" w:themeColor="text1"/>
        </w:rPr>
        <w:t>E-mail: raghu.dagur@unmc.edu</w:t>
      </w:r>
    </w:p>
    <w:p w14:paraId="70932907" w14:textId="6E6C909A" w:rsidR="00C1672A" w:rsidRPr="00A70BA8" w:rsidRDefault="00C1672A" w:rsidP="003A5A07">
      <w:pPr>
        <w:jc w:val="both"/>
        <w:rPr>
          <w:rFonts w:ascii="Calibri" w:hAnsi="Calibri" w:cs="Calibri"/>
          <w:color w:val="000000" w:themeColor="text1"/>
        </w:rPr>
      </w:pPr>
      <w:r w:rsidRPr="00A70BA8">
        <w:rPr>
          <w:rFonts w:ascii="Calibri" w:hAnsi="Calibri" w:cs="Calibri"/>
          <w:color w:val="000000" w:themeColor="text1"/>
        </w:rPr>
        <w:t>Phone: 402-559-178</w:t>
      </w:r>
      <w:r w:rsidR="00A01ECB" w:rsidRPr="00A70BA8">
        <w:rPr>
          <w:rFonts w:ascii="Calibri" w:hAnsi="Calibri" w:cs="Calibri"/>
          <w:color w:val="000000" w:themeColor="text1"/>
        </w:rPr>
        <w:t>4</w:t>
      </w:r>
      <w:r w:rsidR="00EB66F9" w:rsidRPr="00A70BA8">
        <w:rPr>
          <w:rFonts w:ascii="Calibri" w:hAnsi="Calibri" w:cs="Calibri"/>
          <w:color w:val="000000" w:themeColor="text1"/>
        </w:rPr>
        <w:t xml:space="preserve"> </w:t>
      </w:r>
    </w:p>
    <w:p w14:paraId="4733D3D2" w14:textId="71B56F24" w:rsidR="00A01ECB" w:rsidRPr="00A70BA8" w:rsidRDefault="00A01ECB" w:rsidP="003A5A07">
      <w:pPr>
        <w:jc w:val="both"/>
        <w:rPr>
          <w:rFonts w:ascii="Calibri" w:hAnsi="Calibri" w:cs="Calibri"/>
          <w:color w:val="000000" w:themeColor="text1"/>
        </w:rPr>
      </w:pPr>
    </w:p>
    <w:p w14:paraId="5875BD26" w14:textId="1D86472E" w:rsidR="0071624A" w:rsidRPr="00A70BA8" w:rsidRDefault="0071624A" w:rsidP="003A5A07">
      <w:pPr>
        <w:jc w:val="both"/>
        <w:rPr>
          <w:rFonts w:ascii="Calibri" w:hAnsi="Calibri" w:cs="Calibri"/>
          <w:b/>
          <w:color w:val="000000" w:themeColor="text1"/>
        </w:rPr>
      </w:pPr>
      <w:r w:rsidRPr="00A70BA8">
        <w:rPr>
          <w:rFonts w:ascii="Calibri" w:hAnsi="Calibri" w:cs="Calibri"/>
          <w:b/>
          <w:color w:val="000000" w:themeColor="text1"/>
        </w:rPr>
        <w:t>Email Addresses of Co-authors:</w:t>
      </w:r>
    </w:p>
    <w:p w14:paraId="43657612" w14:textId="006ED215" w:rsidR="0071624A" w:rsidRPr="00A70BA8" w:rsidRDefault="0071624A" w:rsidP="003A5A07">
      <w:pPr>
        <w:jc w:val="both"/>
        <w:rPr>
          <w:rFonts w:ascii="Calibri" w:hAnsi="Calibri" w:cs="Calibri"/>
        </w:rPr>
      </w:pPr>
      <w:r w:rsidRPr="00A70BA8">
        <w:rPr>
          <w:rFonts w:ascii="Calibri" w:hAnsi="Calibri" w:cs="Calibri"/>
          <w:color w:val="000000" w:themeColor="text1"/>
        </w:rPr>
        <w:t>Weimin Wang (</w:t>
      </w:r>
      <w:r w:rsidRPr="00A70BA8">
        <w:rPr>
          <w:rFonts w:ascii="Calibri" w:hAnsi="Calibri" w:cs="Calibri"/>
        </w:rPr>
        <w:t>weimin.wang@unmc.edu)</w:t>
      </w:r>
    </w:p>
    <w:p w14:paraId="0EA44ECB" w14:textId="021EC558" w:rsidR="0071624A" w:rsidRPr="00A70BA8" w:rsidRDefault="0071624A" w:rsidP="003A5A07">
      <w:pPr>
        <w:jc w:val="both"/>
        <w:rPr>
          <w:rFonts w:ascii="Calibri" w:hAnsi="Calibri" w:cs="Calibri"/>
          <w:color w:val="000000" w:themeColor="text1"/>
        </w:rPr>
      </w:pPr>
      <w:r w:rsidRPr="00A70BA8">
        <w:rPr>
          <w:rFonts w:ascii="Calibri" w:hAnsi="Calibri" w:cs="Calibri"/>
          <w:color w:val="000000" w:themeColor="text1"/>
        </w:rPr>
        <w:t>Edward Makarov (makarove@unmc.edu)</w:t>
      </w:r>
    </w:p>
    <w:p w14:paraId="17848859" w14:textId="6C7B9058" w:rsidR="0071624A" w:rsidRPr="00A70BA8" w:rsidRDefault="0071624A" w:rsidP="003A5A07">
      <w:pPr>
        <w:jc w:val="both"/>
        <w:rPr>
          <w:rFonts w:ascii="Calibri" w:hAnsi="Calibri" w:cs="Calibri"/>
          <w:color w:val="000000" w:themeColor="text1"/>
        </w:rPr>
      </w:pPr>
      <w:r w:rsidRPr="00A70BA8">
        <w:rPr>
          <w:rFonts w:ascii="Calibri" w:hAnsi="Calibri" w:cs="Calibri"/>
          <w:color w:val="000000" w:themeColor="text1"/>
        </w:rPr>
        <w:t>Yimin Sun (ysun@unmc.edu)</w:t>
      </w:r>
    </w:p>
    <w:p w14:paraId="57F1F132" w14:textId="2F109B5F" w:rsidR="0071624A" w:rsidRPr="00A70BA8" w:rsidRDefault="0071624A" w:rsidP="003A5A07">
      <w:pPr>
        <w:jc w:val="both"/>
        <w:rPr>
          <w:rStyle w:val="Hyperlink"/>
          <w:rFonts w:ascii="Calibri" w:hAnsi="Calibri" w:cs="Calibri"/>
          <w:u w:val="none"/>
        </w:rPr>
      </w:pPr>
      <w:r w:rsidRPr="00A70BA8">
        <w:rPr>
          <w:rFonts w:ascii="Calibri" w:hAnsi="Calibri" w:cs="Calibri"/>
        </w:rPr>
        <w:t>Larisa Y. Poluektova (</w:t>
      </w:r>
      <w:r w:rsidR="00534670" w:rsidRPr="00A70BA8">
        <w:rPr>
          <w:rFonts w:ascii="Calibri" w:hAnsi="Calibri" w:cs="Calibri"/>
        </w:rPr>
        <w:t>lpoluekt@unmc.edu)</w:t>
      </w:r>
    </w:p>
    <w:p w14:paraId="4132C320" w14:textId="56F533B2" w:rsidR="0071624A" w:rsidRPr="00A70BA8" w:rsidRDefault="0071624A" w:rsidP="003A5A07">
      <w:pPr>
        <w:jc w:val="both"/>
        <w:rPr>
          <w:rFonts w:ascii="Calibri" w:hAnsi="Calibri" w:cs="Calibri"/>
          <w:color w:val="000000" w:themeColor="text1"/>
        </w:rPr>
      </w:pPr>
    </w:p>
    <w:p w14:paraId="71B79AC9" w14:textId="413C63F9" w:rsidR="006305D7" w:rsidRPr="00A70BA8" w:rsidRDefault="006305D7" w:rsidP="003A5A07">
      <w:pPr>
        <w:pStyle w:val="NormalWeb"/>
        <w:spacing w:before="0" w:beforeAutospacing="0" w:after="0" w:afterAutospacing="0"/>
        <w:jc w:val="both"/>
        <w:rPr>
          <w:rFonts w:ascii="Calibri" w:hAnsi="Calibri" w:cs="Calibri"/>
          <w:color w:val="000000" w:themeColor="text1"/>
        </w:rPr>
      </w:pPr>
      <w:r w:rsidRPr="00A70BA8">
        <w:rPr>
          <w:rFonts w:ascii="Calibri" w:hAnsi="Calibri" w:cs="Calibri"/>
          <w:b/>
          <w:bCs/>
          <w:color w:val="000000" w:themeColor="text1"/>
        </w:rPr>
        <w:t>KEYWORDS:</w:t>
      </w:r>
    </w:p>
    <w:p w14:paraId="1CB4E390" w14:textId="11A985FD" w:rsidR="006305D7" w:rsidRPr="00A70BA8" w:rsidRDefault="001F23CF" w:rsidP="003A5A07">
      <w:pPr>
        <w:jc w:val="both"/>
        <w:rPr>
          <w:rFonts w:ascii="Calibri" w:hAnsi="Calibri" w:cs="Calibri"/>
          <w:color w:val="000000" w:themeColor="text1"/>
        </w:rPr>
      </w:pPr>
      <w:r w:rsidRPr="00A70BA8">
        <w:rPr>
          <w:rFonts w:ascii="Calibri" w:hAnsi="Calibri" w:cs="Calibri"/>
          <w:color w:val="000000" w:themeColor="text1"/>
        </w:rPr>
        <w:t xml:space="preserve">Dual humanized mice, </w:t>
      </w:r>
      <w:r w:rsidR="00E902B6" w:rsidRPr="00A70BA8">
        <w:rPr>
          <w:rFonts w:ascii="Calibri" w:hAnsi="Calibri" w:cs="Calibri"/>
          <w:color w:val="FF0000"/>
        </w:rPr>
        <w:t>albumin</w:t>
      </w:r>
      <w:r w:rsidRPr="00A70BA8">
        <w:rPr>
          <w:rFonts w:ascii="Calibri" w:hAnsi="Calibri" w:cs="Calibri"/>
          <w:color w:val="000000" w:themeColor="text1"/>
        </w:rPr>
        <w:t xml:space="preserve">, hepatocytes, </w:t>
      </w:r>
      <w:r w:rsidR="005A2170" w:rsidRPr="00A70BA8">
        <w:rPr>
          <w:rFonts w:ascii="Calibri" w:hAnsi="Calibri" w:cs="Calibri"/>
          <w:color w:val="FF0000"/>
        </w:rPr>
        <w:t>humanized liver</w:t>
      </w:r>
      <w:r w:rsidR="005A2170" w:rsidRPr="00A70BA8">
        <w:rPr>
          <w:rFonts w:ascii="Calibri" w:hAnsi="Calibri" w:cs="Calibri"/>
          <w:color w:val="000000" w:themeColor="text1"/>
        </w:rPr>
        <w:t xml:space="preserve">, </w:t>
      </w:r>
      <w:r w:rsidR="00444257" w:rsidRPr="00A70BA8">
        <w:rPr>
          <w:rFonts w:ascii="Calibri" w:hAnsi="Calibri" w:cs="Calibri"/>
          <w:color w:val="000000" w:themeColor="text1"/>
        </w:rPr>
        <w:t xml:space="preserve">human </w:t>
      </w:r>
      <w:r w:rsidRPr="00A70BA8">
        <w:rPr>
          <w:rFonts w:ascii="Calibri" w:hAnsi="Calibri" w:cs="Calibri"/>
          <w:color w:val="000000" w:themeColor="text1"/>
        </w:rPr>
        <w:t>immune system</w:t>
      </w:r>
      <w:r w:rsidR="00412867" w:rsidRPr="00A70BA8">
        <w:rPr>
          <w:rFonts w:ascii="Calibri" w:hAnsi="Calibri" w:cs="Calibri"/>
          <w:color w:val="000000" w:themeColor="text1"/>
        </w:rPr>
        <w:t>, human immunodeficiency virus-1 (HIV-1)</w:t>
      </w:r>
      <w:r w:rsidR="001307E6" w:rsidRPr="00A70BA8">
        <w:rPr>
          <w:rFonts w:ascii="Calibri" w:hAnsi="Calibri" w:cs="Calibri"/>
          <w:color w:val="000000" w:themeColor="text1"/>
        </w:rPr>
        <w:t xml:space="preserve">, </w:t>
      </w:r>
      <w:r w:rsidR="001307E6" w:rsidRPr="00A70BA8">
        <w:rPr>
          <w:rFonts w:ascii="Calibri" w:hAnsi="Calibri" w:cs="Calibri"/>
          <w:color w:val="FF0000"/>
        </w:rPr>
        <w:t>hematopoietic stem</w:t>
      </w:r>
      <w:r w:rsidR="00A70BA8">
        <w:rPr>
          <w:rFonts w:ascii="Calibri" w:hAnsi="Calibri" w:cs="Calibri"/>
          <w:color w:val="FF0000"/>
        </w:rPr>
        <w:t xml:space="preserve"> </w:t>
      </w:r>
      <w:r w:rsidR="001307E6" w:rsidRPr="00A70BA8">
        <w:rPr>
          <w:rFonts w:ascii="Calibri" w:hAnsi="Calibri" w:cs="Calibri"/>
          <w:color w:val="FF0000"/>
        </w:rPr>
        <w:t>cells</w:t>
      </w:r>
      <w:r w:rsidR="00A70BA8">
        <w:rPr>
          <w:rFonts w:ascii="Calibri" w:hAnsi="Calibri" w:cs="Calibri"/>
          <w:color w:val="FF0000"/>
        </w:rPr>
        <w:t xml:space="preserve">, hematopoietic </w:t>
      </w:r>
      <w:r w:rsidR="00A70BA8" w:rsidRPr="00A70BA8">
        <w:rPr>
          <w:rFonts w:ascii="Calibri" w:hAnsi="Calibri" w:cs="Calibri"/>
          <w:color w:val="FF0000"/>
        </w:rPr>
        <w:t>progenitor</w:t>
      </w:r>
      <w:r w:rsidR="00A70BA8">
        <w:rPr>
          <w:rFonts w:ascii="Calibri" w:hAnsi="Calibri" w:cs="Calibri"/>
          <w:color w:val="FF0000"/>
        </w:rPr>
        <w:t xml:space="preserve"> cells</w:t>
      </w:r>
    </w:p>
    <w:p w14:paraId="17863065" w14:textId="77777777" w:rsidR="00A01ECB" w:rsidRPr="00A70BA8" w:rsidRDefault="00A01ECB" w:rsidP="003A5A07">
      <w:pPr>
        <w:jc w:val="both"/>
        <w:rPr>
          <w:rFonts w:ascii="Calibri" w:hAnsi="Calibri" w:cs="Calibri"/>
          <w:color w:val="000000" w:themeColor="text1"/>
        </w:rPr>
      </w:pPr>
    </w:p>
    <w:p w14:paraId="628AC4B5" w14:textId="12E366A8" w:rsidR="006305D7" w:rsidRPr="00A70BA8" w:rsidRDefault="00086FF5" w:rsidP="003A5A07">
      <w:pPr>
        <w:jc w:val="both"/>
        <w:rPr>
          <w:rFonts w:ascii="Calibri" w:hAnsi="Calibri" w:cs="Calibri"/>
          <w:b/>
          <w:bCs/>
          <w:color w:val="000000" w:themeColor="text1"/>
        </w:rPr>
      </w:pPr>
      <w:r w:rsidRPr="00A70BA8">
        <w:rPr>
          <w:rFonts w:ascii="Calibri" w:hAnsi="Calibri" w:cs="Calibri"/>
          <w:b/>
          <w:bCs/>
          <w:color w:val="000000" w:themeColor="text1"/>
        </w:rPr>
        <w:t>SUMMARY</w:t>
      </w:r>
      <w:r w:rsidR="006305D7" w:rsidRPr="00A70BA8">
        <w:rPr>
          <w:rFonts w:ascii="Calibri" w:hAnsi="Calibri" w:cs="Calibri"/>
          <w:b/>
          <w:bCs/>
          <w:color w:val="000000" w:themeColor="text1"/>
        </w:rPr>
        <w:t>:</w:t>
      </w:r>
    </w:p>
    <w:p w14:paraId="7CDCD8D5" w14:textId="77777777" w:rsidR="00380587" w:rsidRPr="008F5F6A" w:rsidRDefault="00380587" w:rsidP="00380587">
      <w:pPr>
        <w:jc w:val="both"/>
        <w:rPr>
          <w:rFonts w:ascii="Calibri" w:hAnsi="Calibri" w:cs="Calibri"/>
          <w:color w:val="FF0000"/>
        </w:rPr>
      </w:pPr>
      <w:r w:rsidRPr="008F5F6A">
        <w:rPr>
          <w:rFonts w:ascii="Calibri" w:hAnsi="Calibri" w:cs="Calibri"/>
          <w:color w:val="FF0000"/>
        </w:rPr>
        <w:t xml:space="preserve">This protocol provides a reliable method to establish humanized mice with both human immune system and liver. </w:t>
      </w:r>
      <w:r w:rsidR="008F7BE0" w:rsidRPr="00A70BA8">
        <w:rPr>
          <w:rFonts w:ascii="Calibri" w:hAnsi="Calibri" w:cs="Calibri"/>
          <w:color w:val="000000" w:themeColor="text1"/>
        </w:rPr>
        <w:t>Dual reconstitut</w:t>
      </w:r>
      <w:r w:rsidR="00A27BC6" w:rsidRPr="00A70BA8">
        <w:rPr>
          <w:rFonts w:ascii="Calibri" w:hAnsi="Calibri" w:cs="Calibri"/>
          <w:color w:val="000000" w:themeColor="text1"/>
        </w:rPr>
        <w:t>ed immunodeficeint mice</w:t>
      </w:r>
      <w:r w:rsidR="008F7BE0" w:rsidRPr="00A70BA8">
        <w:rPr>
          <w:rFonts w:ascii="Calibri" w:hAnsi="Calibri" w:cs="Calibri"/>
          <w:color w:val="000000" w:themeColor="text1"/>
        </w:rPr>
        <w:t xml:space="preserve"> achieved </w:t>
      </w:r>
      <w:r w:rsidR="00A70BA8" w:rsidRPr="00A70BA8">
        <w:rPr>
          <w:rFonts w:ascii="Calibri" w:hAnsi="Calibri" w:cs="Calibri"/>
          <w:i/>
          <w:color w:val="000000" w:themeColor="text1"/>
        </w:rPr>
        <w:t>via</w:t>
      </w:r>
      <w:r w:rsidR="008F7BE0" w:rsidRPr="00A70BA8">
        <w:rPr>
          <w:rFonts w:ascii="Calibri" w:hAnsi="Calibri" w:cs="Calibri"/>
          <w:color w:val="000000" w:themeColor="text1"/>
        </w:rPr>
        <w:t xml:space="preserve"> intrasplenic injection of human hepatocytes and CD34</w:t>
      </w:r>
      <w:r w:rsidR="008F7BE0" w:rsidRPr="00A70BA8">
        <w:rPr>
          <w:rFonts w:ascii="Calibri" w:hAnsi="Calibri" w:cs="Calibri"/>
          <w:color w:val="000000" w:themeColor="text1"/>
          <w:vertAlign w:val="superscript"/>
        </w:rPr>
        <w:t>+</w:t>
      </w:r>
      <w:r w:rsidR="004B7DB2" w:rsidRPr="00A70BA8">
        <w:rPr>
          <w:rFonts w:ascii="Calibri" w:hAnsi="Calibri" w:cs="Calibri"/>
          <w:color w:val="000000" w:themeColor="text1"/>
        </w:rPr>
        <w:t xml:space="preserve"> </w:t>
      </w:r>
      <w:r w:rsidR="008F7BE0" w:rsidRPr="00A70BA8">
        <w:rPr>
          <w:rFonts w:ascii="Calibri" w:hAnsi="Calibri" w:cs="Calibri"/>
          <w:color w:val="000000" w:themeColor="text1"/>
        </w:rPr>
        <w:t xml:space="preserve">hematopoietic stem cells (HSPC) </w:t>
      </w:r>
      <w:r w:rsidR="00A27BC6" w:rsidRPr="00A70BA8">
        <w:rPr>
          <w:rFonts w:ascii="Calibri" w:hAnsi="Calibri" w:cs="Calibri"/>
          <w:color w:val="000000" w:themeColor="text1"/>
        </w:rPr>
        <w:t>are</w:t>
      </w:r>
      <w:r w:rsidR="008F7BE0" w:rsidRPr="00A70BA8">
        <w:rPr>
          <w:rFonts w:ascii="Calibri" w:hAnsi="Calibri" w:cs="Calibri"/>
          <w:color w:val="000000" w:themeColor="text1"/>
        </w:rPr>
        <w:t xml:space="preserve"> susceptible to HIV-1 infection </w:t>
      </w:r>
      <w:r w:rsidRPr="00A70BA8">
        <w:rPr>
          <w:rFonts w:ascii="Calibri" w:hAnsi="Calibri" w:cs="Calibri"/>
          <w:color w:val="000000" w:themeColor="text1"/>
        </w:rPr>
        <w:t>and</w:t>
      </w:r>
      <w:r>
        <w:rPr>
          <w:rFonts w:ascii="Calibri" w:hAnsi="Calibri" w:cs="Calibri"/>
          <w:color w:val="000000" w:themeColor="text1"/>
        </w:rPr>
        <w:t xml:space="preserve"> </w:t>
      </w:r>
      <w:r w:rsidRPr="008F5F6A">
        <w:rPr>
          <w:rFonts w:ascii="Calibri" w:hAnsi="Calibri" w:cs="Calibri"/>
          <w:color w:val="FF0000"/>
        </w:rPr>
        <w:t>recapitulate</w:t>
      </w:r>
      <w:r>
        <w:rPr>
          <w:rFonts w:ascii="Calibri" w:hAnsi="Calibri" w:cs="Calibri"/>
          <w:color w:val="000000" w:themeColor="text1"/>
        </w:rPr>
        <w:t xml:space="preserve"> </w:t>
      </w:r>
      <w:r w:rsidRPr="00A70BA8">
        <w:rPr>
          <w:rFonts w:ascii="Calibri" w:hAnsi="Calibri" w:cs="Calibri"/>
          <w:color w:val="000000" w:themeColor="text1"/>
        </w:rPr>
        <w:t>liver damage</w:t>
      </w:r>
      <w:r>
        <w:rPr>
          <w:rFonts w:ascii="Calibri" w:hAnsi="Calibri" w:cs="Calibri"/>
          <w:color w:val="000000" w:themeColor="text1"/>
        </w:rPr>
        <w:t xml:space="preserve"> </w:t>
      </w:r>
      <w:r w:rsidRPr="008F5F6A">
        <w:rPr>
          <w:rFonts w:ascii="Calibri" w:hAnsi="Calibri" w:cs="Calibri"/>
          <w:color w:val="FF0000"/>
        </w:rPr>
        <w:t>as observed in HIV-infected patients.</w:t>
      </w:r>
    </w:p>
    <w:p w14:paraId="4D61B28A" w14:textId="5B13A108" w:rsidR="00A01ECB" w:rsidRPr="00A70BA8" w:rsidRDefault="00A01ECB" w:rsidP="003A5A07">
      <w:pPr>
        <w:jc w:val="both"/>
        <w:rPr>
          <w:rFonts w:ascii="Calibri" w:hAnsi="Calibri" w:cs="Calibri"/>
          <w:color w:val="000000" w:themeColor="text1"/>
        </w:rPr>
      </w:pPr>
    </w:p>
    <w:p w14:paraId="64FB8590" w14:textId="5E696CF9" w:rsidR="006305D7" w:rsidRPr="00A70BA8" w:rsidRDefault="006305D7" w:rsidP="003A5A07">
      <w:pPr>
        <w:jc w:val="both"/>
        <w:rPr>
          <w:rFonts w:ascii="Calibri" w:hAnsi="Calibri" w:cs="Calibri"/>
          <w:color w:val="000000" w:themeColor="text1"/>
        </w:rPr>
      </w:pPr>
      <w:r w:rsidRPr="00A70BA8">
        <w:rPr>
          <w:rFonts w:ascii="Calibri" w:hAnsi="Calibri" w:cs="Calibri"/>
          <w:b/>
          <w:bCs/>
          <w:color w:val="000000" w:themeColor="text1"/>
        </w:rPr>
        <w:t>ABSTRACT:</w:t>
      </w:r>
      <w:r w:rsidRPr="00A70BA8">
        <w:rPr>
          <w:rFonts w:ascii="Calibri" w:hAnsi="Calibri" w:cs="Calibri"/>
          <w:color w:val="000000" w:themeColor="text1"/>
        </w:rPr>
        <w:t xml:space="preserve"> </w:t>
      </w:r>
    </w:p>
    <w:p w14:paraId="2890F40E" w14:textId="37E4227E" w:rsidR="0057240B" w:rsidRPr="00A70BA8" w:rsidRDefault="00820896" w:rsidP="003A5A07">
      <w:pPr>
        <w:jc w:val="both"/>
        <w:rPr>
          <w:rFonts w:ascii="Calibri" w:hAnsi="Calibri" w:cs="Calibri"/>
          <w:color w:val="000000" w:themeColor="text1"/>
        </w:rPr>
      </w:pPr>
      <w:r w:rsidRPr="00A70BA8">
        <w:rPr>
          <w:rFonts w:ascii="Calibri" w:hAnsi="Calibri" w:cs="Calibri"/>
          <w:color w:val="000000" w:themeColor="text1"/>
        </w:rPr>
        <w:t xml:space="preserve">Despite increased life expectancy of </w:t>
      </w:r>
      <w:r w:rsidR="0020398F" w:rsidRPr="00A70BA8">
        <w:rPr>
          <w:rFonts w:ascii="Calibri" w:hAnsi="Calibri" w:cs="Calibri"/>
          <w:color w:val="000000" w:themeColor="text1"/>
        </w:rPr>
        <w:t xml:space="preserve">patients infected with </w:t>
      </w:r>
      <w:r w:rsidRPr="00A70BA8">
        <w:rPr>
          <w:rFonts w:ascii="Calibri" w:hAnsi="Calibri" w:cs="Calibri"/>
          <w:color w:val="000000" w:themeColor="text1"/>
        </w:rPr>
        <w:t>human immunodeficiency virus (HIV-1), l</w:t>
      </w:r>
      <w:r w:rsidR="009E7BB4" w:rsidRPr="00A70BA8">
        <w:rPr>
          <w:rFonts w:ascii="Calibri" w:hAnsi="Calibri" w:cs="Calibri"/>
          <w:color w:val="000000" w:themeColor="text1"/>
        </w:rPr>
        <w:t xml:space="preserve">iver disease has emerged as a common cause of </w:t>
      </w:r>
      <w:r w:rsidR="0020398F" w:rsidRPr="00A70BA8">
        <w:rPr>
          <w:rFonts w:ascii="Calibri" w:hAnsi="Calibri" w:cs="Calibri"/>
          <w:color w:val="000000" w:themeColor="text1"/>
        </w:rPr>
        <w:t xml:space="preserve">their </w:t>
      </w:r>
      <w:r w:rsidR="009E7BB4" w:rsidRPr="00A70BA8">
        <w:rPr>
          <w:rFonts w:ascii="Calibri" w:hAnsi="Calibri" w:cs="Calibri"/>
          <w:color w:val="000000" w:themeColor="text1"/>
        </w:rPr>
        <w:t>morbidity</w:t>
      </w:r>
      <w:r w:rsidRPr="00A70BA8">
        <w:rPr>
          <w:rFonts w:ascii="Calibri" w:hAnsi="Calibri" w:cs="Calibri"/>
          <w:color w:val="000000" w:themeColor="text1"/>
        </w:rPr>
        <w:t>. The</w:t>
      </w:r>
      <w:r w:rsidR="009E7BB4" w:rsidRPr="00A70BA8">
        <w:rPr>
          <w:rFonts w:ascii="Calibri" w:hAnsi="Calibri" w:cs="Calibri"/>
          <w:color w:val="000000" w:themeColor="text1"/>
        </w:rPr>
        <w:t xml:space="preserve"> </w:t>
      </w:r>
      <w:r w:rsidR="00610762" w:rsidRPr="00A70BA8">
        <w:rPr>
          <w:rFonts w:ascii="Calibri" w:hAnsi="Calibri" w:cs="Calibri"/>
          <w:color w:val="000000" w:themeColor="text1"/>
        </w:rPr>
        <w:t>liver immunopathology caused by HIV-1 remain</w:t>
      </w:r>
      <w:r w:rsidR="00C6243A" w:rsidRPr="00A70BA8">
        <w:rPr>
          <w:rFonts w:ascii="Calibri" w:hAnsi="Calibri" w:cs="Calibri"/>
          <w:color w:val="000000" w:themeColor="text1"/>
        </w:rPr>
        <w:t>s</w:t>
      </w:r>
      <w:r w:rsidR="00610762" w:rsidRPr="00A70BA8">
        <w:rPr>
          <w:rFonts w:ascii="Calibri" w:hAnsi="Calibri" w:cs="Calibri"/>
          <w:color w:val="000000" w:themeColor="text1"/>
        </w:rPr>
        <w:t xml:space="preserve"> elusive</w:t>
      </w:r>
      <w:r w:rsidR="00887D74" w:rsidRPr="00A70BA8">
        <w:rPr>
          <w:rFonts w:ascii="Calibri" w:hAnsi="Calibri" w:cs="Calibri"/>
          <w:color w:val="000000" w:themeColor="text1"/>
        </w:rPr>
        <w:t xml:space="preserve">. </w:t>
      </w:r>
      <w:r w:rsidR="00A71E38" w:rsidRPr="00A70BA8">
        <w:rPr>
          <w:rFonts w:ascii="Calibri" w:hAnsi="Calibri" w:cs="Calibri"/>
          <w:color w:val="000000" w:themeColor="text1"/>
        </w:rPr>
        <w:t>Small xenograft animal models with human hepatocytes and human immune system can recapitulate</w:t>
      </w:r>
      <w:r w:rsidR="00662708" w:rsidRPr="00A70BA8">
        <w:rPr>
          <w:rFonts w:ascii="Calibri" w:hAnsi="Calibri" w:cs="Calibri"/>
          <w:color w:val="000000" w:themeColor="text1"/>
        </w:rPr>
        <w:t xml:space="preserve"> </w:t>
      </w:r>
      <w:r w:rsidR="00DE544D" w:rsidRPr="00A70BA8">
        <w:rPr>
          <w:rFonts w:ascii="Calibri" w:hAnsi="Calibri" w:cs="Calibri"/>
          <w:color w:val="000000" w:themeColor="text1"/>
        </w:rPr>
        <w:t xml:space="preserve">the </w:t>
      </w:r>
      <w:r w:rsidR="00662708" w:rsidRPr="00A70BA8">
        <w:rPr>
          <w:rFonts w:ascii="Calibri" w:hAnsi="Calibri" w:cs="Calibri"/>
          <w:color w:val="000000" w:themeColor="text1"/>
        </w:rPr>
        <w:t xml:space="preserve">human </w:t>
      </w:r>
      <w:r w:rsidR="00ED42F2" w:rsidRPr="00A70BA8">
        <w:rPr>
          <w:rFonts w:ascii="Calibri" w:hAnsi="Calibri" w:cs="Calibri"/>
          <w:color w:val="000000" w:themeColor="text1"/>
        </w:rPr>
        <w:t>biology</w:t>
      </w:r>
      <w:r w:rsidR="00DF3C2C" w:rsidRPr="00A70BA8">
        <w:rPr>
          <w:rFonts w:ascii="Calibri" w:hAnsi="Calibri" w:cs="Calibri"/>
          <w:color w:val="000000" w:themeColor="text1"/>
        </w:rPr>
        <w:t xml:space="preserve"> of disease pathogenesis</w:t>
      </w:r>
      <w:r w:rsidR="00BA37DE" w:rsidRPr="00A70BA8">
        <w:rPr>
          <w:rFonts w:ascii="Calibri" w:hAnsi="Calibri" w:cs="Calibri"/>
          <w:color w:val="000000" w:themeColor="text1"/>
        </w:rPr>
        <w:t>.</w:t>
      </w:r>
      <w:r w:rsidR="00A71E38" w:rsidRPr="00A70BA8">
        <w:rPr>
          <w:rFonts w:ascii="Calibri" w:hAnsi="Calibri" w:cs="Calibri"/>
          <w:color w:val="000000" w:themeColor="text1"/>
        </w:rPr>
        <w:t xml:space="preserve"> </w:t>
      </w:r>
      <w:r w:rsidR="00662708" w:rsidRPr="00A70BA8">
        <w:rPr>
          <w:rFonts w:ascii="Calibri" w:hAnsi="Calibri" w:cs="Calibri"/>
          <w:color w:val="000000" w:themeColor="text1"/>
        </w:rPr>
        <w:t>Herein</w:t>
      </w:r>
      <w:r w:rsidR="0020398F" w:rsidRPr="00A70BA8">
        <w:rPr>
          <w:rFonts w:ascii="Calibri" w:hAnsi="Calibri" w:cs="Calibri"/>
          <w:color w:val="000000" w:themeColor="text1"/>
        </w:rPr>
        <w:t>,</w:t>
      </w:r>
      <w:r w:rsidR="00662708" w:rsidRPr="00A70BA8">
        <w:rPr>
          <w:rFonts w:ascii="Calibri" w:hAnsi="Calibri" w:cs="Calibri"/>
          <w:color w:val="000000" w:themeColor="text1"/>
        </w:rPr>
        <w:t xml:space="preserve"> </w:t>
      </w:r>
      <w:r w:rsidR="00A75876" w:rsidRPr="00A70BA8">
        <w:rPr>
          <w:rFonts w:ascii="Calibri" w:hAnsi="Calibri" w:cs="Calibri"/>
          <w:color w:val="000000" w:themeColor="text1"/>
        </w:rPr>
        <w:t xml:space="preserve">a protocol </w:t>
      </w:r>
      <w:r w:rsidR="008320DD" w:rsidRPr="00A70BA8">
        <w:rPr>
          <w:rFonts w:ascii="Calibri" w:hAnsi="Calibri" w:cs="Calibri"/>
          <w:color w:val="000000" w:themeColor="text1"/>
        </w:rPr>
        <w:t xml:space="preserve">is </w:t>
      </w:r>
      <w:r w:rsidR="0057240B" w:rsidRPr="00A70BA8">
        <w:rPr>
          <w:rFonts w:ascii="Calibri" w:hAnsi="Calibri" w:cs="Calibri"/>
          <w:color w:val="000000" w:themeColor="text1"/>
        </w:rPr>
        <w:t>describe</w:t>
      </w:r>
      <w:r w:rsidR="008320DD" w:rsidRPr="00A70BA8">
        <w:rPr>
          <w:rFonts w:ascii="Calibri" w:hAnsi="Calibri" w:cs="Calibri"/>
          <w:color w:val="000000" w:themeColor="text1"/>
        </w:rPr>
        <w:t>d</w:t>
      </w:r>
      <w:r w:rsidR="0057240B" w:rsidRPr="00A70BA8">
        <w:rPr>
          <w:rFonts w:ascii="Calibri" w:hAnsi="Calibri" w:cs="Calibri"/>
          <w:color w:val="000000" w:themeColor="text1"/>
        </w:rPr>
        <w:t xml:space="preserve"> to establish</w:t>
      </w:r>
      <w:r w:rsidR="00A75876" w:rsidRPr="00A70BA8">
        <w:rPr>
          <w:rFonts w:ascii="Calibri" w:hAnsi="Calibri" w:cs="Calibri"/>
          <w:color w:val="000000" w:themeColor="text1"/>
        </w:rPr>
        <w:t xml:space="preserve"> a</w:t>
      </w:r>
      <w:r w:rsidR="0057240B" w:rsidRPr="00A70BA8">
        <w:rPr>
          <w:rFonts w:ascii="Calibri" w:hAnsi="Calibri" w:cs="Calibri"/>
          <w:color w:val="000000" w:themeColor="text1"/>
        </w:rPr>
        <w:t xml:space="preserve"> </w:t>
      </w:r>
      <w:r w:rsidR="00662708" w:rsidRPr="00A70BA8">
        <w:rPr>
          <w:rFonts w:ascii="Calibri" w:hAnsi="Calibri" w:cs="Calibri"/>
          <w:color w:val="000000" w:themeColor="text1"/>
        </w:rPr>
        <w:t xml:space="preserve">dual </w:t>
      </w:r>
      <w:r w:rsidR="0057240B" w:rsidRPr="00A70BA8">
        <w:rPr>
          <w:rFonts w:ascii="Calibri" w:hAnsi="Calibri" w:cs="Calibri"/>
          <w:color w:val="000000" w:themeColor="text1"/>
        </w:rPr>
        <w:t>humanized mouse model</w:t>
      </w:r>
      <w:r w:rsidR="00662708" w:rsidRPr="00A70BA8">
        <w:rPr>
          <w:rFonts w:ascii="Calibri" w:hAnsi="Calibri" w:cs="Calibri"/>
          <w:color w:val="000000" w:themeColor="text1"/>
        </w:rPr>
        <w:t xml:space="preserve"> through human hepatocytes and CD34</w:t>
      </w:r>
      <w:r w:rsidR="00662708" w:rsidRPr="00A70BA8">
        <w:rPr>
          <w:rFonts w:ascii="Calibri" w:hAnsi="Calibri" w:cs="Calibri"/>
          <w:color w:val="000000" w:themeColor="text1"/>
          <w:vertAlign w:val="superscript"/>
        </w:rPr>
        <w:t>+</w:t>
      </w:r>
      <w:r w:rsidR="00662708" w:rsidRPr="00A70BA8">
        <w:rPr>
          <w:rFonts w:ascii="Calibri" w:hAnsi="Calibri" w:cs="Calibri"/>
          <w:color w:val="000000" w:themeColor="text1"/>
        </w:rPr>
        <w:t xml:space="preserve"> hematopoietic stem cells</w:t>
      </w:r>
      <w:r w:rsidR="00ED42F2" w:rsidRPr="00A70BA8">
        <w:rPr>
          <w:rFonts w:ascii="Calibri" w:hAnsi="Calibri" w:cs="Calibri"/>
          <w:color w:val="000000" w:themeColor="text1"/>
        </w:rPr>
        <w:t xml:space="preserve"> (HSPC) transplantation</w:t>
      </w:r>
      <w:r w:rsidR="00A75876" w:rsidRPr="00A70BA8">
        <w:rPr>
          <w:rFonts w:ascii="Calibri" w:hAnsi="Calibri" w:cs="Calibri"/>
          <w:color w:val="000000" w:themeColor="text1"/>
        </w:rPr>
        <w:t>,</w:t>
      </w:r>
      <w:r w:rsidR="00662708" w:rsidRPr="00A70BA8">
        <w:rPr>
          <w:rFonts w:ascii="Calibri" w:hAnsi="Calibri" w:cs="Calibri"/>
          <w:color w:val="000000" w:themeColor="text1"/>
        </w:rPr>
        <w:t xml:space="preserve"> </w:t>
      </w:r>
      <w:r w:rsidR="00ED42F2" w:rsidRPr="00A70BA8">
        <w:rPr>
          <w:rFonts w:ascii="Calibri" w:hAnsi="Calibri" w:cs="Calibri"/>
          <w:color w:val="000000" w:themeColor="text1"/>
        </w:rPr>
        <w:t xml:space="preserve">to study liver </w:t>
      </w:r>
      <w:r w:rsidR="00BA37DE" w:rsidRPr="00A70BA8">
        <w:rPr>
          <w:rFonts w:ascii="Calibri" w:hAnsi="Calibri" w:cs="Calibri"/>
          <w:color w:val="000000" w:themeColor="text1"/>
        </w:rPr>
        <w:t>immunopathology as</w:t>
      </w:r>
      <w:r w:rsidR="0057240B" w:rsidRPr="00A70BA8">
        <w:rPr>
          <w:rFonts w:ascii="Calibri" w:hAnsi="Calibri" w:cs="Calibri"/>
          <w:color w:val="000000" w:themeColor="text1"/>
        </w:rPr>
        <w:t xml:space="preserve"> observed in HIV-infected patients. </w:t>
      </w:r>
      <w:r w:rsidR="00BA37DE" w:rsidRPr="00A70BA8">
        <w:rPr>
          <w:rFonts w:ascii="Calibri" w:hAnsi="Calibri" w:cs="Calibri"/>
          <w:color w:val="000000" w:themeColor="text1"/>
        </w:rPr>
        <w:t>T</w:t>
      </w:r>
      <w:r w:rsidR="0057240B" w:rsidRPr="00A70BA8">
        <w:rPr>
          <w:rFonts w:ascii="Calibri" w:hAnsi="Calibri" w:cs="Calibri"/>
          <w:color w:val="000000" w:themeColor="text1"/>
        </w:rPr>
        <w:t xml:space="preserve">o </w:t>
      </w:r>
      <w:r w:rsidR="00FA484F" w:rsidRPr="00A70BA8">
        <w:rPr>
          <w:rFonts w:ascii="Calibri" w:hAnsi="Calibri" w:cs="Calibri"/>
          <w:color w:val="000000" w:themeColor="text1"/>
        </w:rPr>
        <w:t xml:space="preserve">achieve dual </w:t>
      </w:r>
      <w:r w:rsidR="00911002" w:rsidRPr="00A70BA8">
        <w:rPr>
          <w:rFonts w:ascii="Calibri" w:hAnsi="Calibri" w:cs="Calibri"/>
          <w:color w:val="000000" w:themeColor="text1"/>
        </w:rPr>
        <w:t>reconstitution,</w:t>
      </w:r>
      <w:r w:rsidR="00DF3C2C" w:rsidRPr="00A70BA8">
        <w:rPr>
          <w:rFonts w:ascii="Calibri" w:hAnsi="Calibri" w:cs="Calibri"/>
          <w:color w:val="000000" w:themeColor="text1"/>
        </w:rPr>
        <w:t xml:space="preserve"> </w:t>
      </w:r>
      <w:r w:rsidR="001C5FEB" w:rsidRPr="00A70BA8">
        <w:rPr>
          <w:rFonts w:ascii="Calibri" w:hAnsi="Calibri" w:cs="Calibri"/>
          <w:color w:val="000000" w:themeColor="text1"/>
        </w:rPr>
        <w:t xml:space="preserve">male </w:t>
      </w:r>
      <w:r w:rsidR="001770CF" w:rsidRPr="00A70BA8">
        <w:rPr>
          <w:rFonts w:ascii="Calibri" w:hAnsi="Calibri" w:cs="Calibri"/>
          <w:color w:val="000000" w:themeColor="text1"/>
        </w:rPr>
        <w:t>TK-NOG (NOD.Cg-</w:t>
      </w:r>
      <w:r w:rsidR="001770CF" w:rsidRPr="00A70BA8">
        <w:rPr>
          <w:rFonts w:ascii="Calibri" w:hAnsi="Calibri" w:cs="Calibri"/>
          <w:i/>
          <w:color w:val="000000" w:themeColor="text1"/>
        </w:rPr>
        <w:t>Prkdc</w:t>
      </w:r>
      <w:r w:rsidR="001770CF" w:rsidRPr="00A70BA8">
        <w:rPr>
          <w:rFonts w:ascii="Calibri" w:hAnsi="Calibri" w:cs="Calibri"/>
          <w:i/>
          <w:color w:val="000000" w:themeColor="text1"/>
          <w:vertAlign w:val="superscript"/>
        </w:rPr>
        <w:t>scid</w:t>
      </w:r>
      <w:r w:rsidR="001770CF" w:rsidRPr="00A70BA8">
        <w:rPr>
          <w:rFonts w:ascii="Calibri" w:hAnsi="Calibri" w:cs="Calibri"/>
          <w:i/>
          <w:color w:val="000000" w:themeColor="text1"/>
        </w:rPr>
        <w:t xml:space="preserve"> Il2rg</w:t>
      </w:r>
      <w:r w:rsidR="001770CF" w:rsidRPr="00A70BA8">
        <w:rPr>
          <w:rFonts w:ascii="Calibri" w:hAnsi="Calibri" w:cs="Calibri"/>
          <w:i/>
          <w:color w:val="000000" w:themeColor="text1"/>
          <w:vertAlign w:val="superscript"/>
        </w:rPr>
        <w:t>tm1Sug</w:t>
      </w:r>
      <w:r w:rsidR="001770CF" w:rsidRPr="00A70BA8">
        <w:rPr>
          <w:rFonts w:ascii="Calibri" w:hAnsi="Calibri" w:cs="Calibri"/>
          <w:color w:val="000000" w:themeColor="text1"/>
        </w:rPr>
        <w:t xml:space="preserve"> Tg(Alb-TK)7-2/ShiJic)</w:t>
      </w:r>
      <w:r w:rsidR="001C5FEB" w:rsidRPr="00A70BA8">
        <w:rPr>
          <w:rFonts w:ascii="Calibri" w:hAnsi="Calibri" w:cs="Calibri"/>
          <w:color w:val="000000" w:themeColor="text1"/>
        </w:rPr>
        <w:t xml:space="preserve"> </w:t>
      </w:r>
      <w:r w:rsidR="0057240B" w:rsidRPr="00A70BA8">
        <w:rPr>
          <w:rFonts w:ascii="Calibri" w:hAnsi="Calibri" w:cs="Calibri"/>
          <w:color w:val="000000" w:themeColor="text1"/>
        </w:rPr>
        <w:t xml:space="preserve">mice </w:t>
      </w:r>
      <w:r w:rsidR="008320DD" w:rsidRPr="00A70BA8">
        <w:rPr>
          <w:rFonts w:ascii="Calibri" w:hAnsi="Calibri" w:cs="Calibri"/>
          <w:color w:val="000000" w:themeColor="text1"/>
        </w:rPr>
        <w:t xml:space="preserve">are </w:t>
      </w:r>
      <w:r w:rsidR="00BA409D" w:rsidRPr="00A70BA8">
        <w:rPr>
          <w:rFonts w:ascii="Calibri" w:hAnsi="Calibri" w:cs="Calibri"/>
          <w:color w:val="000000" w:themeColor="text1"/>
        </w:rPr>
        <w:t xml:space="preserve">intraperitoneally </w:t>
      </w:r>
      <w:r w:rsidR="008320DD" w:rsidRPr="00A70BA8">
        <w:rPr>
          <w:rFonts w:ascii="Calibri" w:hAnsi="Calibri" w:cs="Calibri"/>
          <w:color w:val="000000" w:themeColor="text1"/>
        </w:rPr>
        <w:t xml:space="preserve">injected </w:t>
      </w:r>
      <w:r w:rsidR="0057240B" w:rsidRPr="00A70BA8">
        <w:rPr>
          <w:rFonts w:ascii="Calibri" w:hAnsi="Calibri" w:cs="Calibri"/>
          <w:color w:val="000000" w:themeColor="text1"/>
        </w:rPr>
        <w:t xml:space="preserve">with ganciclovir (GCV) doses to eliminate mouse </w:t>
      </w:r>
      <w:r w:rsidR="001C5FEB" w:rsidRPr="00A70BA8">
        <w:rPr>
          <w:rFonts w:ascii="Calibri" w:hAnsi="Calibri" w:cs="Calibri"/>
          <w:color w:val="000000" w:themeColor="text1"/>
        </w:rPr>
        <w:t xml:space="preserve">transgenic </w:t>
      </w:r>
      <w:r w:rsidR="0057240B" w:rsidRPr="00A70BA8">
        <w:rPr>
          <w:rFonts w:ascii="Calibri" w:hAnsi="Calibri" w:cs="Calibri"/>
          <w:color w:val="000000" w:themeColor="text1"/>
        </w:rPr>
        <w:t>liver cells</w:t>
      </w:r>
      <w:r w:rsidR="00A75876" w:rsidRPr="00A70BA8">
        <w:rPr>
          <w:rFonts w:ascii="Calibri" w:hAnsi="Calibri" w:cs="Calibri"/>
          <w:color w:val="000000" w:themeColor="text1"/>
        </w:rPr>
        <w:t>,</w:t>
      </w:r>
      <w:r w:rsidR="0057240B" w:rsidRPr="00A70BA8">
        <w:rPr>
          <w:rFonts w:ascii="Calibri" w:hAnsi="Calibri" w:cs="Calibri"/>
          <w:color w:val="000000" w:themeColor="text1"/>
        </w:rPr>
        <w:t xml:space="preserve"> and </w:t>
      </w:r>
      <w:r w:rsidR="00FA484F" w:rsidRPr="00A70BA8">
        <w:rPr>
          <w:rFonts w:ascii="Calibri" w:hAnsi="Calibri" w:cs="Calibri"/>
          <w:color w:val="000000" w:themeColor="text1"/>
        </w:rPr>
        <w:t xml:space="preserve">treosulfan for </w:t>
      </w:r>
      <w:r w:rsidR="0057240B" w:rsidRPr="00A70BA8">
        <w:rPr>
          <w:rFonts w:ascii="Calibri" w:hAnsi="Calibri" w:cs="Calibri"/>
          <w:color w:val="000000" w:themeColor="text1"/>
        </w:rPr>
        <w:t>non-myeloablative conditioning</w:t>
      </w:r>
      <w:r w:rsidR="00396509" w:rsidRPr="00A70BA8">
        <w:rPr>
          <w:rFonts w:ascii="Calibri" w:hAnsi="Calibri" w:cs="Calibri"/>
          <w:color w:val="000000" w:themeColor="text1"/>
        </w:rPr>
        <w:t xml:space="preserve">, </w:t>
      </w:r>
      <w:r w:rsidR="00A75876" w:rsidRPr="00A70BA8">
        <w:rPr>
          <w:rFonts w:ascii="Calibri" w:hAnsi="Calibri" w:cs="Calibri"/>
          <w:color w:val="000000" w:themeColor="text1"/>
        </w:rPr>
        <w:t xml:space="preserve">both of </w:t>
      </w:r>
      <w:r w:rsidR="00396509" w:rsidRPr="00A70BA8">
        <w:rPr>
          <w:rFonts w:ascii="Calibri" w:hAnsi="Calibri" w:cs="Calibri"/>
          <w:color w:val="000000" w:themeColor="text1"/>
        </w:rPr>
        <w:t>which</w:t>
      </w:r>
      <w:r w:rsidR="0057240B" w:rsidRPr="00A70BA8">
        <w:rPr>
          <w:rFonts w:ascii="Calibri" w:hAnsi="Calibri" w:cs="Calibri"/>
          <w:color w:val="000000" w:themeColor="text1"/>
        </w:rPr>
        <w:t xml:space="preserve"> </w:t>
      </w:r>
      <w:r w:rsidR="00911C56" w:rsidRPr="00A70BA8">
        <w:rPr>
          <w:rFonts w:ascii="Calibri" w:hAnsi="Calibri" w:cs="Calibri"/>
          <w:color w:val="000000" w:themeColor="text1"/>
        </w:rPr>
        <w:t xml:space="preserve">facilitate human hepatocyte </w:t>
      </w:r>
      <w:r w:rsidR="000821D8" w:rsidRPr="00A70BA8">
        <w:rPr>
          <w:rFonts w:ascii="Calibri" w:hAnsi="Calibri" w:cs="Calibri"/>
          <w:color w:val="000000" w:themeColor="text1"/>
        </w:rPr>
        <w:t xml:space="preserve">(HEP) </w:t>
      </w:r>
      <w:r w:rsidR="0057240B" w:rsidRPr="00A70BA8">
        <w:rPr>
          <w:rFonts w:ascii="Calibri" w:hAnsi="Calibri" w:cs="Calibri"/>
          <w:color w:val="000000" w:themeColor="text1"/>
        </w:rPr>
        <w:t>engr</w:t>
      </w:r>
      <w:r w:rsidR="00911C56" w:rsidRPr="00A70BA8">
        <w:rPr>
          <w:rFonts w:ascii="Calibri" w:hAnsi="Calibri" w:cs="Calibri"/>
          <w:color w:val="000000" w:themeColor="text1"/>
        </w:rPr>
        <w:t xml:space="preserve">aftment and human immune system </w:t>
      </w:r>
      <w:r w:rsidR="000821D8" w:rsidRPr="00A70BA8">
        <w:rPr>
          <w:rFonts w:ascii="Calibri" w:hAnsi="Calibri" w:cs="Calibri"/>
          <w:color w:val="000000" w:themeColor="text1"/>
        </w:rPr>
        <w:t xml:space="preserve">(HIS) </w:t>
      </w:r>
      <w:r w:rsidR="00911C56" w:rsidRPr="00A70BA8">
        <w:rPr>
          <w:rFonts w:ascii="Calibri" w:hAnsi="Calibri" w:cs="Calibri"/>
          <w:color w:val="000000" w:themeColor="text1"/>
        </w:rPr>
        <w:t>development</w:t>
      </w:r>
      <w:r w:rsidR="000821D8" w:rsidRPr="00A70BA8">
        <w:rPr>
          <w:rFonts w:ascii="Calibri" w:hAnsi="Calibri" w:cs="Calibri"/>
          <w:color w:val="000000" w:themeColor="text1"/>
        </w:rPr>
        <w:t xml:space="preserve">. </w:t>
      </w:r>
      <w:r w:rsidR="00911C56" w:rsidRPr="00A70BA8">
        <w:rPr>
          <w:rFonts w:ascii="Calibri" w:hAnsi="Calibri" w:cs="Calibri"/>
          <w:color w:val="000000" w:themeColor="text1"/>
        </w:rPr>
        <w:t xml:space="preserve">Human albumin (ALB) levels </w:t>
      </w:r>
      <w:r w:rsidR="00FA484F" w:rsidRPr="00A70BA8">
        <w:rPr>
          <w:rFonts w:ascii="Calibri" w:hAnsi="Calibri" w:cs="Calibri"/>
          <w:color w:val="000000" w:themeColor="text1"/>
        </w:rPr>
        <w:t>are evaluated for liver engraftment</w:t>
      </w:r>
      <w:r w:rsidR="00911002" w:rsidRPr="00A70BA8">
        <w:rPr>
          <w:rFonts w:ascii="Calibri" w:hAnsi="Calibri" w:cs="Calibri"/>
          <w:color w:val="000000" w:themeColor="text1"/>
        </w:rPr>
        <w:t>,</w:t>
      </w:r>
      <w:r w:rsidR="00FA484F" w:rsidRPr="00A70BA8">
        <w:rPr>
          <w:rFonts w:ascii="Calibri" w:hAnsi="Calibri" w:cs="Calibri"/>
          <w:color w:val="000000" w:themeColor="text1"/>
        </w:rPr>
        <w:t xml:space="preserve"> </w:t>
      </w:r>
      <w:r w:rsidR="00911C56" w:rsidRPr="00A70BA8">
        <w:rPr>
          <w:rFonts w:ascii="Calibri" w:hAnsi="Calibri" w:cs="Calibri"/>
          <w:color w:val="000000" w:themeColor="text1"/>
        </w:rPr>
        <w:t xml:space="preserve">and </w:t>
      </w:r>
      <w:r w:rsidR="00911C56" w:rsidRPr="00A70BA8">
        <w:rPr>
          <w:rFonts w:ascii="Calibri" w:hAnsi="Calibri" w:cs="Calibri"/>
          <w:color w:val="000000" w:themeColor="text1"/>
        </w:rPr>
        <w:lastRenderedPageBreak/>
        <w:t xml:space="preserve">the presence of human immune cells in blood </w:t>
      </w:r>
      <w:r w:rsidR="00BA409D">
        <w:rPr>
          <w:rFonts w:ascii="Calibri" w:hAnsi="Calibri" w:cs="Calibri"/>
          <w:color w:val="000000" w:themeColor="text1"/>
        </w:rPr>
        <w:t xml:space="preserve">detected </w:t>
      </w:r>
      <w:r w:rsidR="00FA484F" w:rsidRPr="00A70BA8">
        <w:rPr>
          <w:rFonts w:ascii="Calibri" w:hAnsi="Calibri" w:cs="Calibri"/>
          <w:color w:val="000000" w:themeColor="text1"/>
        </w:rPr>
        <w:t>by flow cytometry confirm</w:t>
      </w:r>
      <w:r w:rsidR="00A75876" w:rsidRPr="00A70BA8">
        <w:rPr>
          <w:rFonts w:ascii="Calibri" w:hAnsi="Calibri" w:cs="Calibri"/>
          <w:color w:val="000000" w:themeColor="text1"/>
        </w:rPr>
        <w:t>s</w:t>
      </w:r>
      <w:r w:rsidR="00911002" w:rsidRPr="00A70BA8">
        <w:rPr>
          <w:rFonts w:ascii="Calibri" w:hAnsi="Calibri" w:cs="Calibri"/>
          <w:color w:val="000000" w:themeColor="text1"/>
        </w:rPr>
        <w:t xml:space="preserve"> </w:t>
      </w:r>
      <w:r w:rsidR="00FA484F" w:rsidRPr="00A70BA8">
        <w:rPr>
          <w:rFonts w:ascii="Calibri" w:hAnsi="Calibri" w:cs="Calibri"/>
          <w:color w:val="000000" w:themeColor="text1"/>
        </w:rPr>
        <w:t>the</w:t>
      </w:r>
      <w:r w:rsidR="00911C56" w:rsidRPr="00A70BA8">
        <w:rPr>
          <w:rFonts w:ascii="Calibri" w:hAnsi="Calibri" w:cs="Calibri"/>
          <w:color w:val="000000" w:themeColor="text1"/>
        </w:rPr>
        <w:t xml:space="preserve"> establishment of human immune system. </w:t>
      </w:r>
      <w:r w:rsidR="000B474B" w:rsidRPr="00A70BA8">
        <w:rPr>
          <w:rFonts w:ascii="Calibri" w:hAnsi="Calibri" w:cs="Calibri"/>
          <w:color w:val="000000" w:themeColor="text1"/>
        </w:rPr>
        <w:t xml:space="preserve">The model developed using the </w:t>
      </w:r>
      <w:r w:rsidR="001A4CC4" w:rsidRPr="00A70BA8">
        <w:rPr>
          <w:rFonts w:ascii="Calibri" w:hAnsi="Calibri" w:cs="Calibri"/>
          <w:color w:val="000000" w:themeColor="text1"/>
        </w:rPr>
        <w:t xml:space="preserve">protocol </w:t>
      </w:r>
      <w:r w:rsidR="00A75876" w:rsidRPr="00A70BA8">
        <w:rPr>
          <w:rFonts w:ascii="Calibri" w:hAnsi="Calibri" w:cs="Calibri"/>
          <w:color w:val="000000" w:themeColor="text1"/>
        </w:rPr>
        <w:t xml:space="preserve">described here </w:t>
      </w:r>
      <w:r w:rsidR="001A4CC4" w:rsidRPr="00A70BA8">
        <w:rPr>
          <w:rFonts w:ascii="Calibri" w:hAnsi="Calibri" w:cs="Calibri"/>
          <w:color w:val="000000" w:themeColor="text1"/>
        </w:rPr>
        <w:t>resembles</w:t>
      </w:r>
      <w:r w:rsidR="000B474B" w:rsidRPr="00A70BA8">
        <w:rPr>
          <w:rFonts w:ascii="Calibri" w:hAnsi="Calibri" w:cs="Calibri"/>
          <w:color w:val="000000" w:themeColor="text1"/>
        </w:rPr>
        <w:t xml:space="preserve"> multiple component</w:t>
      </w:r>
      <w:r w:rsidR="00A75876" w:rsidRPr="00A70BA8">
        <w:rPr>
          <w:rFonts w:ascii="Calibri" w:hAnsi="Calibri" w:cs="Calibri"/>
          <w:color w:val="000000" w:themeColor="text1"/>
        </w:rPr>
        <w:t>s</w:t>
      </w:r>
      <w:r w:rsidR="000B474B" w:rsidRPr="00A70BA8">
        <w:rPr>
          <w:rFonts w:ascii="Calibri" w:hAnsi="Calibri" w:cs="Calibri"/>
          <w:color w:val="000000" w:themeColor="text1"/>
        </w:rPr>
        <w:t xml:space="preserve"> of liver damage </w:t>
      </w:r>
      <w:r w:rsidR="00BA409D">
        <w:rPr>
          <w:rFonts w:ascii="Calibri" w:hAnsi="Calibri" w:cs="Calibri"/>
          <w:color w:val="000000" w:themeColor="text1"/>
        </w:rPr>
        <w:t xml:space="preserve">from </w:t>
      </w:r>
      <w:r w:rsidR="000B474B" w:rsidRPr="00A70BA8">
        <w:rPr>
          <w:rFonts w:ascii="Calibri" w:hAnsi="Calibri" w:cs="Calibri"/>
          <w:color w:val="000000" w:themeColor="text1"/>
        </w:rPr>
        <w:t>HIV-1 infection</w:t>
      </w:r>
      <w:r w:rsidR="008320DD" w:rsidRPr="00A70BA8">
        <w:rPr>
          <w:rFonts w:ascii="Calibri" w:hAnsi="Calibri" w:cs="Calibri"/>
          <w:color w:val="000000" w:themeColor="text1"/>
        </w:rPr>
        <w:t>. Its establishment c</w:t>
      </w:r>
      <w:r w:rsidR="000B474B" w:rsidRPr="00A70BA8">
        <w:rPr>
          <w:rFonts w:ascii="Calibri" w:hAnsi="Calibri" w:cs="Calibri"/>
          <w:color w:val="000000" w:themeColor="text1"/>
        </w:rPr>
        <w:t xml:space="preserve">ould </w:t>
      </w:r>
      <w:r w:rsidR="008320DD" w:rsidRPr="00A70BA8">
        <w:rPr>
          <w:rFonts w:ascii="Calibri" w:hAnsi="Calibri" w:cs="Calibri"/>
          <w:color w:val="000000" w:themeColor="text1"/>
        </w:rPr>
        <w:t xml:space="preserve">prove to </w:t>
      </w:r>
      <w:r w:rsidR="000B474B" w:rsidRPr="00A70BA8">
        <w:rPr>
          <w:rFonts w:ascii="Calibri" w:hAnsi="Calibri" w:cs="Calibri"/>
          <w:color w:val="000000" w:themeColor="text1"/>
        </w:rPr>
        <w:t xml:space="preserve">be essential </w:t>
      </w:r>
      <w:r w:rsidR="005076D9" w:rsidRPr="00A70BA8">
        <w:rPr>
          <w:rFonts w:ascii="Calibri" w:hAnsi="Calibri" w:cs="Calibri"/>
          <w:color w:val="000000" w:themeColor="text1"/>
        </w:rPr>
        <w:t>for studies of hepatitis virus</w:t>
      </w:r>
      <w:r w:rsidR="000B474B" w:rsidRPr="00A70BA8">
        <w:rPr>
          <w:rFonts w:ascii="Calibri" w:hAnsi="Calibri" w:cs="Calibri"/>
          <w:color w:val="000000" w:themeColor="text1"/>
        </w:rPr>
        <w:t xml:space="preserve"> </w:t>
      </w:r>
      <w:r w:rsidR="00FA484F" w:rsidRPr="00A70BA8">
        <w:rPr>
          <w:rFonts w:ascii="Calibri" w:hAnsi="Calibri" w:cs="Calibri"/>
          <w:color w:val="000000" w:themeColor="text1"/>
        </w:rPr>
        <w:t xml:space="preserve">co-infection </w:t>
      </w:r>
      <w:r w:rsidR="00A75876" w:rsidRPr="00A70BA8">
        <w:rPr>
          <w:rFonts w:ascii="Calibri" w:hAnsi="Calibri" w:cs="Calibri"/>
          <w:color w:val="000000" w:themeColor="text1"/>
        </w:rPr>
        <w:t>and</w:t>
      </w:r>
      <w:r w:rsidR="008320DD" w:rsidRPr="00A70BA8">
        <w:rPr>
          <w:rFonts w:ascii="Calibri" w:hAnsi="Calibri" w:cs="Calibri"/>
          <w:color w:val="000000" w:themeColor="text1"/>
        </w:rPr>
        <w:t xml:space="preserve"> for</w:t>
      </w:r>
      <w:r w:rsidR="000B474B" w:rsidRPr="00A70BA8">
        <w:rPr>
          <w:rFonts w:ascii="Calibri" w:hAnsi="Calibri" w:cs="Calibri"/>
          <w:color w:val="000000" w:themeColor="text1"/>
        </w:rPr>
        <w:t xml:space="preserve"> evaluation of </w:t>
      </w:r>
      <w:r w:rsidR="00FA484F" w:rsidRPr="00A70BA8">
        <w:rPr>
          <w:rFonts w:ascii="Calibri" w:hAnsi="Calibri" w:cs="Calibri"/>
          <w:color w:val="000000" w:themeColor="text1"/>
        </w:rPr>
        <w:t>antiviral</w:t>
      </w:r>
      <w:r w:rsidR="0020398F" w:rsidRPr="00A70BA8">
        <w:rPr>
          <w:rFonts w:ascii="Calibri" w:hAnsi="Calibri" w:cs="Calibri"/>
          <w:color w:val="000000" w:themeColor="text1"/>
        </w:rPr>
        <w:t xml:space="preserve"> and </w:t>
      </w:r>
      <w:r w:rsidR="000B474B" w:rsidRPr="00A70BA8">
        <w:rPr>
          <w:rFonts w:ascii="Calibri" w:hAnsi="Calibri" w:cs="Calibri"/>
          <w:color w:val="000000" w:themeColor="text1"/>
        </w:rPr>
        <w:t>antiretroviral drugs.</w:t>
      </w:r>
      <w:r w:rsidR="00911C56" w:rsidRPr="00A70BA8">
        <w:rPr>
          <w:rFonts w:ascii="Calibri" w:hAnsi="Calibri" w:cs="Calibri"/>
          <w:color w:val="000000" w:themeColor="text1"/>
        </w:rPr>
        <w:t xml:space="preserve"> </w:t>
      </w:r>
    </w:p>
    <w:p w14:paraId="76345785" w14:textId="77777777" w:rsidR="00111AFA" w:rsidRPr="00A70BA8" w:rsidRDefault="00111AFA" w:rsidP="003A5A07">
      <w:pPr>
        <w:jc w:val="both"/>
        <w:rPr>
          <w:rFonts w:ascii="Calibri" w:hAnsi="Calibri" w:cs="Calibri"/>
          <w:color w:val="000000" w:themeColor="text1"/>
        </w:rPr>
      </w:pPr>
    </w:p>
    <w:p w14:paraId="5CA23C5B" w14:textId="7DFB9034" w:rsidR="006A0768" w:rsidRPr="00A70BA8" w:rsidRDefault="006305D7" w:rsidP="003A5A07">
      <w:pPr>
        <w:jc w:val="both"/>
        <w:rPr>
          <w:rFonts w:ascii="Calibri" w:hAnsi="Calibri" w:cs="Calibri"/>
          <w:color w:val="000000" w:themeColor="text1"/>
        </w:rPr>
      </w:pPr>
      <w:r w:rsidRPr="00A70BA8">
        <w:rPr>
          <w:rFonts w:ascii="Calibri" w:hAnsi="Calibri" w:cs="Calibri"/>
          <w:b/>
          <w:color w:val="000000" w:themeColor="text1"/>
        </w:rPr>
        <w:t>INTRODUCTION</w:t>
      </w:r>
      <w:r w:rsidRPr="00A70BA8">
        <w:rPr>
          <w:rFonts w:ascii="Calibri" w:hAnsi="Calibri" w:cs="Calibri"/>
          <w:b/>
          <w:bCs/>
          <w:color w:val="000000" w:themeColor="text1"/>
        </w:rPr>
        <w:t>:</w:t>
      </w:r>
      <w:r w:rsidRPr="00A70BA8">
        <w:rPr>
          <w:rFonts w:ascii="Calibri" w:hAnsi="Calibri" w:cs="Calibri"/>
          <w:color w:val="000000" w:themeColor="text1"/>
        </w:rPr>
        <w:t xml:space="preserve"> </w:t>
      </w:r>
    </w:p>
    <w:p w14:paraId="1EB67281" w14:textId="63C0633B" w:rsidR="00F55ADA" w:rsidRPr="00A70BA8" w:rsidRDefault="0040453E" w:rsidP="003A5A07">
      <w:pPr>
        <w:jc w:val="both"/>
        <w:rPr>
          <w:rFonts w:ascii="Calibri" w:hAnsi="Calibri" w:cs="Calibri"/>
          <w:color w:val="000000" w:themeColor="text1"/>
        </w:rPr>
      </w:pPr>
      <w:r w:rsidRPr="00A70BA8">
        <w:rPr>
          <w:rFonts w:ascii="Calibri" w:hAnsi="Calibri" w:cs="Calibri"/>
          <w:color w:val="000000" w:themeColor="text1"/>
        </w:rPr>
        <w:t>Since the advent of antiretroviral therapy</w:t>
      </w:r>
      <w:r w:rsidR="0020398F" w:rsidRPr="00A70BA8">
        <w:rPr>
          <w:rFonts w:ascii="Calibri" w:hAnsi="Calibri" w:cs="Calibri"/>
          <w:color w:val="000000" w:themeColor="text1"/>
        </w:rPr>
        <w:t>,</w:t>
      </w:r>
      <w:r w:rsidRPr="00A70BA8">
        <w:rPr>
          <w:rFonts w:ascii="Calibri" w:hAnsi="Calibri" w:cs="Calibri"/>
          <w:color w:val="000000" w:themeColor="text1"/>
        </w:rPr>
        <w:t xml:space="preserve"> there </w:t>
      </w:r>
      <w:r w:rsidR="008320DD" w:rsidRPr="00A70BA8">
        <w:rPr>
          <w:rFonts w:ascii="Calibri" w:hAnsi="Calibri" w:cs="Calibri"/>
          <w:color w:val="000000" w:themeColor="text1"/>
        </w:rPr>
        <w:t xml:space="preserve">has been </w:t>
      </w:r>
      <w:r w:rsidRPr="00A70BA8">
        <w:rPr>
          <w:rFonts w:ascii="Calibri" w:hAnsi="Calibri" w:cs="Calibri"/>
          <w:color w:val="000000" w:themeColor="text1"/>
        </w:rPr>
        <w:t>a substantial decrease in deaths related to HIV-1 mono</w:t>
      </w:r>
      <w:r w:rsidR="001B523A" w:rsidRPr="00A70BA8">
        <w:rPr>
          <w:rFonts w:ascii="Calibri" w:hAnsi="Calibri" w:cs="Calibri"/>
          <w:color w:val="000000" w:themeColor="text1"/>
        </w:rPr>
        <w:t>-</w:t>
      </w:r>
      <w:r w:rsidRPr="00A70BA8">
        <w:rPr>
          <w:rFonts w:ascii="Calibri" w:hAnsi="Calibri" w:cs="Calibri"/>
          <w:color w:val="000000" w:themeColor="text1"/>
        </w:rPr>
        <w:t>infection</w:t>
      </w:r>
      <w:r w:rsidR="00046399">
        <w:rPr>
          <w:rFonts w:ascii="Calibri" w:hAnsi="Calibri" w:cs="Calibri"/>
          <w:color w:val="000000" w:themeColor="text1"/>
        </w:rPr>
        <w:t>.</w:t>
      </w:r>
      <w:r w:rsidR="001B523A" w:rsidRPr="00A70BA8">
        <w:rPr>
          <w:rFonts w:ascii="Calibri" w:hAnsi="Calibri" w:cs="Calibri"/>
          <w:color w:val="000000" w:themeColor="text1"/>
        </w:rPr>
        <w:t xml:space="preserve"> </w:t>
      </w:r>
      <w:r w:rsidR="00046399">
        <w:rPr>
          <w:rFonts w:ascii="Calibri" w:hAnsi="Calibri" w:cs="Calibri"/>
          <w:color w:val="000000" w:themeColor="text1"/>
        </w:rPr>
        <w:t>H</w:t>
      </w:r>
      <w:r w:rsidR="001B523A" w:rsidRPr="00A70BA8">
        <w:rPr>
          <w:rFonts w:ascii="Calibri" w:hAnsi="Calibri" w:cs="Calibri"/>
          <w:color w:val="000000" w:themeColor="text1"/>
        </w:rPr>
        <w:t>owever,</w:t>
      </w:r>
      <w:r w:rsidRPr="00A70BA8">
        <w:rPr>
          <w:rFonts w:ascii="Calibri" w:hAnsi="Calibri" w:cs="Calibri"/>
          <w:color w:val="000000" w:themeColor="text1"/>
        </w:rPr>
        <w:t xml:space="preserve"> l</w:t>
      </w:r>
      <w:r w:rsidR="00A32881" w:rsidRPr="00A70BA8">
        <w:rPr>
          <w:rFonts w:ascii="Calibri" w:hAnsi="Calibri" w:cs="Calibri"/>
          <w:color w:val="000000" w:themeColor="text1"/>
        </w:rPr>
        <w:t>iver disease has emerged a</w:t>
      </w:r>
      <w:r w:rsidRPr="00A70BA8">
        <w:rPr>
          <w:rFonts w:ascii="Calibri" w:hAnsi="Calibri" w:cs="Calibri"/>
          <w:color w:val="000000" w:themeColor="text1"/>
        </w:rPr>
        <w:t>s a</w:t>
      </w:r>
      <w:r w:rsidR="00A32881" w:rsidRPr="00A70BA8">
        <w:rPr>
          <w:rFonts w:ascii="Calibri" w:hAnsi="Calibri" w:cs="Calibri"/>
          <w:color w:val="000000" w:themeColor="text1"/>
        </w:rPr>
        <w:t xml:space="preserve"> common cause of morbidity in HIV-infected patients</w:t>
      </w:r>
      <w:r w:rsidR="00232656" w:rsidRPr="00A70BA8">
        <w:rPr>
          <w:rFonts w:ascii="Calibri" w:hAnsi="Calibri" w:cs="Calibri"/>
          <w:color w:val="000000" w:themeColor="text1"/>
        </w:rPr>
        <w:fldChar w:fldCharType="begin">
          <w:fldData xml:space="preserve">PEVuZE5vdGU+PENpdGU+PEF1dGhvcj5TbWl0aDwvQXV0aG9yPjxZZWFyPjIwMTA8L1llYXI+PFJl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</w:fldData>
        </w:fldChar>
      </w:r>
      <w:r w:rsidR="00E756EA" w:rsidRPr="00A70BA8">
        <w:rPr>
          <w:rFonts w:ascii="Calibri" w:hAnsi="Calibri" w:cs="Calibri"/>
          <w:color w:val="000000" w:themeColor="text1"/>
        </w:rPr>
        <w:instrText xml:space="preserve"> ADDIN EN.CITE </w:instrText>
      </w:r>
      <w:r w:rsidR="00E756EA" w:rsidRPr="00A70BA8">
        <w:rPr>
          <w:rFonts w:ascii="Calibri" w:hAnsi="Calibri" w:cs="Calibri"/>
          <w:color w:val="000000" w:themeColor="text1"/>
        </w:rPr>
        <w:fldChar w:fldCharType="begin">
          <w:fldData xml:space="preserve">PEVuZE5vdGU+PENpdGU+PEF1dGhvcj5TbWl0aDwvQXV0aG9yPjxZZWFyPjIwMTA8L1llYXI+PFJl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</w:fldData>
        </w:fldChar>
      </w:r>
      <w:r w:rsidR="00E756EA" w:rsidRPr="00A70BA8">
        <w:rPr>
          <w:rFonts w:ascii="Calibri" w:hAnsi="Calibri" w:cs="Calibri"/>
          <w:color w:val="000000" w:themeColor="text1"/>
        </w:rPr>
        <w:instrText xml:space="preserve"> ADDIN EN.CITE.DATA </w:instrText>
      </w:r>
      <w:r w:rsidR="00E756EA" w:rsidRPr="00A70BA8">
        <w:rPr>
          <w:rFonts w:ascii="Calibri" w:hAnsi="Calibri" w:cs="Calibri"/>
          <w:color w:val="000000" w:themeColor="text1"/>
        </w:rPr>
      </w:r>
      <w:r w:rsidR="00E756EA" w:rsidRPr="00A70BA8">
        <w:rPr>
          <w:rFonts w:ascii="Calibri" w:hAnsi="Calibri" w:cs="Calibri"/>
          <w:color w:val="000000" w:themeColor="text1"/>
        </w:rPr>
        <w:fldChar w:fldCharType="end"/>
      </w:r>
      <w:r w:rsidR="00232656" w:rsidRPr="00A70BA8">
        <w:rPr>
          <w:rFonts w:ascii="Calibri" w:hAnsi="Calibri" w:cs="Calibri"/>
          <w:color w:val="000000" w:themeColor="text1"/>
        </w:rPr>
      </w:r>
      <w:r w:rsidR="00232656" w:rsidRPr="00A70BA8">
        <w:rPr>
          <w:rFonts w:ascii="Calibri" w:hAnsi="Calibri" w:cs="Calibri"/>
          <w:color w:val="000000" w:themeColor="text1"/>
        </w:rPr>
        <w:fldChar w:fldCharType="separate"/>
      </w:r>
      <w:r w:rsidR="00E756EA" w:rsidRPr="00A70BA8">
        <w:rPr>
          <w:rFonts w:ascii="Calibri" w:hAnsi="Calibri" w:cs="Calibri"/>
          <w:color w:val="000000" w:themeColor="text1"/>
          <w:vertAlign w:val="superscript"/>
        </w:rPr>
        <w:t>1,2</w:t>
      </w:r>
      <w:r w:rsidR="00232656" w:rsidRPr="00A70BA8">
        <w:rPr>
          <w:rFonts w:ascii="Calibri" w:hAnsi="Calibri" w:cs="Calibri"/>
          <w:color w:val="000000" w:themeColor="text1"/>
        </w:rPr>
        <w:fldChar w:fldCharType="end"/>
      </w:r>
      <w:r w:rsidR="009E7DF6" w:rsidRPr="00A70BA8">
        <w:rPr>
          <w:rFonts w:ascii="Calibri" w:hAnsi="Calibri" w:cs="Calibri"/>
          <w:color w:val="000000" w:themeColor="text1"/>
        </w:rPr>
        <w:t>.</w:t>
      </w:r>
      <w:r w:rsidR="00E756EA" w:rsidRPr="00A70BA8">
        <w:rPr>
          <w:rFonts w:ascii="Calibri" w:hAnsi="Calibri" w:cs="Calibri"/>
          <w:color w:val="000000" w:themeColor="text1"/>
        </w:rPr>
        <w:t xml:space="preserve"> </w:t>
      </w:r>
      <w:r w:rsidR="00E27F7C" w:rsidRPr="00A70BA8">
        <w:rPr>
          <w:rFonts w:ascii="Calibri" w:hAnsi="Calibri" w:cs="Calibri"/>
          <w:color w:val="000000" w:themeColor="text1"/>
        </w:rPr>
        <w:t xml:space="preserve">Coinfections of hepatitis viruses with HIV-1 infection </w:t>
      </w:r>
      <w:r w:rsidR="00A32881" w:rsidRPr="00A70BA8">
        <w:rPr>
          <w:rFonts w:ascii="Calibri" w:hAnsi="Calibri" w:cs="Calibri"/>
          <w:color w:val="000000" w:themeColor="text1"/>
        </w:rPr>
        <w:t>are more common</w:t>
      </w:r>
      <w:r w:rsidR="00A75876" w:rsidRPr="00A70BA8">
        <w:rPr>
          <w:rFonts w:ascii="Calibri" w:hAnsi="Calibri" w:cs="Calibri"/>
          <w:color w:val="000000" w:themeColor="text1"/>
        </w:rPr>
        <w:t>, accounting</w:t>
      </w:r>
      <w:r w:rsidR="00A32881" w:rsidRPr="00A70BA8">
        <w:rPr>
          <w:rFonts w:ascii="Calibri" w:hAnsi="Calibri" w:cs="Calibri"/>
          <w:color w:val="000000" w:themeColor="text1"/>
        </w:rPr>
        <w:t xml:space="preserve"> for </w:t>
      </w:r>
      <w:r w:rsidR="00095412" w:rsidRPr="00A70BA8">
        <w:rPr>
          <w:rFonts w:ascii="Calibri" w:hAnsi="Calibri" w:cs="Calibri"/>
          <w:color w:val="000000" w:themeColor="text1"/>
        </w:rPr>
        <w:t>1</w:t>
      </w:r>
      <w:r w:rsidR="00A32881" w:rsidRPr="00A70BA8">
        <w:rPr>
          <w:rFonts w:ascii="Calibri" w:hAnsi="Calibri" w:cs="Calibri"/>
          <w:color w:val="000000" w:themeColor="text1"/>
        </w:rPr>
        <w:t>0-</w:t>
      </w:r>
      <w:r w:rsidR="00095412" w:rsidRPr="00A70BA8">
        <w:rPr>
          <w:rFonts w:ascii="Calibri" w:hAnsi="Calibri" w:cs="Calibri"/>
          <w:color w:val="000000" w:themeColor="text1"/>
        </w:rPr>
        <w:t>3</w:t>
      </w:r>
      <w:r w:rsidR="00A32881" w:rsidRPr="00A70BA8">
        <w:rPr>
          <w:rFonts w:ascii="Calibri" w:hAnsi="Calibri" w:cs="Calibri"/>
          <w:color w:val="000000" w:themeColor="text1"/>
        </w:rPr>
        <w:t xml:space="preserve">0% of HIV-infected </w:t>
      </w:r>
      <w:r w:rsidR="0020398F" w:rsidRPr="00A70BA8">
        <w:rPr>
          <w:rFonts w:ascii="Calibri" w:hAnsi="Calibri" w:cs="Calibri"/>
          <w:color w:val="000000" w:themeColor="text1"/>
        </w:rPr>
        <w:t xml:space="preserve">persons </w:t>
      </w:r>
      <w:r w:rsidR="00A32881" w:rsidRPr="00A70BA8">
        <w:rPr>
          <w:rFonts w:ascii="Calibri" w:hAnsi="Calibri" w:cs="Calibri"/>
          <w:color w:val="000000" w:themeColor="text1"/>
        </w:rPr>
        <w:t>in the United States</w:t>
      </w:r>
      <w:r w:rsidR="00E756EA" w:rsidRPr="00A70BA8">
        <w:rPr>
          <w:rFonts w:ascii="Calibri" w:hAnsi="Calibri" w:cs="Calibri"/>
          <w:color w:val="000000" w:themeColor="text1"/>
        </w:rPr>
        <w:fldChar w:fldCharType="begin">
          <w:fldData xml:space="preserve">PEVuZE5vdGU+PENpdGU+PEF1dGhvcj5Sb2RyaWd1ZXotTWVuZGV6PC9BdXRob3I+PFllYXI+MjAw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</w:fldData>
        </w:fldChar>
      </w:r>
      <w:r w:rsidR="006C6947" w:rsidRPr="00A70BA8">
        <w:rPr>
          <w:rFonts w:ascii="Calibri" w:hAnsi="Calibri" w:cs="Calibri"/>
          <w:color w:val="000000" w:themeColor="text1"/>
        </w:rPr>
        <w:instrText xml:space="preserve"> ADDIN EN.CITE </w:instrText>
      </w:r>
      <w:r w:rsidR="006C6947" w:rsidRPr="00A70BA8">
        <w:rPr>
          <w:rFonts w:ascii="Calibri" w:hAnsi="Calibri" w:cs="Calibri"/>
          <w:color w:val="000000" w:themeColor="text1"/>
        </w:rPr>
        <w:fldChar w:fldCharType="begin">
          <w:fldData xml:space="preserve">PEVuZE5vdGU+PENpdGU+PEF1dGhvcj5Sb2RyaWd1ZXotTWVuZGV6PC9BdXRob3I+PFllYXI+MjAw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</w:fldData>
        </w:fldChar>
      </w:r>
      <w:r w:rsidR="006C6947" w:rsidRPr="00A70BA8">
        <w:rPr>
          <w:rFonts w:ascii="Calibri" w:hAnsi="Calibri" w:cs="Calibri"/>
          <w:color w:val="000000" w:themeColor="text1"/>
        </w:rPr>
        <w:instrText xml:space="preserve"> ADDIN EN.CITE.DATA </w:instrText>
      </w:r>
      <w:r w:rsidR="006C6947" w:rsidRPr="00A70BA8">
        <w:rPr>
          <w:rFonts w:ascii="Calibri" w:hAnsi="Calibri" w:cs="Calibri"/>
          <w:color w:val="000000" w:themeColor="text1"/>
        </w:rPr>
      </w:r>
      <w:r w:rsidR="006C6947" w:rsidRPr="00A70BA8">
        <w:rPr>
          <w:rFonts w:ascii="Calibri" w:hAnsi="Calibri" w:cs="Calibri"/>
          <w:color w:val="000000" w:themeColor="text1"/>
        </w:rPr>
        <w:fldChar w:fldCharType="end"/>
      </w:r>
      <w:r w:rsidR="00E756EA" w:rsidRPr="00A70BA8">
        <w:rPr>
          <w:rFonts w:ascii="Calibri" w:hAnsi="Calibri" w:cs="Calibri"/>
          <w:color w:val="000000" w:themeColor="text1"/>
        </w:rPr>
      </w:r>
      <w:r w:rsidR="00E756EA" w:rsidRPr="00A70BA8">
        <w:rPr>
          <w:rFonts w:ascii="Calibri" w:hAnsi="Calibri" w:cs="Calibri"/>
          <w:color w:val="000000" w:themeColor="text1"/>
        </w:rPr>
        <w:fldChar w:fldCharType="separate"/>
      </w:r>
      <w:r w:rsidR="006C6947" w:rsidRPr="00A70BA8">
        <w:rPr>
          <w:rFonts w:ascii="Calibri" w:hAnsi="Calibri" w:cs="Calibri"/>
          <w:color w:val="000000" w:themeColor="text1"/>
          <w:vertAlign w:val="superscript"/>
        </w:rPr>
        <w:t>3-5</w:t>
      </w:r>
      <w:r w:rsidR="00E756EA" w:rsidRPr="00A70BA8">
        <w:rPr>
          <w:rFonts w:ascii="Calibri" w:hAnsi="Calibri" w:cs="Calibri"/>
          <w:color w:val="000000" w:themeColor="text1"/>
        </w:rPr>
        <w:fldChar w:fldCharType="end"/>
      </w:r>
      <w:r w:rsidR="00E756EA" w:rsidRPr="00A70BA8">
        <w:rPr>
          <w:rFonts w:ascii="Calibri" w:hAnsi="Calibri" w:cs="Calibri"/>
          <w:color w:val="000000" w:themeColor="text1"/>
        </w:rPr>
        <w:t>.</w:t>
      </w:r>
    </w:p>
    <w:p w14:paraId="4FE57072" w14:textId="65556385" w:rsidR="000C21D2" w:rsidRDefault="003603C9" w:rsidP="003A5A07">
      <w:pPr>
        <w:jc w:val="both"/>
        <w:rPr>
          <w:rFonts w:ascii="Calibri" w:hAnsi="Calibri" w:cs="Calibri"/>
          <w:color w:val="FF0000"/>
        </w:rPr>
      </w:pPr>
      <w:r w:rsidRPr="00A70BA8">
        <w:rPr>
          <w:rFonts w:ascii="Calibri" w:hAnsi="Calibri" w:cs="Calibri"/>
          <w:color w:val="FF0000"/>
        </w:rPr>
        <w:t>The host-specificity of HIV-1 and hepatitis viruses limits the utility of small animal models to study human-specific infectious diseases or to investigate multiple aspects of HIV-1-associated liver pathogenesis. Immunodeficient mice that permit the engraftment of human cells and/or tissues (termed humanized mouse models) are acceptable animal models for preclinical studies</w:t>
      </w:r>
      <w:r w:rsidRPr="00A70BA8">
        <w:rPr>
          <w:rFonts w:ascii="Calibri" w:hAnsi="Calibri" w:cs="Calibri"/>
          <w:color w:val="FF0000"/>
        </w:rPr>
        <w:fldChar w:fldCharType="begin">
          <w:fldData xml:space="preserve">PEVuZE5vdGU+PENpdGU+PEF1dGhvcj5CcmVobTwvQXV0aG9yPjxZZWFyPjIwMTM8L1llYXI+PFJl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PEVuZE5vdGU+PENpdGU+PEF1dGhvcj5CcmVobTwvQXV0aG9yPjxZZWFyPjIwMTM8L1llYXI+PFJl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6-8</w:t>
      </w:r>
      <w:r w:rsidRPr="00A70BA8">
        <w:rPr>
          <w:rFonts w:ascii="Calibri" w:hAnsi="Calibri" w:cs="Calibri"/>
          <w:color w:val="FF0000"/>
        </w:rPr>
        <w:fldChar w:fldCharType="end"/>
      </w:r>
      <w:r w:rsidRPr="00A70BA8">
        <w:rPr>
          <w:rFonts w:ascii="Calibri" w:hAnsi="Calibri" w:cs="Calibri"/>
          <w:color w:val="FF0000"/>
        </w:rPr>
        <w:t xml:space="preserve">. Since the introduction of humanized mice in </w:t>
      </w:r>
      <w:r w:rsidR="00381C8B">
        <w:rPr>
          <w:rFonts w:ascii="Calibri" w:hAnsi="Calibri" w:cs="Calibri"/>
          <w:color w:val="FF0000"/>
        </w:rPr>
        <w:t xml:space="preserve">the </w:t>
      </w:r>
      <w:r w:rsidRPr="00A70BA8">
        <w:rPr>
          <w:rFonts w:ascii="Calibri" w:hAnsi="Calibri" w:cs="Calibri"/>
          <w:color w:val="FF0000"/>
        </w:rPr>
        <w:t>early 2000s, multiple preclinical studies of cholestatic human liver toxicity, human-specific pathogens, including human immunodeficiency virus type one (HIV-1) and HIV-associated neurocognitive disorders, Epstein Barr virus, hepatitis and other infectious diseases, have been investigated in these mice</w:t>
      </w:r>
      <w:r w:rsidRPr="00A70BA8">
        <w:rPr>
          <w:rFonts w:ascii="Calibri" w:hAnsi="Calibri" w:cs="Calibri"/>
          <w:color w:val="FF0000"/>
        </w:rPr>
        <w:fldChar w:fldCharType="begin">
          <w:fldData xml:space="preserve">PEVuZE5vdGU+PENpdGU+PEF1dGhvcj5HYXNrYTwvQXV0aG9yPjxZZWFyPjIwMTU8L1llYXI+PFJl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PEVuZE5vdGU+PENpdGU+PEF1dGhvcj5HYXNrYTwvQXV0aG9yPjxZZWFyPjIwMTU8L1llYXI+PFJl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6,9-11</w:t>
      </w:r>
      <w:r w:rsidRPr="00A70BA8">
        <w:rPr>
          <w:rFonts w:ascii="Calibri" w:hAnsi="Calibri" w:cs="Calibri"/>
          <w:color w:val="FF0000"/>
        </w:rPr>
        <w:fldChar w:fldCharType="end"/>
      </w:r>
      <w:r w:rsidRPr="00A70BA8">
        <w:rPr>
          <w:rFonts w:ascii="Calibri" w:hAnsi="Calibri" w:cs="Calibri"/>
          <w:color w:val="FF0000"/>
        </w:rPr>
        <w:t>. Multiple mouse models for CD34</w:t>
      </w:r>
      <w:r w:rsidRPr="00A70BA8">
        <w:rPr>
          <w:rFonts w:ascii="Calibri" w:hAnsi="Calibri" w:cs="Calibri"/>
          <w:color w:val="FF0000"/>
          <w:vertAlign w:val="superscript"/>
        </w:rPr>
        <w:t>+</w:t>
      </w:r>
      <w:r w:rsidRPr="00A70BA8">
        <w:rPr>
          <w:rFonts w:ascii="Calibri" w:hAnsi="Calibri" w:cs="Calibri"/>
          <w:color w:val="FF0000"/>
        </w:rPr>
        <w:t xml:space="preserve"> hematopoietic stem/progenitor cells (HSPC) and/or human hepatocyte transplantation have long been developed and have improved over time to study disease pathogenesis of </w:t>
      </w:r>
      <w:r w:rsidR="00381C8B">
        <w:rPr>
          <w:rFonts w:ascii="Calibri" w:hAnsi="Calibri" w:cs="Calibri"/>
          <w:color w:val="FF0000"/>
        </w:rPr>
        <w:t>Hepatitis B virus (</w:t>
      </w:r>
      <w:r w:rsidRPr="00A70BA8">
        <w:rPr>
          <w:rFonts w:ascii="Calibri" w:hAnsi="Calibri" w:cs="Calibri"/>
          <w:color w:val="FF0000"/>
        </w:rPr>
        <w:t>HBV</w:t>
      </w:r>
      <w:r w:rsidR="00381C8B">
        <w:rPr>
          <w:rFonts w:ascii="Calibri" w:hAnsi="Calibri" w:cs="Calibri"/>
          <w:color w:val="FF0000"/>
        </w:rPr>
        <w:t>)</w:t>
      </w:r>
      <w:r w:rsidRPr="00A70BA8">
        <w:rPr>
          <w:rFonts w:ascii="Calibri" w:hAnsi="Calibri" w:cs="Calibri"/>
          <w:color w:val="FF0000"/>
        </w:rPr>
        <w:t>-associated liver disease</w:t>
      </w:r>
      <w:r w:rsidRPr="00A70BA8">
        <w:rPr>
          <w:rFonts w:ascii="Calibri" w:hAnsi="Calibri" w:cs="Calibri"/>
          <w:color w:val="FF0000"/>
        </w:rPr>
        <w:fldChar w:fldCharType="begin">
          <w:fldData xml:space="preserve">PEVuZE5vdGU+PENpdGU+PEF1dGhvcj5XYXNoYnVybjwvQXV0aG9yPjxZZWFyPjIwMTE8L1llYXI+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==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PEVuZE5vdGU+PENpdGU+PEF1dGhvcj5XYXNoYnVybjwvQXV0aG9yPjxZZWFyPjIwMTE8L1llYXI+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==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12-14</w:t>
      </w:r>
      <w:r w:rsidRPr="00A70BA8">
        <w:rPr>
          <w:rFonts w:ascii="Calibri" w:hAnsi="Calibri" w:cs="Calibri"/>
          <w:color w:val="FF0000"/>
        </w:rPr>
        <w:fldChar w:fldCharType="end"/>
      </w:r>
      <w:r w:rsidRPr="00A70BA8">
        <w:rPr>
          <w:rFonts w:ascii="Calibri" w:hAnsi="Calibri" w:cs="Calibri"/>
          <w:color w:val="FF0000"/>
        </w:rPr>
        <w:t>.</w:t>
      </w:r>
      <w:r w:rsidR="00A70BA8">
        <w:rPr>
          <w:rFonts w:ascii="Calibri" w:hAnsi="Calibri" w:cs="Calibri"/>
          <w:color w:val="FF0000"/>
        </w:rPr>
        <w:t xml:space="preserve"> </w:t>
      </w:r>
      <w:r w:rsidRPr="00A70BA8">
        <w:rPr>
          <w:rFonts w:ascii="Calibri" w:hAnsi="Calibri" w:cs="Calibri"/>
          <w:color w:val="FF0000"/>
        </w:rPr>
        <w:t>Several models for HSPC and human hepatocyte (HEP) transplantation are based on strains, known as NOG (</w:t>
      </w:r>
      <w:r w:rsidRPr="00A70BA8">
        <w:rPr>
          <w:rFonts w:ascii="Calibri" w:hAnsi="Calibri" w:cs="Calibri"/>
          <w:color w:val="FF0000"/>
          <w:shd w:val="clear" w:color="auto" w:fill="FFFFFF"/>
        </w:rPr>
        <w:t>NOD.Cg-</w:t>
      </w:r>
      <w:r w:rsidRPr="00A70BA8">
        <w:rPr>
          <w:rFonts w:ascii="Calibri" w:hAnsi="Calibri" w:cs="Calibri"/>
          <w:i/>
          <w:iCs/>
          <w:color w:val="FF0000"/>
        </w:rPr>
        <w:t>Prkdc</w:t>
      </w:r>
      <w:r w:rsidRPr="00A70BA8">
        <w:rPr>
          <w:rFonts w:ascii="Calibri" w:hAnsi="Calibri" w:cs="Calibri"/>
          <w:i/>
          <w:iCs/>
          <w:color w:val="FF0000"/>
          <w:vertAlign w:val="superscript"/>
        </w:rPr>
        <w:t>scid</w:t>
      </w:r>
      <w:r w:rsidRPr="00A70BA8">
        <w:rPr>
          <w:rFonts w:ascii="Calibri" w:hAnsi="Calibri" w:cs="Calibri"/>
          <w:i/>
          <w:iCs/>
          <w:color w:val="FF0000"/>
        </w:rPr>
        <w:t> Il2rg</w:t>
      </w:r>
      <w:r w:rsidRPr="00A70BA8">
        <w:rPr>
          <w:rFonts w:ascii="Calibri" w:hAnsi="Calibri" w:cs="Calibri"/>
          <w:i/>
          <w:iCs/>
          <w:color w:val="FF0000"/>
          <w:vertAlign w:val="superscript"/>
        </w:rPr>
        <w:t>tm1Sug</w:t>
      </w:r>
      <w:r w:rsidRPr="00A70BA8">
        <w:rPr>
          <w:rFonts w:ascii="Calibri" w:hAnsi="Calibri" w:cs="Calibri"/>
          <w:color w:val="FF0000"/>
          <w:shd w:val="clear" w:color="auto" w:fill="FFFFFF"/>
        </w:rPr>
        <w:t>/JicTac</w:t>
      </w:r>
      <w:r w:rsidRPr="00A70BA8">
        <w:rPr>
          <w:rFonts w:ascii="Calibri" w:hAnsi="Calibri" w:cs="Calibri"/>
          <w:color w:val="FF0000"/>
        </w:rPr>
        <w:t>)</w:t>
      </w:r>
      <w:r w:rsidRPr="00A70BA8">
        <w:rPr>
          <w:rFonts w:ascii="Calibri" w:hAnsi="Calibri" w:cs="Calibri"/>
          <w:color w:val="FF0000"/>
          <w:vertAlign w:val="superscript"/>
        </w:rPr>
        <w:fldChar w:fldCharType="begin">
          <w:fldData xml:space="preserve">PEVuZE5vdGU+PENpdGU+PEF1dGhvcj5HdXR0aTwvQXV0aG9yPjxZZWFyPjIwMTQ8L1llYXI+PFJl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</w:fldData>
        </w:fldChar>
      </w:r>
      <w:r w:rsidRPr="00A70BA8">
        <w:rPr>
          <w:rFonts w:ascii="Calibri" w:hAnsi="Calibri" w:cs="Calibri"/>
          <w:color w:val="FF0000"/>
          <w:vertAlign w:val="superscript"/>
        </w:rPr>
        <w:instrText xml:space="preserve"> ADDIN EN.CITE </w:instrText>
      </w:r>
      <w:r w:rsidRPr="00A70BA8">
        <w:rPr>
          <w:rFonts w:ascii="Calibri" w:hAnsi="Calibri" w:cs="Calibri"/>
          <w:color w:val="FF0000"/>
          <w:vertAlign w:val="superscript"/>
        </w:rPr>
        <w:fldChar w:fldCharType="begin">
          <w:fldData xml:space="preserve">PEVuZE5vdGU+PENpdGU+PEF1dGhvcj5HdXR0aTwvQXV0aG9yPjxZZWFyPjIwMTQ8L1llYXI+PFJl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</w:fldData>
        </w:fldChar>
      </w:r>
      <w:r w:rsidRPr="00A70BA8">
        <w:rPr>
          <w:rFonts w:ascii="Calibri" w:hAnsi="Calibri" w:cs="Calibri"/>
          <w:color w:val="FF0000"/>
          <w:vertAlign w:val="superscript"/>
        </w:rPr>
        <w:instrText xml:space="preserve"> ADDIN EN.CITE.DATA </w:instrText>
      </w:r>
      <w:r w:rsidRPr="00A70BA8">
        <w:rPr>
          <w:rFonts w:ascii="Calibri" w:hAnsi="Calibri" w:cs="Calibri"/>
          <w:color w:val="FF0000"/>
          <w:vertAlign w:val="superscript"/>
        </w:rPr>
      </w:r>
      <w:r w:rsidRPr="00A70BA8">
        <w:rPr>
          <w:rFonts w:ascii="Calibri" w:hAnsi="Calibri" w:cs="Calibri"/>
          <w:color w:val="FF0000"/>
          <w:vertAlign w:val="superscript"/>
        </w:rPr>
        <w:fldChar w:fldCharType="end"/>
      </w:r>
      <w:r w:rsidRPr="00A70BA8">
        <w:rPr>
          <w:rFonts w:ascii="Calibri" w:hAnsi="Calibri" w:cs="Calibri"/>
          <w:color w:val="FF0000"/>
          <w:vertAlign w:val="superscript"/>
        </w:rPr>
      </w:r>
      <w:r w:rsidRPr="00A70BA8">
        <w:rPr>
          <w:rFonts w:ascii="Calibri" w:hAnsi="Calibri" w:cs="Calibri"/>
          <w:color w:val="FF0000"/>
          <w:vertAlign w:val="superscript"/>
        </w:rPr>
        <w:fldChar w:fldCharType="separate"/>
      </w:r>
      <w:r w:rsidRPr="00A70BA8">
        <w:rPr>
          <w:rFonts w:ascii="Calibri" w:hAnsi="Calibri" w:cs="Calibri"/>
          <w:color w:val="FF0000"/>
          <w:vertAlign w:val="superscript"/>
        </w:rPr>
        <w:t>8,13</w:t>
      </w:r>
      <w:r w:rsidRPr="00A70BA8">
        <w:rPr>
          <w:rFonts w:ascii="Calibri" w:hAnsi="Calibri" w:cs="Calibri"/>
          <w:color w:val="FF0000"/>
          <w:vertAlign w:val="superscript"/>
        </w:rPr>
        <w:fldChar w:fldCharType="end"/>
      </w:r>
      <w:r w:rsidRPr="00A70BA8">
        <w:rPr>
          <w:rFonts w:ascii="Calibri" w:hAnsi="Calibri" w:cs="Calibri"/>
          <w:color w:val="FF0000"/>
        </w:rPr>
        <w:t>,</w:t>
      </w:r>
      <w:r w:rsidR="00A70BA8">
        <w:rPr>
          <w:rFonts w:ascii="Calibri" w:hAnsi="Calibri" w:cs="Calibri"/>
          <w:color w:val="FF0000"/>
        </w:rPr>
        <w:t xml:space="preserve"> </w:t>
      </w:r>
      <w:r w:rsidRPr="00A70BA8">
        <w:rPr>
          <w:rFonts w:ascii="Calibri" w:hAnsi="Calibri" w:cs="Calibri"/>
          <w:color w:val="FF0000"/>
        </w:rPr>
        <w:t>NSG (</w:t>
      </w:r>
      <w:r w:rsidRPr="00A70BA8">
        <w:rPr>
          <w:rFonts w:ascii="Calibri" w:hAnsi="Calibri" w:cs="Calibri"/>
          <w:iCs/>
          <w:color w:val="FF0000"/>
        </w:rPr>
        <w:t>NOD.Cg-</w:t>
      </w:r>
      <w:r w:rsidRPr="00A70BA8">
        <w:rPr>
          <w:rFonts w:ascii="Calibri" w:hAnsi="Calibri" w:cs="Calibri"/>
          <w:i/>
          <w:iCs/>
          <w:color w:val="FF0000"/>
        </w:rPr>
        <w:t>Prkdc</w:t>
      </w:r>
      <w:r w:rsidRPr="00A70BA8">
        <w:rPr>
          <w:rFonts w:ascii="Calibri" w:hAnsi="Calibri" w:cs="Calibri"/>
          <w:i/>
          <w:iCs/>
          <w:color w:val="FF0000"/>
          <w:vertAlign w:val="superscript"/>
        </w:rPr>
        <w:t>scid</w:t>
      </w:r>
      <w:r w:rsidRPr="00A70BA8">
        <w:rPr>
          <w:rFonts w:ascii="Calibri" w:hAnsi="Calibri" w:cs="Calibri"/>
          <w:i/>
          <w:iCs/>
          <w:color w:val="FF0000"/>
        </w:rPr>
        <w:t> Il2rg</w:t>
      </w:r>
      <w:r w:rsidRPr="00A70BA8">
        <w:rPr>
          <w:rFonts w:ascii="Calibri" w:hAnsi="Calibri" w:cs="Calibri"/>
          <w:i/>
          <w:iCs/>
          <w:color w:val="FF0000"/>
          <w:vertAlign w:val="superscript"/>
        </w:rPr>
        <w:t>tm1Wjl</w:t>
      </w:r>
      <w:r w:rsidRPr="00A70BA8">
        <w:rPr>
          <w:rFonts w:ascii="Calibri" w:hAnsi="Calibri" w:cs="Calibri"/>
          <w:i/>
          <w:iCs/>
          <w:color w:val="FF0000"/>
        </w:rPr>
        <w:t>/SzJ</w:t>
      </w:r>
      <w:r w:rsidRPr="00A70BA8">
        <w:rPr>
          <w:rFonts w:ascii="Calibri" w:hAnsi="Calibri" w:cs="Calibri"/>
          <w:color w:val="FF0000"/>
        </w:rPr>
        <w:t>)</w:t>
      </w:r>
      <w:r w:rsidRPr="00A70BA8">
        <w:rPr>
          <w:rFonts w:ascii="Calibri" w:hAnsi="Calibri" w:cs="Calibri"/>
          <w:color w:val="FF0000"/>
        </w:rPr>
        <w:fldChar w:fldCharType="begin">
          <w:fldData xml:space="preserve">PEVuZE5vdGU+PENpdGU+PEF1dGhvcj5LZW5nPC9BdXRob3I+PFllYXI+MjAxNjwvWWVhcj48UmVj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PEVuZE5vdGU+PENpdGU+PEF1dGhvcj5LZW5nPC9BdXRob3I+PFllYXI+MjAxNjwvWWVhcj48UmVj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15</w:t>
      </w:r>
      <w:r w:rsidRPr="00A70BA8">
        <w:rPr>
          <w:rFonts w:ascii="Calibri" w:hAnsi="Calibri" w:cs="Calibri"/>
          <w:color w:val="FF0000"/>
        </w:rPr>
        <w:fldChar w:fldCharType="end"/>
      </w:r>
      <w:r w:rsidRPr="00A70BA8">
        <w:rPr>
          <w:rFonts w:ascii="Calibri" w:hAnsi="Calibri" w:cs="Calibri"/>
          <w:color w:val="FF0000"/>
        </w:rPr>
        <w:t>, Balb/C-Rag2</w:t>
      </w:r>
      <w:r w:rsidRPr="00A70BA8">
        <w:rPr>
          <w:rFonts w:ascii="Calibri" w:hAnsi="Calibri" w:cs="Calibri"/>
          <w:color w:val="FF0000"/>
          <w:vertAlign w:val="superscript"/>
        </w:rPr>
        <w:t>-/-</w:t>
      </w:r>
      <w:r w:rsidRPr="00A70BA8">
        <w:rPr>
          <w:rFonts w:ascii="Calibri" w:hAnsi="Calibri" w:cs="Calibri"/>
          <w:color w:val="FF0000"/>
        </w:rPr>
        <w:t xml:space="preserve"> γc</w:t>
      </w:r>
      <w:r w:rsidRPr="00A70BA8">
        <w:rPr>
          <w:rFonts w:ascii="Calibri" w:hAnsi="Calibri" w:cs="Calibri"/>
          <w:color w:val="FF0000"/>
          <w:vertAlign w:val="superscript"/>
        </w:rPr>
        <w:t xml:space="preserve">-/- </w:t>
      </w:r>
      <w:r w:rsidRPr="00A70BA8">
        <w:rPr>
          <w:rFonts w:ascii="Calibri" w:hAnsi="Calibri" w:cs="Calibri"/>
          <w:color w:val="FF0000"/>
        </w:rPr>
        <w:t>(Rag2</w:t>
      </w:r>
      <w:r w:rsidRPr="00A70BA8">
        <w:rPr>
          <w:rFonts w:ascii="Calibri" w:hAnsi="Calibri" w:cs="Calibri"/>
          <w:color w:val="FF0000"/>
          <w:vertAlign w:val="superscript"/>
        </w:rPr>
        <w:t>tm1.1Flv</w:t>
      </w:r>
      <w:r w:rsidRPr="00A70BA8">
        <w:rPr>
          <w:rFonts w:ascii="Calibri" w:hAnsi="Calibri" w:cs="Calibri"/>
          <w:color w:val="FF0000"/>
        </w:rPr>
        <w:t xml:space="preserve"> Il2rg</w:t>
      </w:r>
      <w:r w:rsidRPr="00A70BA8">
        <w:rPr>
          <w:rFonts w:ascii="Calibri" w:hAnsi="Calibri" w:cs="Calibri"/>
          <w:color w:val="FF0000"/>
          <w:vertAlign w:val="superscript"/>
        </w:rPr>
        <w:t>tm1.1Flv</w:t>
      </w:r>
      <w:r w:rsidRPr="00A70BA8">
        <w:rPr>
          <w:rFonts w:ascii="Calibri" w:hAnsi="Calibri" w:cs="Calibri"/>
          <w:color w:val="FF0000"/>
        </w:rPr>
        <w:t>/J)</w:t>
      </w:r>
      <w:r w:rsidRPr="00A70BA8">
        <w:rPr>
          <w:rFonts w:ascii="Calibri" w:hAnsi="Calibri" w:cs="Calibri"/>
          <w:color w:val="FF0000"/>
        </w:rPr>
        <w:fldChar w:fldCharType="begin">
          <w:fldData xml:space="preserve">PEVuZE5vdGU+PENpdGU+PEF1dGhvcj5XYXNoYnVybjwvQXV0aG9yPjxZZWFyPjIwMTE8L1llYXI+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PEVuZE5vdGU+PENpdGU+PEF1dGhvcj5XYXNoYnVybjwvQXV0aG9yPjxZZWFyPjIwMTE8L1llYXI+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12</w:t>
      </w:r>
      <w:r w:rsidRPr="00A70BA8">
        <w:rPr>
          <w:rFonts w:ascii="Calibri" w:hAnsi="Calibri" w:cs="Calibri"/>
          <w:color w:val="FF0000"/>
        </w:rPr>
        <w:fldChar w:fldCharType="end"/>
      </w:r>
      <w:r w:rsidRPr="00A70BA8">
        <w:rPr>
          <w:rFonts w:ascii="Calibri" w:hAnsi="Calibri" w:cs="Calibri"/>
          <w:color w:val="FF0000"/>
        </w:rPr>
        <w:t>,</w:t>
      </w:r>
      <w:r w:rsidR="00A70BA8">
        <w:rPr>
          <w:rFonts w:ascii="Calibri" w:hAnsi="Calibri" w:cs="Calibri"/>
          <w:color w:val="FF0000"/>
        </w:rPr>
        <w:t xml:space="preserve"> </w:t>
      </w:r>
      <w:r w:rsidRPr="00A70BA8">
        <w:rPr>
          <w:rFonts w:ascii="Calibri" w:hAnsi="Calibri" w:cs="Calibri"/>
          <w:color w:val="FF0000"/>
        </w:rPr>
        <w:t>and fah</w:t>
      </w:r>
      <w:r w:rsidRPr="00A70BA8">
        <w:rPr>
          <w:rFonts w:ascii="Calibri" w:hAnsi="Calibri" w:cs="Calibri"/>
          <w:color w:val="FF0000"/>
          <w:vertAlign w:val="superscript"/>
        </w:rPr>
        <w:t xml:space="preserve">-/- </w:t>
      </w:r>
      <w:r w:rsidRPr="00A70BA8">
        <w:rPr>
          <w:rFonts w:ascii="Calibri" w:hAnsi="Calibri" w:cs="Calibri"/>
          <w:color w:val="FF0000"/>
        </w:rPr>
        <w:t>NOD rag1</w:t>
      </w:r>
      <w:r w:rsidRPr="00A70BA8">
        <w:rPr>
          <w:rFonts w:ascii="Calibri" w:hAnsi="Calibri" w:cs="Calibri"/>
          <w:color w:val="FF0000"/>
          <w:vertAlign w:val="superscript"/>
        </w:rPr>
        <w:t>-/-</w:t>
      </w:r>
      <w:r w:rsidRPr="00A70BA8">
        <w:rPr>
          <w:rFonts w:ascii="Calibri" w:hAnsi="Calibri" w:cs="Calibri"/>
          <w:color w:val="FF0000"/>
        </w:rPr>
        <w:t>il2r</w:t>
      </w:r>
      <w:r w:rsidR="00381C8B">
        <w:rPr>
          <w:rFonts w:ascii="Calibri" w:hAnsi="Calibri" w:cs="Calibri"/>
          <w:color w:val="FF0000"/>
        </w:rPr>
        <w:t>γ</w:t>
      </w:r>
      <w:r w:rsidRPr="00A70BA8">
        <w:rPr>
          <w:rFonts w:ascii="Calibri" w:hAnsi="Calibri" w:cs="Calibri"/>
          <w:color w:val="FF0000"/>
        </w:rPr>
        <w:t>null mouse</w:t>
      </w:r>
      <w:r w:rsidRPr="00A70BA8">
        <w:rPr>
          <w:rFonts w:ascii="Calibri" w:hAnsi="Calibri" w:cs="Calibri"/>
          <w:color w:val="FF0000"/>
        </w:rPr>
        <w:fldChar w:fldCharType="begin">
          <w:fldData xml:space="preserve">PEVuZE5vdGU+PENpdGU+PEF1dGhvcj5MaTwvQXV0aG9yPjxZZWFyPjIwMTc8L1llYXI+PFJlY051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PEVuZE5vdGU+PENpdGU+PEF1dGhvcj5MaTwvQXV0aG9yPjxZZWFyPjIwMTc8L1llYXI+PFJlY051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16</w:t>
      </w:r>
      <w:r w:rsidRPr="00A70BA8">
        <w:rPr>
          <w:rFonts w:ascii="Calibri" w:hAnsi="Calibri" w:cs="Calibri"/>
          <w:color w:val="FF0000"/>
        </w:rPr>
        <w:fldChar w:fldCharType="end"/>
      </w:r>
      <w:r w:rsidRPr="00A70BA8">
        <w:rPr>
          <w:rFonts w:ascii="Calibri" w:hAnsi="Calibri" w:cs="Calibri"/>
          <w:color w:val="FF0000"/>
        </w:rPr>
        <w:t>.</w:t>
      </w:r>
      <w:r w:rsidR="00A70BA8">
        <w:rPr>
          <w:rFonts w:ascii="Calibri" w:hAnsi="Calibri" w:cs="Calibri"/>
          <w:color w:val="FF0000"/>
        </w:rPr>
        <w:t xml:space="preserve"> </w:t>
      </w:r>
      <w:r w:rsidRPr="00A70BA8">
        <w:rPr>
          <w:rFonts w:ascii="Calibri" w:hAnsi="Calibri" w:cs="Calibri"/>
          <w:color w:val="FF0000"/>
        </w:rPr>
        <w:t>However, each model has its own advantages and limitations</w:t>
      </w:r>
      <w:r w:rsidR="000C21D2">
        <w:rPr>
          <w:rFonts w:ascii="Calibri" w:hAnsi="Calibri" w:cs="Calibri"/>
          <w:color w:val="FF0000"/>
        </w:rPr>
        <w:t xml:space="preserve">; for example, </w:t>
      </w:r>
      <w:r w:rsidRPr="00A70BA8">
        <w:rPr>
          <w:rFonts w:ascii="Calibri" w:hAnsi="Calibri" w:cs="Calibri"/>
          <w:color w:val="FF0000"/>
        </w:rPr>
        <w:t>AFC8 dual-humanized mice for HEP and HSC on Balb/C-Rag2</w:t>
      </w:r>
      <w:r w:rsidRPr="00A70BA8">
        <w:rPr>
          <w:rFonts w:ascii="Calibri" w:hAnsi="Calibri" w:cs="Calibri"/>
          <w:color w:val="FF0000"/>
          <w:vertAlign w:val="superscript"/>
        </w:rPr>
        <w:t>-/-</w:t>
      </w:r>
      <w:r w:rsidRPr="00A70BA8">
        <w:rPr>
          <w:rFonts w:ascii="Calibri" w:hAnsi="Calibri" w:cs="Calibri"/>
          <w:color w:val="FF0000"/>
        </w:rPr>
        <w:t xml:space="preserve"> γc</w:t>
      </w:r>
      <w:r w:rsidRPr="00A70BA8">
        <w:rPr>
          <w:rFonts w:ascii="Calibri" w:hAnsi="Calibri" w:cs="Calibri"/>
          <w:color w:val="FF0000"/>
          <w:vertAlign w:val="superscript"/>
        </w:rPr>
        <w:t>-/-</w:t>
      </w:r>
      <w:r w:rsidR="00A70BA8" w:rsidRPr="00A70BA8">
        <w:rPr>
          <w:rFonts w:ascii="Calibri" w:hAnsi="Calibri" w:cs="Calibri"/>
          <w:b/>
          <w:color w:val="FF0000"/>
          <w:vertAlign w:val="superscript"/>
        </w:rPr>
        <w:t xml:space="preserve"> </w:t>
      </w:r>
      <w:r w:rsidRPr="00A70BA8">
        <w:rPr>
          <w:rFonts w:ascii="Calibri" w:hAnsi="Calibri" w:cs="Calibri"/>
          <w:color w:val="FF0000"/>
        </w:rPr>
        <w:t>background enables successful engraftment of immune cells and HSC but there is absence of antigen-specific T and B cell response in this model</w:t>
      </w:r>
      <w:r w:rsidRPr="00A70BA8">
        <w:rPr>
          <w:rFonts w:ascii="Calibri" w:hAnsi="Calibri" w:cs="Calibri"/>
          <w:color w:val="FF0000"/>
        </w:rPr>
        <w:fldChar w:fldCharType="begin">
          <w:fldData xml:space="preserve">PEVuZE5vdGU+PENpdGU+PEF1dGhvcj5XYXNoYnVybjwvQXV0aG9yPjxZZWFyPjIwMTE8L1llYXI+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PEVuZE5vdGU+PENpdGU+PEF1dGhvcj5XYXNoYnVybjwvQXV0aG9yPjxZZWFyPjIwMTE8L1llYXI+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12</w:t>
      </w:r>
      <w:r w:rsidRPr="00A70BA8">
        <w:rPr>
          <w:rFonts w:ascii="Calibri" w:hAnsi="Calibri" w:cs="Calibri"/>
          <w:color w:val="FF0000"/>
        </w:rPr>
        <w:fldChar w:fldCharType="end"/>
      </w:r>
      <w:r w:rsidRPr="00A70BA8">
        <w:rPr>
          <w:rFonts w:ascii="Calibri" w:hAnsi="Calibri" w:cs="Calibri"/>
          <w:color w:val="FF0000"/>
        </w:rPr>
        <w:t>. The major concerns in reconstituting double humanized mice include suboptimal engraftment, lack of suitable models to support different tissues, mismatched conditions, immune rejection or graft-</w:t>
      </w:r>
      <w:r w:rsidR="00A70BA8" w:rsidRPr="00A70BA8">
        <w:rPr>
          <w:rFonts w:ascii="Calibri" w:hAnsi="Calibri" w:cs="Calibri"/>
          <w:i/>
          <w:color w:val="FF0000"/>
        </w:rPr>
        <w:t>versus</w:t>
      </w:r>
      <w:r w:rsidRPr="00A70BA8">
        <w:rPr>
          <w:rFonts w:ascii="Calibri" w:hAnsi="Calibri" w:cs="Calibri"/>
          <w:color w:val="FF0000"/>
        </w:rPr>
        <w:t xml:space="preserve"> host disease (GVHD), and technical difficulties, such as risky manipulations with newborns and high mortality rates due to metabolic abnormalities</w:t>
      </w:r>
      <w:r w:rsidRPr="00A70BA8">
        <w:rPr>
          <w:rFonts w:ascii="Calibri" w:hAnsi="Calibri" w:cs="Calibri"/>
          <w:color w:val="FF0000"/>
        </w:rPr>
        <w:fldChar w:fldCharType="begin">
          <w:fldData xml:space="preserve">PEVuZE5vdGU+PENpdGU+PEF1dGhvcj5HdXR0aTwvQXV0aG9yPjxZZWFyPjIwMTQ8L1llYXI+PFJl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PEVuZE5vdGU+PENpdGU+PEF1dGhvcj5HdXR0aTwvQXV0aG9yPjxZZWFyPjIwMTQ8L1llYXI+PFJl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13</w:t>
      </w:r>
      <w:r w:rsidRPr="00A70BA8">
        <w:rPr>
          <w:rFonts w:ascii="Calibri" w:hAnsi="Calibri" w:cs="Calibri"/>
          <w:color w:val="FF0000"/>
        </w:rPr>
        <w:fldChar w:fldCharType="end"/>
      </w:r>
      <w:r w:rsidRPr="00A70BA8">
        <w:rPr>
          <w:rFonts w:ascii="Calibri" w:hAnsi="Calibri" w:cs="Calibri"/>
          <w:color w:val="FF0000"/>
        </w:rPr>
        <w:t>.</w:t>
      </w:r>
    </w:p>
    <w:p w14:paraId="44BA13F5" w14:textId="0A1BED2F" w:rsidR="004F1899" w:rsidRPr="00A70BA8" w:rsidRDefault="006C4528" w:rsidP="003A5A07">
      <w:pPr>
        <w:jc w:val="both"/>
        <w:rPr>
          <w:rFonts w:ascii="Calibri" w:hAnsi="Calibri" w:cs="Calibri"/>
        </w:rPr>
      </w:pPr>
      <w:r w:rsidRPr="00A70BA8">
        <w:rPr>
          <w:rFonts w:ascii="Calibri" w:hAnsi="Calibri" w:cs="Calibri"/>
          <w:color w:val="000000" w:themeColor="text1"/>
        </w:rPr>
        <w:t>Although h</w:t>
      </w:r>
      <w:r w:rsidR="00526A78" w:rsidRPr="00A70BA8">
        <w:rPr>
          <w:rFonts w:ascii="Calibri" w:hAnsi="Calibri" w:cs="Calibri"/>
          <w:color w:val="000000" w:themeColor="text1"/>
        </w:rPr>
        <w:t xml:space="preserve">umanized mice </w:t>
      </w:r>
      <w:r w:rsidR="009368C7" w:rsidRPr="00A70BA8">
        <w:rPr>
          <w:rFonts w:ascii="Calibri" w:hAnsi="Calibri" w:cs="Calibri"/>
          <w:color w:val="000000" w:themeColor="text1"/>
        </w:rPr>
        <w:t>have been used for HIV research</w:t>
      </w:r>
      <w:r w:rsidR="000F6B64" w:rsidRPr="00A70BA8">
        <w:rPr>
          <w:rFonts w:ascii="Calibri" w:hAnsi="Calibri" w:cs="Calibri"/>
          <w:color w:val="000000" w:themeColor="text1"/>
        </w:rPr>
        <w:t xml:space="preserve"> for many years</w:t>
      </w:r>
      <w:r w:rsidR="00C61590" w:rsidRPr="00A70BA8">
        <w:rPr>
          <w:rFonts w:ascii="Calibri" w:hAnsi="Calibri" w:cs="Calibri"/>
          <w:color w:val="000000" w:themeColor="text1"/>
        </w:rPr>
        <w:fldChar w:fldCharType="begin">
          <w:fldData xml:space="preserve">PEVuZE5vdGU+PENpdGU+PEF1dGhvcj5Qb2x1ZWt0b3ZhPC9BdXRob3I+PFllYXI+MjAxNDwvWWVh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=
</w:fldData>
        </w:fldChar>
      </w:r>
      <w:r w:rsidR="00661DFD" w:rsidRPr="00A70BA8">
        <w:rPr>
          <w:rFonts w:ascii="Calibri" w:hAnsi="Calibri" w:cs="Calibri"/>
          <w:color w:val="000000" w:themeColor="text1"/>
        </w:rPr>
        <w:instrText xml:space="preserve"> ADDIN EN.CITE </w:instrText>
      </w:r>
      <w:r w:rsidR="00661DFD" w:rsidRPr="00A70BA8">
        <w:rPr>
          <w:rFonts w:ascii="Calibri" w:hAnsi="Calibri" w:cs="Calibri"/>
          <w:color w:val="000000" w:themeColor="text1"/>
        </w:rPr>
        <w:fldChar w:fldCharType="begin">
          <w:fldData xml:space="preserve">PEVuZE5vdGU+PENpdGU+PEF1dGhvcj5Qb2x1ZWt0b3ZhPC9BdXRob3I+PFllYXI+MjAxNDwvWWVh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=
</w:fldData>
        </w:fldChar>
      </w:r>
      <w:r w:rsidR="00661DFD" w:rsidRPr="00A70BA8">
        <w:rPr>
          <w:rFonts w:ascii="Calibri" w:hAnsi="Calibri" w:cs="Calibri"/>
          <w:color w:val="000000" w:themeColor="text1"/>
        </w:rPr>
        <w:instrText xml:space="preserve"> ADDIN EN.CITE.DATA </w:instrText>
      </w:r>
      <w:r w:rsidR="00661DFD" w:rsidRPr="00A70BA8">
        <w:rPr>
          <w:rFonts w:ascii="Calibri" w:hAnsi="Calibri" w:cs="Calibri"/>
          <w:color w:val="000000" w:themeColor="text1"/>
        </w:rPr>
      </w:r>
      <w:r w:rsidR="00661DFD" w:rsidRPr="00A70BA8">
        <w:rPr>
          <w:rFonts w:ascii="Calibri" w:hAnsi="Calibri" w:cs="Calibri"/>
          <w:color w:val="000000" w:themeColor="text1"/>
        </w:rPr>
        <w:fldChar w:fldCharType="end"/>
      </w:r>
      <w:r w:rsidR="00C61590" w:rsidRPr="00A70BA8">
        <w:rPr>
          <w:rFonts w:ascii="Calibri" w:hAnsi="Calibri" w:cs="Calibri"/>
          <w:color w:val="000000" w:themeColor="text1"/>
        </w:rPr>
      </w:r>
      <w:r w:rsidR="00C61590" w:rsidRPr="00A70BA8">
        <w:rPr>
          <w:rFonts w:ascii="Calibri" w:hAnsi="Calibri" w:cs="Calibri"/>
          <w:color w:val="000000" w:themeColor="text1"/>
        </w:rPr>
        <w:fldChar w:fldCharType="separate"/>
      </w:r>
      <w:r w:rsidR="00661DFD" w:rsidRPr="00A70BA8">
        <w:rPr>
          <w:rFonts w:ascii="Calibri" w:hAnsi="Calibri" w:cs="Calibri"/>
          <w:color w:val="000000" w:themeColor="text1"/>
          <w:vertAlign w:val="superscript"/>
        </w:rPr>
        <w:t>17-19</w:t>
      </w:r>
      <w:r w:rsidR="00C61590" w:rsidRPr="00A70BA8">
        <w:rPr>
          <w:rFonts w:ascii="Calibri" w:hAnsi="Calibri" w:cs="Calibri"/>
          <w:color w:val="000000" w:themeColor="text1"/>
        </w:rPr>
        <w:fldChar w:fldCharType="end"/>
      </w:r>
      <w:r w:rsidR="00C61590" w:rsidRPr="00A70BA8">
        <w:rPr>
          <w:rFonts w:ascii="Calibri" w:hAnsi="Calibri" w:cs="Calibri"/>
          <w:color w:val="000000" w:themeColor="text1"/>
        </w:rPr>
        <w:t>,</w:t>
      </w:r>
      <w:r w:rsidR="00A45DAA" w:rsidRPr="00A70BA8">
        <w:rPr>
          <w:rFonts w:ascii="Calibri" w:hAnsi="Calibri" w:cs="Calibri"/>
          <w:color w:val="000000" w:themeColor="text1"/>
        </w:rPr>
        <w:t xml:space="preserve"> </w:t>
      </w:r>
      <w:r w:rsidR="000C21D2">
        <w:rPr>
          <w:rFonts w:ascii="Calibri" w:hAnsi="Calibri" w:cs="Calibri"/>
          <w:color w:val="000000" w:themeColor="text1"/>
        </w:rPr>
        <w:t xml:space="preserve">the </w:t>
      </w:r>
      <w:r w:rsidR="000F6B64" w:rsidRPr="00A70BA8">
        <w:rPr>
          <w:rFonts w:ascii="Calibri" w:hAnsi="Calibri" w:cs="Calibri"/>
          <w:color w:val="000000" w:themeColor="text1"/>
        </w:rPr>
        <w:t xml:space="preserve">use of </w:t>
      </w:r>
      <w:r w:rsidR="009A24D8" w:rsidRPr="00A70BA8">
        <w:rPr>
          <w:rFonts w:ascii="Calibri" w:hAnsi="Calibri" w:cs="Calibri"/>
          <w:color w:val="000000" w:themeColor="text1"/>
        </w:rPr>
        <w:t>humanized mice</w:t>
      </w:r>
      <w:r w:rsidRPr="00A70BA8">
        <w:rPr>
          <w:rFonts w:ascii="Calibri" w:hAnsi="Calibri" w:cs="Calibri"/>
          <w:color w:val="000000" w:themeColor="text1"/>
        </w:rPr>
        <w:t xml:space="preserve"> to study liver damage caused by HIV-1</w:t>
      </w:r>
      <w:r w:rsidR="000C21D2">
        <w:rPr>
          <w:rFonts w:ascii="Calibri" w:hAnsi="Calibri" w:cs="Calibri"/>
          <w:color w:val="000000" w:themeColor="text1"/>
        </w:rPr>
        <w:t xml:space="preserve"> has been limited</w:t>
      </w:r>
      <w:r w:rsidR="00285685" w:rsidRPr="00A70BA8">
        <w:rPr>
          <w:rFonts w:ascii="Calibri" w:hAnsi="Calibri" w:cs="Calibri"/>
          <w:color w:val="000000" w:themeColor="text1"/>
        </w:rPr>
        <w:fldChar w:fldCharType="begin"/>
      </w:r>
      <w:r w:rsidR="00661DFD" w:rsidRPr="00A70BA8">
        <w:rPr>
          <w:rFonts w:ascii="Calibri" w:hAnsi="Calibri" w:cs="Calibri"/>
          <w:color w:val="000000" w:themeColor="text1"/>
        </w:rPr>
        <w:instrText xml:space="preserve"> ADDIN EN.CITE &lt;EndNote&gt;&lt;Cite&gt;&lt;Author&gt;Nunoya&lt;/Author&gt;&lt;Year&gt;2014&lt;/Year&gt;&lt;RecNum&gt;699&lt;/RecNum&gt;&lt;DisplayText&gt;&lt;style face="superscript"&gt;20&lt;/style&gt;&lt;/DisplayText&gt;&lt;record&gt;&lt;rec-number&gt;699&lt;/rec-number&gt;&lt;foreign-keys&gt;&lt;key app="EN" db-id="d2xfsv5vo5te9betvs2x0p08ap2wxezpd52a" timestamp="1529026745"&gt;699&lt;/key&gt;&lt;/foreign-keys&gt;&lt;ref-type name="Journal Article"&gt;17&lt;/ref-type&gt;&lt;contributors&gt;&lt;authors&gt;&lt;author&gt;Nunoya, J.&lt;/author&gt;&lt;author&gt;Washburn, M. L.&lt;/author&gt;&lt;author&gt;Kovalev, G. I.&lt;/author&gt;&lt;author&gt;Su, L.&lt;/author&gt;&lt;/authors&gt;&lt;/contributors&gt;&lt;auth-address&gt;Lineberger Comprehensive Cancer Center.&lt;/auth-address&gt;&lt;titles&gt;&lt;title&gt;Regulatory T cells prevent liver fibrosis during HIV type 1 infection in a humanized mouse model&lt;/title&gt;&lt;secondary-title&gt;J Infect Dis&lt;/secondary-title&gt;&lt;/titles&gt;&lt;periodical&gt;&lt;full-title&gt;J Infect Dis&lt;/full-title&gt;&lt;/periodical&gt;&lt;pages&gt;1039-44&lt;/pages&gt;&lt;volume&gt;209&lt;/volume&gt;&lt;number&gt;7&lt;/number&gt;&lt;edition&gt;2013/10/18&lt;/edition&gt;&lt;keywords&gt;&lt;keyword&gt;Animals&lt;/keyword&gt;&lt;keyword&gt;Coinfection/*complications/immunology&lt;/keyword&gt;&lt;keyword&gt;Disease Models, Animal&lt;/keyword&gt;&lt;keyword&gt;HIV Infections/*complications/immunology&lt;/keyword&gt;&lt;keyword&gt;HIV-1/immunology/isolation &amp;amp; purification&lt;/keyword&gt;&lt;keyword&gt;Hepacivirus/immunology/isolation &amp;amp; purification&lt;/keyword&gt;&lt;keyword&gt;Hepatitis C/*complications/immunology&lt;/keyword&gt;&lt;keyword&gt;Humans&lt;/keyword&gt;&lt;keyword&gt;Liver Cirrhosis/*prevention &amp;amp; control&lt;/keyword&gt;&lt;keyword&gt;Mice&lt;/keyword&gt;&lt;keyword&gt;Mice, SCID&lt;/keyword&gt;&lt;keyword&gt;T-Lymphocytes, Regulatory/*immunology&lt;/keyword&gt;&lt;keyword&gt;HIV-1 infection&lt;/keyword&gt;&lt;keyword&gt;Treg cells&lt;/keyword&gt;&lt;keyword&gt;inflammation&lt;/keyword&gt;&lt;keyword&gt;liver fibrosis&lt;/keyword&gt;&lt;/keywords&gt;&lt;dates&gt;&lt;year&gt;2014&lt;/year&gt;&lt;pub-dates&gt;&lt;date&gt;Apr 1&lt;/date&gt;&lt;/pub-dates&gt;&lt;/dates&gt;&lt;isbn&gt;1537-6613 (Electronic)&amp;#xD;0022-1899 (Linking)&lt;/isbn&gt;&lt;accession-num&gt;24133182&lt;/accession-num&gt;&lt;urls&gt;&lt;related-urls&gt;&lt;url&gt;https://www.ncbi.nlm.nih.gov/pubmed/24133182&lt;/url&gt;&lt;/related-urls&gt;&lt;/urls&gt;&lt;custom2&gt;PMC3952666&lt;/custom2&gt;&lt;electronic-resource-num&gt;10.1093/infdis/jit548&lt;/electronic-resource-num&gt;&lt;/record&gt;&lt;/Cite&gt;&lt;/EndNote&gt;</w:instrText>
      </w:r>
      <w:r w:rsidR="00285685" w:rsidRPr="00A70BA8">
        <w:rPr>
          <w:rFonts w:ascii="Calibri" w:hAnsi="Calibri" w:cs="Calibri"/>
          <w:color w:val="000000" w:themeColor="text1"/>
        </w:rPr>
        <w:fldChar w:fldCharType="separate"/>
      </w:r>
      <w:r w:rsidR="00661DFD" w:rsidRPr="00A70BA8">
        <w:rPr>
          <w:rFonts w:ascii="Calibri" w:hAnsi="Calibri" w:cs="Calibri"/>
          <w:color w:val="000000" w:themeColor="text1"/>
          <w:vertAlign w:val="superscript"/>
        </w:rPr>
        <w:t>20</w:t>
      </w:r>
      <w:r w:rsidR="00285685" w:rsidRPr="00A70BA8">
        <w:rPr>
          <w:rFonts w:ascii="Calibri" w:hAnsi="Calibri" w:cs="Calibri"/>
          <w:color w:val="000000" w:themeColor="text1"/>
        </w:rPr>
        <w:fldChar w:fldCharType="end"/>
      </w:r>
      <w:r w:rsidRPr="00A70BA8">
        <w:rPr>
          <w:rFonts w:ascii="Calibri" w:hAnsi="Calibri" w:cs="Calibri"/>
          <w:color w:val="000000" w:themeColor="text1"/>
        </w:rPr>
        <w:t>.</w:t>
      </w:r>
      <w:r w:rsidR="002D380A" w:rsidRPr="00A70BA8">
        <w:rPr>
          <w:rFonts w:ascii="Calibri" w:hAnsi="Calibri" w:cs="Calibri"/>
          <w:color w:val="000000" w:themeColor="text1"/>
        </w:rPr>
        <w:t xml:space="preserve"> </w:t>
      </w:r>
      <w:r w:rsidR="0047593A" w:rsidRPr="00A70BA8">
        <w:rPr>
          <w:rFonts w:ascii="Calibri" w:hAnsi="Calibri" w:cs="Calibri"/>
          <w:color w:val="000000" w:themeColor="text1"/>
        </w:rPr>
        <w:t xml:space="preserve">The authors </w:t>
      </w:r>
      <w:r w:rsidRPr="00A70BA8">
        <w:rPr>
          <w:rFonts w:ascii="Calibri" w:hAnsi="Calibri" w:cs="Calibri"/>
          <w:color w:val="000000" w:themeColor="text1"/>
        </w:rPr>
        <w:t xml:space="preserve">previously reported the establishment of </w:t>
      </w:r>
      <w:r w:rsidR="000F6B64" w:rsidRPr="00A70BA8">
        <w:rPr>
          <w:rFonts w:ascii="Calibri" w:hAnsi="Calibri" w:cs="Calibri"/>
          <w:color w:val="000000" w:themeColor="text1"/>
        </w:rPr>
        <w:t xml:space="preserve">a </w:t>
      </w:r>
      <w:r w:rsidRPr="00A70BA8">
        <w:rPr>
          <w:rFonts w:ascii="Calibri" w:hAnsi="Calibri" w:cs="Calibri"/>
          <w:color w:val="000000" w:themeColor="text1"/>
        </w:rPr>
        <w:t>dual humanized TK-NOG mouse model and its application in HIV-associated liver disease</w:t>
      </w:r>
      <w:r w:rsidR="00E756EA" w:rsidRPr="00A70BA8">
        <w:rPr>
          <w:rFonts w:ascii="Calibri" w:hAnsi="Calibri" w:cs="Calibri"/>
          <w:color w:val="000000" w:themeColor="text1"/>
        </w:rPr>
        <w:fldChar w:fldCharType="begin">
          <w:fldData xml:space="preserve">PEVuZE5vdGU+PENpdGU+PEF1dGhvcj5EYWd1cjwvQXV0aG9yPjxZZWFyPjIwMTg8L1llYXI+PFJl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</w:fldData>
        </w:fldChar>
      </w:r>
      <w:r w:rsidR="006C6947" w:rsidRPr="00A70BA8">
        <w:rPr>
          <w:rFonts w:ascii="Calibri" w:hAnsi="Calibri" w:cs="Calibri"/>
          <w:color w:val="000000" w:themeColor="text1"/>
        </w:rPr>
        <w:instrText xml:space="preserve"> ADDIN EN.CITE </w:instrText>
      </w:r>
      <w:r w:rsidR="006C6947" w:rsidRPr="00A70BA8">
        <w:rPr>
          <w:rFonts w:ascii="Calibri" w:hAnsi="Calibri" w:cs="Calibri"/>
          <w:color w:val="000000" w:themeColor="text1"/>
        </w:rPr>
        <w:fldChar w:fldCharType="begin">
          <w:fldData xml:space="preserve">PEVuZE5vdGU+PENpdGU+PEF1dGhvcj5EYWd1cjwvQXV0aG9yPjxZZWFyPjIwMTg8L1llYXI+PFJl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</w:fldData>
        </w:fldChar>
      </w:r>
      <w:r w:rsidR="006C6947" w:rsidRPr="00A70BA8">
        <w:rPr>
          <w:rFonts w:ascii="Calibri" w:hAnsi="Calibri" w:cs="Calibri"/>
          <w:color w:val="000000" w:themeColor="text1"/>
        </w:rPr>
        <w:instrText xml:space="preserve"> ADDIN EN.CITE.DATA </w:instrText>
      </w:r>
      <w:r w:rsidR="006C6947" w:rsidRPr="00A70BA8">
        <w:rPr>
          <w:rFonts w:ascii="Calibri" w:hAnsi="Calibri" w:cs="Calibri"/>
          <w:color w:val="000000" w:themeColor="text1"/>
        </w:rPr>
      </w:r>
      <w:r w:rsidR="006C6947" w:rsidRPr="00A70BA8">
        <w:rPr>
          <w:rFonts w:ascii="Calibri" w:hAnsi="Calibri" w:cs="Calibri"/>
          <w:color w:val="000000" w:themeColor="text1"/>
        </w:rPr>
        <w:fldChar w:fldCharType="end"/>
      </w:r>
      <w:r w:rsidR="00E756EA" w:rsidRPr="00A70BA8">
        <w:rPr>
          <w:rFonts w:ascii="Calibri" w:hAnsi="Calibri" w:cs="Calibri"/>
          <w:color w:val="000000" w:themeColor="text1"/>
        </w:rPr>
      </w:r>
      <w:r w:rsidR="00E756EA" w:rsidRPr="00A70BA8">
        <w:rPr>
          <w:rFonts w:ascii="Calibri" w:hAnsi="Calibri" w:cs="Calibri"/>
          <w:color w:val="000000" w:themeColor="text1"/>
        </w:rPr>
        <w:fldChar w:fldCharType="separate"/>
      </w:r>
      <w:r w:rsidR="006C6947" w:rsidRPr="00A70BA8">
        <w:rPr>
          <w:rFonts w:ascii="Calibri" w:hAnsi="Calibri" w:cs="Calibri"/>
          <w:color w:val="000000" w:themeColor="text1"/>
          <w:vertAlign w:val="superscript"/>
        </w:rPr>
        <w:t>8</w:t>
      </w:r>
      <w:r w:rsidR="00E756EA" w:rsidRPr="00A70BA8">
        <w:rPr>
          <w:rFonts w:ascii="Calibri" w:hAnsi="Calibri" w:cs="Calibri"/>
          <w:color w:val="000000" w:themeColor="text1"/>
        </w:rPr>
        <w:fldChar w:fldCharType="end"/>
      </w:r>
      <w:r w:rsidRPr="00A70BA8">
        <w:rPr>
          <w:rFonts w:ascii="Calibri" w:hAnsi="Calibri" w:cs="Calibri"/>
          <w:color w:val="000000" w:themeColor="text1"/>
        </w:rPr>
        <w:t xml:space="preserve">. This model shows robust engraftment of liver and immune cells and recapitulates HIV infection pathogenesis. </w:t>
      </w:r>
      <w:r w:rsidR="0020398F" w:rsidRPr="00A70BA8">
        <w:rPr>
          <w:rFonts w:ascii="Calibri" w:hAnsi="Calibri" w:cs="Calibri"/>
          <w:color w:val="000000" w:themeColor="text1"/>
        </w:rPr>
        <w:t>This discussion</w:t>
      </w:r>
      <w:r w:rsidR="0047593A" w:rsidRPr="00A70BA8">
        <w:rPr>
          <w:rFonts w:ascii="Calibri" w:hAnsi="Calibri" w:cs="Calibri"/>
          <w:color w:val="000000" w:themeColor="text1"/>
        </w:rPr>
        <w:t xml:space="preserve"> present</w:t>
      </w:r>
      <w:r w:rsidR="0020398F" w:rsidRPr="00A70BA8">
        <w:rPr>
          <w:rFonts w:ascii="Calibri" w:hAnsi="Calibri" w:cs="Calibri"/>
          <w:color w:val="000000" w:themeColor="text1"/>
        </w:rPr>
        <w:t>s</w:t>
      </w:r>
      <w:r w:rsidR="0047593A" w:rsidRPr="00A70BA8">
        <w:rPr>
          <w:rFonts w:ascii="Calibri" w:hAnsi="Calibri" w:cs="Calibri"/>
          <w:color w:val="000000" w:themeColor="text1"/>
        </w:rPr>
        <w:t xml:space="preserve"> a </w:t>
      </w:r>
      <w:r w:rsidR="00B80829" w:rsidRPr="00A70BA8">
        <w:rPr>
          <w:rFonts w:ascii="Calibri" w:hAnsi="Calibri" w:cs="Calibri"/>
          <w:color w:val="000000" w:themeColor="text1"/>
        </w:rPr>
        <w:t xml:space="preserve">detailed </w:t>
      </w:r>
      <w:r w:rsidR="00AB4FB6" w:rsidRPr="00A70BA8">
        <w:rPr>
          <w:rFonts w:ascii="Calibri" w:hAnsi="Calibri" w:cs="Calibri"/>
          <w:color w:val="000000" w:themeColor="text1"/>
        </w:rPr>
        <w:t>protocol</w:t>
      </w:r>
      <w:r w:rsidR="0047593A" w:rsidRPr="00A70BA8">
        <w:rPr>
          <w:rFonts w:ascii="Calibri" w:hAnsi="Calibri" w:cs="Calibri"/>
          <w:color w:val="000000" w:themeColor="text1"/>
        </w:rPr>
        <w:t>,</w:t>
      </w:r>
      <w:r w:rsidR="00AB4FB6" w:rsidRPr="00A70BA8">
        <w:rPr>
          <w:rFonts w:ascii="Calibri" w:hAnsi="Calibri" w:cs="Calibri"/>
          <w:color w:val="000000" w:themeColor="text1"/>
        </w:rPr>
        <w:t xml:space="preserve"> </w:t>
      </w:r>
      <w:r w:rsidR="0047593A" w:rsidRPr="00A70BA8">
        <w:rPr>
          <w:rFonts w:ascii="Calibri" w:hAnsi="Calibri" w:cs="Calibri"/>
          <w:color w:val="000000" w:themeColor="text1"/>
        </w:rPr>
        <w:t xml:space="preserve">including the </w:t>
      </w:r>
      <w:r w:rsidR="0012659C" w:rsidRPr="00A70BA8">
        <w:rPr>
          <w:rFonts w:ascii="Calibri" w:hAnsi="Calibri" w:cs="Calibri"/>
          <w:color w:val="000000" w:themeColor="text1"/>
        </w:rPr>
        <w:t xml:space="preserve">most critical steps </w:t>
      </w:r>
      <w:r w:rsidR="009542B5" w:rsidRPr="00A70BA8">
        <w:rPr>
          <w:rFonts w:ascii="Calibri" w:hAnsi="Calibri" w:cs="Calibri"/>
          <w:color w:val="000000" w:themeColor="text1"/>
        </w:rPr>
        <w:t>in transplantation of human hepatocytes</w:t>
      </w:r>
      <w:r w:rsidR="0047593A" w:rsidRPr="00A70BA8">
        <w:rPr>
          <w:rFonts w:ascii="Calibri" w:hAnsi="Calibri" w:cs="Calibri"/>
          <w:color w:val="000000" w:themeColor="text1"/>
        </w:rPr>
        <w:t xml:space="preserve">. </w:t>
      </w:r>
      <w:r w:rsidR="000C21D2">
        <w:rPr>
          <w:rFonts w:ascii="Calibri" w:hAnsi="Calibri" w:cs="Calibri"/>
          <w:color w:val="000000" w:themeColor="text1"/>
        </w:rPr>
        <w:t>A</w:t>
      </w:r>
      <w:r w:rsidR="0020398F" w:rsidRPr="00A70BA8">
        <w:rPr>
          <w:rFonts w:ascii="Calibri" w:hAnsi="Calibri" w:cs="Calibri"/>
          <w:color w:val="000000" w:themeColor="text1"/>
        </w:rPr>
        <w:t xml:space="preserve"> description of the </w:t>
      </w:r>
      <w:r w:rsidR="009542B5" w:rsidRPr="00A70BA8">
        <w:rPr>
          <w:rFonts w:ascii="Calibri" w:hAnsi="Calibri" w:cs="Calibri"/>
          <w:color w:val="000000" w:themeColor="text1"/>
        </w:rPr>
        <w:t xml:space="preserve">HSPC </w:t>
      </w:r>
      <w:r w:rsidR="0012659C" w:rsidRPr="00A70BA8">
        <w:rPr>
          <w:rFonts w:ascii="Calibri" w:hAnsi="Calibri" w:cs="Calibri"/>
          <w:color w:val="000000" w:themeColor="text1"/>
        </w:rPr>
        <w:t xml:space="preserve">required for successful engraftment of </w:t>
      </w:r>
      <w:r w:rsidR="009542B5" w:rsidRPr="00A70BA8">
        <w:rPr>
          <w:rFonts w:ascii="Calibri" w:hAnsi="Calibri" w:cs="Calibri"/>
          <w:color w:val="000000" w:themeColor="text1"/>
        </w:rPr>
        <w:t>HEP</w:t>
      </w:r>
      <w:r w:rsidR="0012659C" w:rsidRPr="00A70BA8">
        <w:rPr>
          <w:rFonts w:ascii="Calibri" w:hAnsi="Calibri" w:cs="Calibri"/>
          <w:color w:val="000000" w:themeColor="text1"/>
        </w:rPr>
        <w:t xml:space="preserve"> and establishment of functional immune system</w:t>
      </w:r>
      <w:r w:rsidR="000853B7" w:rsidRPr="00A70BA8">
        <w:rPr>
          <w:rFonts w:ascii="Calibri" w:hAnsi="Calibri" w:cs="Calibri"/>
          <w:color w:val="000000" w:themeColor="text1"/>
        </w:rPr>
        <w:t xml:space="preserve"> in </w:t>
      </w:r>
      <w:r w:rsidR="001770CF" w:rsidRPr="00A70BA8">
        <w:rPr>
          <w:rFonts w:ascii="Calibri" w:hAnsi="Calibri" w:cs="Calibri"/>
          <w:color w:val="000000" w:themeColor="text1"/>
        </w:rPr>
        <w:t xml:space="preserve">TK-NOG </w:t>
      </w:r>
      <w:r w:rsidR="000853B7" w:rsidRPr="00A70BA8">
        <w:rPr>
          <w:rFonts w:ascii="Calibri" w:hAnsi="Calibri" w:cs="Calibri"/>
          <w:color w:val="000000" w:themeColor="text1"/>
        </w:rPr>
        <w:t>mice</w:t>
      </w:r>
      <w:r w:rsidR="000C21D2">
        <w:rPr>
          <w:rFonts w:ascii="Calibri" w:hAnsi="Calibri" w:cs="Calibri"/>
          <w:color w:val="000000" w:themeColor="text1"/>
        </w:rPr>
        <w:t xml:space="preserve"> is also presented</w:t>
      </w:r>
      <w:r w:rsidR="0047593A" w:rsidRPr="00A70BA8">
        <w:rPr>
          <w:rFonts w:ascii="Calibri" w:hAnsi="Calibri" w:cs="Calibri"/>
          <w:color w:val="000000" w:themeColor="text1"/>
        </w:rPr>
        <w:t xml:space="preserve">. The use of these mice </w:t>
      </w:r>
      <w:r w:rsidR="00544A68" w:rsidRPr="00A70BA8">
        <w:rPr>
          <w:rFonts w:ascii="Calibri" w:hAnsi="Calibri" w:cs="Calibri"/>
          <w:color w:val="000000" w:themeColor="text1"/>
        </w:rPr>
        <w:t>to study HIV-associated liver immunopathogenesis</w:t>
      </w:r>
      <w:r w:rsidR="0047593A" w:rsidRPr="00A70BA8">
        <w:rPr>
          <w:rFonts w:ascii="Calibri" w:hAnsi="Calibri" w:cs="Calibri"/>
          <w:color w:val="000000" w:themeColor="text1"/>
        </w:rPr>
        <w:t xml:space="preserve"> is detailed</w:t>
      </w:r>
      <w:r w:rsidR="00E37E24" w:rsidRPr="00A70BA8">
        <w:rPr>
          <w:rFonts w:ascii="Calibri" w:hAnsi="Calibri" w:cs="Calibri"/>
          <w:color w:val="000000" w:themeColor="text1"/>
        </w:rPr>
        <w:t xml:space="preserve">. </w:t>
      </w:r>
      <w:r w:rsidR="001770CF" w:rsidRPr="00A70BA8">
        <w:rPr>
          <w:rFonts w:ascii="Calibri" w:hAnsi="Calibri" w:cs="Calibri"/>
          <w:color w:val="000000" w:themeColor="text1"/>
        </w:rPr>
        <w:t>TK-NOG male mice</w:t>
      </w:r>
      <w:r w:rsidR="00C53FDA" w:rsidRPr="00A70BA8">
        <w:rPr>
          <w:rFonts w:ascii="Calibri" w:hAnsi="Calibri" w:cs="Calibri"/>
          <w:color w:val="000000" w:themeColor="text1"/>
        </w:rPr>
        <w:t xml:space="preserve"> carrying a</w:t>
      </w:r>
      <w:r w:rsidR="001770CF" w:rsidRPr="00A70BA8">
        <w:rPr>
          <w:rFonts w:ascii="Calibri" w:hAnsi="Calibri" w:cs="Calibri"/>
          <w:color w:val="000000" w:themeColor="text1"/>
        </w:rPr>
        <w:t xml:space="preserve"> liver-specific herpes si</w:t>
      </w:r>
      <w:r w:rsidR="005A2E16" w:rsidRPr="00A70BA8">
        <w:rPr>
          <w:rFonts w:ascii="Calibri" w:hAnsi="Calibri" w:cs="Calibri"/>
          <w:color w:val="000000" w:themeColor="text1"/>
        </w:rPr>
        <w:t xml:space="preserve">mplex virus type 1 thymidine </w:t>
      </w:r>
      <w:r w:rsidR="00C53FDA" w:rsidRPr="00A70BA8">
        <w:rPr>
          <w:rFonts w:ascii="Calibri" w:hAnsi="Calibri" w:cs="Calibri"/>
          <w:color w:val="000000" w:themeColor="text1"/>
        </w:rPr>
        <w:t>K</w:t>
      </w:r>
      <w:r w:rsidR="005A2E16" w:rsidRPr="00A70BA8">
        <w:rPr>
          <w:rFonts w:ascii="Calibri" w:hAnsi="Calibri" w:cs="Calibri"/>
          <w:color w:val="000000" w:themeColor="text1"/>
        </w:rPr>
        <w:t>inase</w:t>
      </w:r>
      <w:r w:rsidR="00AB4FB6" w:rsidRPr="00A70BA8">
        <w:rPr>
          <w:rFonts w:ascii="Calibri" w:hAnsi="Calibri" w:cs="Calibri"/>
          <w:color w:val="000000" w:themeColor="text1"/>
        </w:rPr>
        <w:t xml:space="preserve"> (HSV-tk) transgene</w:t>
      </w:r>
      <w:r w:rsidR="0047593A" w:rsidRPr="00A70BA8">
        <w:rPr>
          <w:rFonts w:ascii="Calibri" w:hAnsi="Calibri" w:cs="Calibri"/>
          <w:color w:val="000000" w:themeColor="text1"/>
        </w:rPr>
        <w:t xml:space="preserve"> are used. M</w:t>
      </w:r>
      <w:r w:rsidR="001770CF" w:rsidRPr="00A70BA8">
        <w:rPr>
          <w:rFonts w:ascii="Calibri" w:hAnsi="Calibri" w:cs="Calibri"/>
          <w:color w:val="000000" w:themeColor="text1"/>
        </w:rPr>
        <w:t xml:space="preserve">ouse liver cells expressing this transgene </w:t>
      </w:r>
      <w:r w:rsidR="0047593A" w:rsidRPr="00A70BA8">
        <w:rPr>
          <w:rFonts w:ascii="Calibri" w:hAnsi="Calibri" w:cs="Calibri"/>
          <w:color w:val="000000" w:themeColor="text1"/>
        </w:rPr>
        <w:t xml:space="preserve">can </w:t>
      </w:r>
      <w:r w:rsidR="00C53FDA" w:rsidRPr="00A70BA8">
        <w:rPr>
          <w:rFonts w:ascii="Calibri" w:hAnsi="Calibri" w:cs="Calibri"/>
          <w:color w:val="000000" w:themeColor="text1"/>
        </w:rPr>
        <w:t xml:space="preserve">easily be </w:t>
      </w:r>
      <w:r w:rsidR="001770CF" w:rsidRPr="00A70BA8">
        <w:rPr>
          <w:rFonts w:ascii="Calibri" w:hAnsi="Calibri" w:cs="Calibri"/>
          <w:color w:val="000000" w:themeColor="text1"/>
        </w:rPr>
        <w:t xml:space="preserve">ablated after </w:t>
      </w:r>
      <w:r w:rsidR="00C53FDA" w:rsidRPr="00A70BA8">
        <w:rPr>
          <w:rFonts w:ascii="Calibri" w:hAnsi="Calibri" w:cs="Calibri"/>
          <w:color w:val="000000" w:themeColor="text1"/>
        </w:rPr>
        <w:t xml:space="preserve">brief exposure to a non-toxic </w:t>
      </w:r>
      <w:r w:rsidR="001770CF" w:rsidRPr="00A70BA8">
        <w:rPr>
          <w:rFonts w:ascii="Calibri" w:hAnsi="Calibri" w:cs="Calibri"/>
          <w:color w:val="000000" w:themeColor="text1"/>
        </w:rPr>
        <w:t>dose of ganciclovir (GCV</w:t>
      </w:r>
      <w:r w:rsidR="00C53FDA" w:rsidRPr="00A70BA8">
        <w:rPr>
          <w:rFonts w:ascii="Calibri" w:hAnsi="Calibri" w:cs="Calibri"/>
          <w:color w:val="000000" w:themeColor="text1"/>
        </w:rPr>
        <w:t>)</w:t>
      </w:r>
      <w:r w:rsidR="0047593A" w:rsidRPr="00A70BA8">
        <w:rPr>
          <w:rFonts w:ascii="Calibri" w:hAnsi="Calibri" w:cs="Calibri"/>
          <w:color w:val="000000" w:themeColor="text1"/>
        </w:rPr>
        <w:t>. T</w:t>
      </w:r>
      <w:r w:rsidR="001770CF" w:rsidRPr="00A70BA8">
        <w:rPr>
          <w:rFonts w:ascii="Calibri" w:hAnsi="Calibri" w:cs="Calibri"/>
          <w:color w:val="000000" w:themeColor="text1"/>
        </w:rPr>
        <w:t>ransplanted human liver cells are sta</w:t>
      </w:r>
      <w:r w:rsidR="00C53FDA" w:rsidRPr="00A70BA8">
        <w:rPr>
          <w:rFonts w:ascii="Calibri" w:hAnsi="Calibri" w:cs="Calibri"/>
          <w:color w:val="000000" w:themeColor="text1"/>
        </w:rPr>
        <w:t>bly maintained withi</w:t>
      </w:r>
      <w:r w:rsidR="00AB4FB6" w:rsidRPr="00A70BA8">
        <w:rPr>
          <w:rFonts w:ascii="Calibri" w:hAnsi="Calibri" w:cs="Calibri"/>
          <w:color w:val="000000" w:themeColor="text1"/>
        </w:rPr>
        <w:t>n the mouse liver</w:t>
      </w:r>
      <w:r w:rsidR="001770CF" w:rsidRPr="00A70BA8">
        <w:rPr>
          <w:rFonts w:ascii="Calibri" w:hAnsi="Calibri" w:cs="Calibri"/>
          <w:color w:val="000000" w:themeColor="text1"/>
        </w:rPr>
        <w:t xml:space="preserve"> without exogenous drug</w:t>
      </w:r>
      <w:r w:rsidR="0047593A" w:rsidRPr="00A70BA8">
        <w:rPr>
          <w:rFonts w:ascii="Calibri" w:hAnsi="Calibri" w:cs="Calibri"/>
          <w:color w:val="000000" w:themeColor="text1"/>
        </w:rPr>
        <w:t>s</w:t>
      </w:r>
      <w:r w:rsidR="00E756EA" w:rsidRPr="00A70BA8">
        <w:rPr>
          <w:rFonts w:ascii="Calibri" w:hAnsi="Calibri" w:cs="Calibri"/>
          <w:color w:val="000000" w:themeColor="text1"/>
        </w:rPr>
        <w:fldChar w:fldCharType="begin">
          <w:fldData xml:space="preserve">PEVuZE5vdGU+PENpdGU+PEF1dGhvcj5IYXNlZ2F3YTwvQXV0aG9yPjxZZWFyPjIwMTE8L1llYXI+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</w:fldData>
        </w:fldChar>
      </w:r>
      <w:r w:rsidR="00661DFD" w:rsidRPr="00A70BA8">
        <w:rPr>
          <w:rFonts w:ascii="Calibri" w:hAnsi="Calibri" w:cs="Calibri"/>
          <w:color w:val="000000" w:themeColor="text1"/>
        </w:rPr>
        <w:instrText xml:space="preserve"> ADDIN EN.CITE </w:instrText>
      </w:r>
      <w:r w:rsidR="00661DFD" w:rsidRPr="00A70BA8">
        <w:rPr>
          <w:rFonts w:ascii="Calibri" w:hAnsi="Calibri" w:cs="Calibri"/>
          <w:color w:val="000000" w:themeColor="text1"/>
        </w:rPr>
        <w:fldChar w:fldCharType="begin">
          <w:fldData xml:space="preserve">PEVuZE5vdGU+PENpdGU+PEF1dGhvcj5IYXNlZ2F3YTwvQXV0aG9yPjxZZWFyPjIwMTE8L1llYXI+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</w:fldData>
        </w:fldChar>
      </w:r>
      <w:r w:rsidR="00661DFD" w:rsidRPr="00A70BA8">
        <w:rPr>
          <w:rFonts w:ascii="Calibri" w:hAnsi="Calibri" w:cs="Calibri"/>
          <w:color w:val="000000" w:themeColor="text1"/>
        </w:rPr>
        <w:instrText xml:space="preserve"> ADDIN EN.CITE.DATA </w:instrText>
      </w:r>
      <w:r w:rsidR="00661DFD" w:rsidRPr="00A70BA8">
        <w:rPr>
          <w:rFonts w:ascii="Calibri" w:hAnsi="Calibri" w:cs="Calibri"/>
          <w:color w:val="000000" w:themeColor="text1"/>
        </w:rPr>
      </w:r>
      <w:r w:rsidR="00661DFD" w:rsidRPr="00A70BA8">
        <w:rPr>
          <w:rFonts w:ascii="Calibri" w:hAnsi="Calibri" w:cs="Calibri"/>
          <w:color w:val="000000" w:themeColor="text1"/>
        </w:rPr>
        <w:fldChar w:fldCharType="end"/>
      </w:r>
      <w:r w:rsidR="00E756EA" w:rsidRPr="00A70BA8">
        <w:rPr>
          <w:rFonts w:ascii="Calibri" w:hAnsi="Calibri" w:cs="Calibri"/>
          <w:color w:val="000000" w:themeColor="text1"/>
        </w:rPr>
      </w:r>
      <w:r w:rsidR="00E756EA" w:rsidRPr="00A70BA8">
        <w:rPr>
          <w:rFonts w:ascii="Calibri" w:hAnsi="Calibri" w:cs="Calibri"/>
          <w:color w:val="000000" w:themeColor="text1"/>
        </w:rPr>
        <w:fldChar w:fldCharType="separate"/>
      </w:r>
      <w:r w:rsidR="00661DFD" w:rsidRPr="00A70BA8">
        <w:rPr>
          <w:rFonts w:ascii="Calibri" w:hAnsi="Calibri" w:cs="Calibri"/>
          <w:color w:val="000000" w:themeColor="text1"/>
          <w:vertAlign w:val="superscript"/>
        </w:rPr>
        <w:t>21</w:t>
      </w:r>
      <w:r w:rsidR="00E756EA" w:rsidRPr="00A70BA8">
        <w:rPr>
          <w:rFonts w:ascii="Calibri" w:hAnsi="Calibri" w:cs="Calibri"/>
          <w:color w:val="000000" w:themeColor="text1"/>
        </w:rPr>
        <w:fldChar w:fldCharType="end"/>
      </w:r>
      <w:r w:rsidR="001770CF" w:rsidRPr="00A70BA8">
        <w:rPr>
          <w:rFonts w:ascii="Calibri" w:hAnsi="Calibri" w:cs="Calibri"/>
          <w:color w:val="000000" w:themeColor="text1"/>
        </w:rPr>
        <w:t>.</w:t>
      </w:r>
      <w:r w:rsidR="00C53FDA" w:rsidRPr="00A70BA8">
        <w:rPr>
          <w:rFonts w:ascii="Calibri" w:hAnsi="Calibri" w:cs="Calibri"/>
          <w:color w:val="000000" w:themeColor="text1"/>
        </w:rPr>
        <w:t xml:space="preserve"> </w:t>
      </w:r>
      <w:r w:rsidR="0047593A" w:rsidRPr="00A70BA8">
        <w:rPr>
          <w:rFonts w:ascii="Calibri" w:hAnsi="Calibri" w:cs="Calibri"/>
          <w:color w:val="000000" w:themeColor="text1"/>
        </w:rPr>
        <w:t>M</w:t>
      </w:r>
      <w:r w:rsidR="00967035" w:rsidRPr="00A70BA8">
        <w:rPr>
          <w:rFonts w:ascii="Calibri" w:hAnsi="Calibri" w:cs="Calibri"/>
          <w:color w:val="000000" w:themeColor="text1"/>
        </w:rPr>
        <w:t xml:space="preserve">ice </w:t>
      </w:r>
      <w:r w:rsidR="0047593A" w:rsidRPr="00A70BA8">
        <w:rPr>
          <w:rFonts w:ascii="Calibri" w:hAnsi="Calibri" w:cs="Calibri"/>
          <w:color w:val="000000" w:themeColor="text1"/>
        </w:rPr>
        <w:t xml:space="preserve">are also pre-conditioned </w:t>
      </w:r>
      <w:r w:rsidR="00967035" w:rsidRPr="00A70BA8">
        <w:rPr>
          <w:rFonts w:ascii="Calibri" w:hAnsi="Calibri" w:cs="Calibri"/>
          <w:color w:val="000000" w:themeColor="text1"/>
        </w:rPr>
        <w:t xml:space="preserve">with non-myeloablative doses of treosulfan </w:t>
      </w:r>
      <w:r w:rsidR="006C0711" w:rsidRPr="00A70BA8">
        <w:rPr>
          <w:rFonts w:ascii="Calibri" w:hAnsi="Calibri" w:cs="Calibri"/>
          <w:color w:val="000000" w:themeColor="text1"/>
        </w:rPr>
        <w:t xml:space="preserve">to create a niche in </w:t>
      </w:r>
      <w:r w:rsidR="000C21D2">
        <w:rPr>
          <w:rFonts w:ascii="Calibri" w:hAnsi="Calibri" w:cs="Calibri"/>
          <w:color w:val="000000" w:themeColor="text1"/>
        </w:rPr>
        <w:t xml:space="preserve">the </w:t>
      </w:r>
      <w:r w:rsidR="006C0711" w:rsidRPr="00A70BA8">
        <w:rPr>
          <w:rFonts w:ascii="Calibri" w:hAnsi="Calibri" w:cs="Calibri"/>
          <w:color w:val="000000" w:themeColor="text1"/>
        </w:rPr>
        <w:lastRenderedPageBreak/>
        <w:t>mouse bone marrow for human cells</w:t>
      </w:r>
      <w:r w:rsidR="00744E04" w:rsidRPr="00A70BA8">
        <w:rPr>
          <w:rFonts w:ascii="Calibri" w:hAnsi="Calibri" w:cs="Calibri"/>
          <w:color w:val="000000" w:themeColor="text1"/>
        </w:rPr>
        <w:fldChar w:fldCharType="begin">
          <w:fldData xml:space="preserve">PEVuZE5vdGU+PENpdGU+PEF1dGhvcj5EYWd1cjwvQXV0aG9yPjxZZWFyPjIwMTg8L1llYXI+PFJl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</w:fldData>
        </w:fldChar>
      </w:r>
      <w:r w:rsidR="006C6947" w:rsidRPr="00A70BA8">
        <w:rPr>
          <w:rFonts w:ascii="Calibri" w:hAnsi="Calibri" w:cs="Calibri"/>
          <w:color w:val="000000" w:themeColor="text1"/>
        </w:rPr>
        <w:instrText xml:space="preserve"> ADDIN EN.CITE </w:instrText>
      </w:r>
      <w:r w:rsidR="006C6947" w:rsidRPr="00A70BA8">
        <w:rPr>
          <w:rFonts w:ascii="Calibri" w:hAnsi="Calibri" w:cs="Calibri"/>
          <w:color w:val="000000" w:themeColor="text1"/>
        </w:rPr>
        <w:fldChar w:fldCharType="begin">
          <w:fldData xml:space="preserve">PEVuZE5vdGU+PENpdGU+PEF1dGhvcj5EYWd1cjwvQXV0aG9yPjxZZWFyPjIwMTg8L1llYXI+PFJl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</w:fldData>
        </w:fldChar>
      </w:r>
      <w:r w:rsidR="006C6947" w:rsidRPr="00A70BA8">
        <w:rPr>
          <w:rFonts w:ascii="Calibri" w:hAnsi="Calibri" w:cs="Calibri"/>
          <w:color w:val="000000" w:themeColor="text1"/>
        </w:rPr>
        <w:instrText xml:space="preserve"> ADDIN EN.CITE.DATA </w:instrText>
      </w:r>
      <w:r w:rsidR="006C6947" w:rsidRPr="00A70BA8">
        <w:rPr>
          <w:rFonts w:ascii="Calibri" w:hAnsi="Calibri" w:cs="Calibri"/>
          <w:color w:val="000000" w:themeColor="text1"/>
        </w:rPr>
      </w:r>
      <w:r w:rsidR="006C6947" w:rsidRPr="00A70BA8">
        <w:rPr>
          <w:rFonts w:ascii="Calibri" w:hAnsi="Calibri" w:cs="Calibri"/>
          <w:color w:val="000000" w:themeColor="text1"/>
        </w:rPr>
        <w:fldChar w:fldCharType="end"/>
      </w:r>
      <w:r w:rsidR="00744E04" w:rsidRPr="00A70BA8">
        <w:rPr>
          <w:rFonts w:ascii="Calibri" w:hAnsi="Calibri" w:cs="Calibri"/>
          <w:color w:val="000000" w:themeColor="text1"/>
        </w:rPr>
      </w:r>
      <w:r w:rsidR="00744E04" w:rsidRPr="00A70BA8">
        <w:rPr>
          <w:rFonts w:ascii="Calibri" w:hAnsi="Calibri" w:cs="Calibri"/>
          <w:color w:val="000000" w:themeColor="text1"/>
        </w:rPr>
        <w:fldChar w:fldCharType="separate"/>
      </w:r>
      <w:r w:rsidR="006C6947" w:rsidRPr="00A70BA8">
        <w:rPr>
          <w:rFonts w:ascii="Calibri" w:hAnsi="Calibri" w:cs="Calibri"/>
          <w:color w:val="000000" w:themeColor="text1"/>
          <w:vertAlign w:val="superscript"/>
        </w:rPr>
        <w:t>8</w:t>
      </w:r>
      <w:r w:rsidR="00744E04" w:rsidRPr="00A70BA8">
        <w:rPr>
          <w:rFonts w:ascii="Calibri" w:hAnsi="Calibri" w:cs="Calibri"/>
          <w:color w:val="000000" w:themeColor="text1"/>
        </w:rPr>
        <w:fldChar w:fldCharType="end"/>
      </w:r>
      <w:r w:rsidR="006C0711" w:rsidRPr="00A70BA8">
        <w:rPr>
          <w:rFonts w:ascii="Calibri" w:hAnsi="Calibri" w:cs="Calibri"/>
          <w:color w:val="000000" w:themeColor="text1"/>
        </w:rPr>
        <w:t>.</w:t>
      </w:r>
      <w:r w:rsidR="00967035" w:rsidRPr="00A70BA8">
        <w:rPr>
          <w:rFonts w:ascii="Calibri" w:hAnsi="Calibri" w:cs="Calibri"/>
          <w:color w:val="000000" w:themeColor="text1"/>
        </w:rPr>
        <w:t xml:space="preserve"> </w:t>
      </w:r>
      <w:r w:rsidR="00DB7508" w:rsidRPr="00A70BA8">
        <w:rPr>
          <w:rFonts w:ascii="Calibri" w:hAnsi="Calibri" w:cs="Calibri"/>
          <w:color w:val="000000" w:themeColor="text1"/>
        </w:rPr>
        <w:t>Immunodeficient TK-NOG mice are intrasplenically injected with HEP and multipotent HSPCs</w:t>
      </w:r>
      <w:r w:rsidR="000C21D2">
        <w:rPr>
          <w:rFonts w:ascii="Calibri" w:hAnsi="Calibri" w:cs="Calibri"/>
          <w:color w:val="000000" w:themeColor="text1"/>
        </w:rPr>
        <w:t>. The</w:t>
      </w:r>
      <w:r w:rsidR="0047593A" w:rsidRPr="00A70BA8">
        <w:rPr>
          <w:rFonts w:ascii="Calibri" w:hAnsi="Calibri" w:cs="Calibri"/>
          <w:color w:val="000000" w:themeColor="text1"/>
        </w:rPr>
        <w:t xml:space="preserve"> mi</w:t>
      </w:r>
      <w:r w:rsidR="008648D6" w:rsidRPr="00A70BA8">
        <w:rPr>
          <w:rFonts w:ascii="Calibri" w:hAnsi="Calibri" w:cs="Calibri"/>
          <w:color w:val="000000" w:themeColor="text1"/>
        </w:rPr>
        <w:t xml:space="preserve">ce are then regularly monitored for blood and liver reconstitution by blood immunophenotyping and </w:t>
      </w:r>
      <w:r w:rsidR="000C21D2">
        <w:rPr>
          <w:rFonts w:ascii="Calibri" w:hAnsi="Calibri" w:cs="Calibri"/>
          <w:color w:val="000000" w:themeColor="text1"/>
        </w:rPr>
        <w:t xml:space="preserve">measurements of </w:t>
      </w:r>
      <w:r w:rsidR="008648D6" w:rsidRPr="00A70BA8">
        <w:rPr>
          <w:rFonts w:ascii="Calibri" w:hAnsi="Calibri" w:cs="Calibri"/>
          <w:color w:val="000000" w:themeColor="text1"/>
        </w:rPr>
        <w:t xml:space="preserve">serum </w:t>
      </w:r>
      <w:r w:rsidR="008D1C64" w:rsidRPr="00A70BA8">
        <w:rPr>
          <w:rFonts w:ascii="Calibri" w:hAnsi="Calibri" w:cs="Calibri"/>
          <w:color w:val="000000" w:themeColor="text1"/>
        </w:rPr>
        <w:t>human-</w:t>
      </w:r>
      <w:r w:rsidR="008648D6" w:rsidRPr="00A70BA8">
        <w:rPr>
          <w:rFonts w:ascii="Calibri" w:hAnsi="Calibri" w:cs="Calibri"/>
          <w:color w:val="000000" w:themeColor="text1"/>
        </w:rPr>
        <w:t xml:space="preserve">albumin levels, respectively. </w:t>
      </w:r>
      <w:r w:rsidR="00DB7508" w:rsidRPr="00A70BA8">
        <w:rPr>
          <w:rFonts w:ascii="Calibri" w:hAnsi="Calibri" w:cs="Calibri"/>
          <w:color w:val="000000" w:themeColor="text1"/>
        </w:rPr>
        <w:t>M</w:t>
      </w:r>
      <w:r w:rsidR="008648D6" w:rsidRPr="00A70BA8">
        <w:rPr>
          <w:rFonts w:ascii="Calibri" w:hAnsi="Calibri" w:cs="Calibri"/>
          <w:color w:val="000000" w:themeColor="text1"/>
        </w:rPr>
        <w:t xml:space="preserve">ice </w:t>
      </w:r>
      <w:r w:rsidR="00DB7508" w:rsidRPr="00A70BA8">
        <w:rPr>
          <w:rFonts w:ascii="Calibri" w:hAnsi="Calibri" w:cs="Calibri"/>
          <w:color w:val="000000" w:themeColor="text1"/>
        </w:rPr>
        <w:t xml:space="preserve">with </w:t>
      </w:r>
      <w:r w:rsidR="008648D6" w:rsidRPr="00A70BA8">
        <w:rPr>
          <w:rFonts w:ascii="Calibri" w:hAnsi="Calibri" w:cs="Calibri"/>
          <w:color w:val="000000" w:themeColor="text1"/>
        </w:rPr>
        <w:t>successful reconst</w:t>
      </w:r>
      <w:r w:rsidR="00DB7508" w:rsidRPr="00A70BA8">
        <w:rPr>
          <w:rFonts w:ascii="Calibri" w:hAnsi="Calibri" w:cs="Calibri"/>
          <w:color w:val="000000" w:themeColor="text1"/>
        </w:rPr>
        <w:t>itution</w:t>
      </w:r>
      <w:r w:rsidR="008648D6" w:rsidRPr="00A70BA8">
        <w:rPr>
          <w:rFonts w:ascii="Calibri" w:hAnsi="Calibri" w:cs="Calibri"/>
          <w:color w:val="000000" w:themeColor="text1"/>
        </w:rPr>
        <w:t xml:space="preserve"> </w:t>
      </w:r>
      <w:r w:rsidR="00DB7508" w:rsidRPr="00A70BA8">
        <w:rPr>
          <w:rFonts w:ascii="Calibri" w:hAnsi="Calibri" w:cs="Calibri"/>
          <w:color w:val="000000" w:themeColor="text1"/>
        </w:rPr>
        <w:t>of more</w:t>
      </w:r>
      <w:r w:rsidR="008648D6" w:rsidRPr="00A70BA8">
        <w:rPr>
          <w:rFonts w:ascii="Calibri" w:hAnsi="Calibri" w:cs="Calibri"/>
          <w:color w:val="000000" w:themeColor="text1"/>
        </w:rPr>
        <w:t xml:space="preserve"> than 15% for</w:t>
      </w:r>
      <w:r w:rsidR="00744E04" w:rsidRPr="00A70BA8">
        <w:rPr>
          <w:rFonts w:ascii="Calibri" w:hAnsi="Calibri" w:cs="Calibri"/>
          <w:color w:val="000000" w:themeColor="text1"/>
        </w:rPr>
        <w:t xml:space="preserve"> </w:t>
      </w:r>
      <w:r w:rsidR="00FC615D" w:rsidRPr="00A70BA8">
        <w:rPr>
          <w:rFonts w:ascii="Calibri" w:hAnsi="Calibri" w:cs="Calibri"/>
          <w:color w:val="000000" w:themeColor="text1"/>
        </w:rPr>
        <w:t>both human</w:t>
      </w:r>
      <w:r w:rsidR="008648D6" w:rsidRPr="00A70BA8">
        <w:rPr>
          <w:rFonts w:ascii="Calibri" w:hAnsi="Calibri" w:cs="Calibri"/>
          <w:color w:val="000000" w:themeColor="text1"/>
        </w:rPr>
        <w:t xml:space="preserve"> imm</w:t>
      </w:r>
      <w:r w:rsidR="00DB7508" w:rsidRPr="00A70BA8">
        <w:rPr>
          <w:rFonts w:ascii="Calibri" w:hAnsi="Calibri" w:cs="Calibri"/>
          <w:color w:val="000000" w:themeColor="text1"/>
        </w:rPr>
        <w:t xml:space="preserve">une cells and </w:t>
      </w:r>
      <w:r w:rsidR="00FC615D" w:rsidRPr="00A70BA8">
        <w:rPr>
          <w:rFonts w:ascii="Calibri" w:hAnsi="Calibri" w:cs="Calibri"/>
          <w:color w:val="000000" w:themeColor="text1"/>
        </w:rPr>
        <w:t>HEP</w:t>
      </w:r>
      <w:r w:rsidR="00DB7508" w:rsidRPr="00A70BA8">
        <w:rPr>
          <w:rFonts w:ascii="Calibri" w:hAnsi="Calibri" w:cs="Calibri"/>
          <w:color w:val="000000" w:themeColor="text1"/>
        </w:rPr>
        <w:t xml:space="preserve"> are intraperitoneally injected with HIV-1</w:t>
      </w:r>
      <w:r w:rsidR="008648D6" w:rsidRPr="00A70BA8">
        <w:rPr>
          <w:rFonts w:ascii="Calibri" w:hAnsi="Calibri" w:cs="Calibri"/>
          <w:color w:val="000000" w:themeColor="text1"/>
        </w:rPr>
        <w:t xml:space="preserve">. </w:t>
      </w:r>
      <w:r w:rsidR="0020398F" w:rsidRPr="00A70BA8">
        <w:rPr>
          <w:rFonts w:ascii="Calibri" w:hAnsi="Calibri" w:cs="Calibri"/>
          <w:color w:val="000000" w:themeColor="text1"/>
        </w:rPr>
        <w:t xml:space="preserve">The </w:t>
      </w:r>
      <w:r w:rsidR="008648D6" w:rsidRPr="00A70BA8">
        <w:rPr>
          <w:rFonts w:ascii="Calibri" w:hAnsi="Calibri" w:cs="Calibri"/>
          <w:color w:val="000000" w:themeColor="text1"/>
        </w:rPr>
        <w:t xml:space="preserve">effect </w:t>
      </w:r>
      <w:r w:rsidR="0020398F" w:rsidRPr="00A70BA8">
        <w:rPr>
          <w:rFonts w:ascii="Calibri" w:hAnsi="Calibri" w:cs="Calibri"/>
          <w:color w:val="000000" w:themeColor="text1"/>
        </w:rPr>
        <w:t xml:space="preserve">of HIV </w:t>
      </w:r>
      <w:r w:rsidR="008648D6" w:rsidRPr="00A70BA8">
        <w:rPr>
          <w:rFonts w:ascii="Calibri" w:hAnsi="Calibri" w:cs="Calibri"/>
          <w:color w:val="000000" w:themeColor="text1"/>
        </w:rPr>
        <w:t xml:space="preserve">on liver </w:t>
      </w:r>
      <w:r w:rsidR="0047593A" w:rsidRPr="00A70BA8">
        <w:rPr>
          <w:rFonts w:ascii="Calibri" w:hAnsi="Calibri" w:cs="Calibri"/>
          <w:color w:val="000000" w:themeColor="text1"/>
        </w:rPr>
        <w:t xml:space="preserve">can </w:t>
      </w:r>
      <w:r w:rsidR="008648D6" w:rsidRPr="00A70BA8">
        <w:rPr>
          <w:rFonts w:ascii="Calibri" w:hAnsi="Calibri" w:cs="Calibri"/>
          <w:color w:val="000000" w:themeColor="text1"/>
        </w:rPr>
        <w:t>be assessed as early as 4-5 weeks post infection.</w:t>
      </w:r>
      <w:r w:rsidR="00967035" w:rsidRPr="00A70BA8">
        <w:rPr>
          <w:rFonts w:ascii="Calibri" w:hAnsi="Calibri" w:cs="Calibri"/>
          <w:color w:val="000000" w:themeColor="text1"/>
        </w:rPr>
        <w:t xml:space="preserve"> </w:t>
      </w:r>
      <w:r w:rsidR="006324CE" w:rsidRPr="00A70BA8">
        <w:rPr>
          <w:rFonts w:ascii="Calibri" w:hAnsi="Calibri" w:cs="Calibri"/>
          <w:color w:val="000000" w:themeColor="text1"/>
        </w:rPr>
        <w:t xml:space="preserve">It is </w:t>
      </w:r>
      <w:r w:rsidR="0047593A" w:rsidRPr="00A70BA8">
        <w:rPr>
          <w:rFonts w:ascii="Calibri" w:hAnsi="Calibri" w:cs="Calibri"/>
          <w:color w:val="000000" w:themeColor="text1"/>
        </w:rPr>
        <w:t>critical to note</w:t>
      </w:r>
      <w:r w:rsidR="006324CE" w:rsidRPr="00A70BA8">
        <w:rPr>
          <w:rFonts w:ascii="Calibri" w:hAnsi="Calibri" w:cs="Calibri"/>
          <w:color w:val="000000" w:themeColor="text1"/>
        </w:rPr>
        <w:t xml:space="preserve"> that, because HIV-1 is used, </w:t>
      </w:r>
      <w:r w:rsidR="00E8673F" w:rsidRPr="00A70BA8">
        <w:rPr>
          <w:rFonts w:ascii="Calibri" w:hAnsi="Calibri" w:cs="Calibri"/>
          <w:color w:val="000000" w:themeColor="text1"/>
        </w:rPr>
        <w:t xml:space="preserve">all necessary precautions must be taken while handling </w:t>
      </w:r>
      <w:r w:rsidR="0047593A" w:rsidRPr="00A70BA8">
        <w:rPr>
          <w:rFonts w:ascii="Calibri" w:hAnsi="Calibri" w:cs="Calibri"/>
          <w:color w:val="000000" w:themeColor="text1"/>
        </w:rPr>
        <w:t xml:space="preserve">the </w:t>
      </w:r>
      <w:r w:rsidR="00E8673F" w:rsidRPr="00A70BA8">
        <w:rPr>
          <w:rFonts w:ascii="Calibri" w:hAnsi="Calibri" w:cs="Calibri"/>
          <w:color w:val="000000" w:themeColor="text1"/>
        </w:rPr>
        <w:t xml:space="preserve">virus and injecting </w:t>
      </w:r>
      <w:r w:rsidR="0047593A" w:rsidRPr="00A70BA8">
        <w:rPr>
          <w:rFonts w:ascii="Calibri" w:hAnsi="Calibri" w:cs="Calibri"/>
          <w:color w:val="000000" w:themeColor="text1"/>
        </w:rPr>
        <w:t xml:space="preserve">it </w:t>
      </w:r>
      <w:r w:rsidR="00E8673F" w:rsidRPr="00A70BA8">
        <w:rPr>
          <w:rFonts w:ascii="Calibri" w:hAnsi="Calibri" w:cs="Calibri"/>
          <w:color w:val="000000" w:themeColor="text1"/>
        </w:rPr>
        <w:t>into mice.</w:t>
      </w:r>
    </w:p>
    <w:p w14:paraId="5B4880DA" w14:textId="77777777" w:rsidR="00244B63" w:rsidRPr="00A70BA8" w:rsidRDefault="00244B63" w:rsidP="003A5A07">
      <w:pPr>
        <w:tabs>
          <w:tab w:val="left" w:pos="3690"/>
        </w:tabs>
        <w:jc w:val="both"/>
        <w:rPr>
          <w:rFonts w:ascii="Calibri" w:hAnsi="Calibri" w:cs="Calibri"/>
          <w:color w:val="000000" w:themeColor="text1"/>
        </w:rPr>
      </w:pPr>
      <w:bookmarkStart w:id="0" w:name="_Hlk525651359"/>
    </w:p>
    <w:p w14:paraId="3D4CD2F3" w14:textId="780E64CA" w:rsidR="006305D7" w:rsidRPr="00A70BA8" w:rsidRDefault="006305D7" w:rsidP="003A5A07">
      <w:pPr>
        <w:jc w:val="both"/>
        <w:rPr>
          <w:rFonts w:ascii="Calibri" w:hAnsi="Calibri" w:cs="Calibri"/>
          <w:color w:val="000000" w:themeColor="text1"/>
        </w:rPr>
      </w:pPr>
      <w:commentRangeStart w:id="1"/>
      <w:commentRangeStart w:id="2"/>
      <w:r w:rsidRPr="00A70BA8">
        <w:rPr>
          <w:rFonts w:ascii="Calibri" w:hAnsi="Calibri" w:cs="Calibri"/>
          <w:b/>
          <w:color w:val="000000" w:themeColor="text1"/>
        </w:rPr>
        <w:t>PROTOCOL</w:t>
      </w:r>
      <w:commentRangeEnd w:id="1"/>
      <w:r w:rsidR="003A5A07">
        <w:rPr>
          <w:rStyle w:val="CommentReference"/>
        </w:rPr>
        <w:commentReference w:id="1"/>
      </w:r>
      <w:commentRangeEnd w:id="2"/>
      <w:r w:rsidR="00E67DE1">
        <w:rPr>
          <w:rStyle w:val="CommentReference"/>
        </w:rPr>
        <w:commentReference w:id="2"/>
      </w:r>
      <w:r w:rsidRPr="00A70BA8">
        <w:rPr>
          <w:rFonts w:ascii="Calibri" w:hAnsi="Calibri" w:cs="Calibri"/>
          <w:b/>
          <w:color w:val="000000" w:themeColor="text1"/>
        </w:rPr>
        <w:t>:</w:t>
      </w:r>
      <w:r w:rsidRPr="00A70BA8">
        <w:rPr>
          <w:rFonts w:ascii="Calibri" w:hAnsi="Calibri" w:cs="Calibri"/>
          <w:color w:val="000000" w:themeColor="text1"/>
        </w:rPr>
        <w:t xml:space="preserve"> </w:t>
      </w:r>
    </w:p>
    <w:p w14:paraId="2223B473" w14:textId="67A7C33B" w:rsidR="00245573" w:rsidRDefault="00245573" w:rsidP="003A5A07">
      <w:pPr>
        <w:tabs>
          <w:tab w:val="left" w:pos="3690"/>
        </w:tabs>
        <w:jc w:val="both"/>
        <w:rPr>
          <w:rFonts w:ascii="Calibri" w:hAnsi="Calibri" w:cs="Calibri"/>
          <w:color w:val="000000" w:themeColor="text1"/>
        </w:rPr>
      </w:pPr>
      <w:r>
        <w:rPr>
          <w:rFonts w:ascii="Calibri" w:hAnsi="Calibri" w:cs="Calibri"/>
          <w:color w:val="000000" w:themeColor="text1"/>
        </w:rPr>
        <w:t xml:space="preserve">This protocol has been approved by the </w:t>
      </w:r>
      <w:r w:rsidRPr="00245573">
        <w:rPr>
          <w:rFonts w:ascii="Calibri" w:hAnsi="Calibri" w:cs="Calibri"/>
          <w:color w:val="000000" w:themeColor="text1"/>
        </w:rPr>
        <w:t xml:space="preserve">Institutional Animal Care and Use Committee (IACUC) and Institutional Review Board (IRB) </w:t>
      </w:r>
      <w:r>
        <w:rPr>
          <w:rFonts w:ascii="Calibri" w:hAnsi="Calibri" w:cs="Calibri"/>
          <w:color w:val="000000" w:themeColor="text1"/>
        </w:rPr>
        <w:t xml:space="preserve">at </w:t>
      </w:r>
      <w:r w:rsidRPr="00245573">
        <w:rPr>
          <w:rFonts w:ascii="Calibri" w:hAnsi="Calibri" w:cs="Calibri"/>
          <w:color w:val="000000" w:themeColor="text1"/>
        </w:rPr>
        <w:t>University of Nebraska Medical Center</w:t>
      </w:r>
      <w:r>
        <w:rPr>
          <w:rFonts w:ascii="Calibri" w:hAnsi="Calibri" w:cs="Calibri"/>
          <w:color w:val="000000" w:themeColor="text1"/>
        </w:rPr>
        <w:t>.</w:t>
      </w:r>
    </w:p>
    <w:p w14:paraId="2F9C6CDD" w14:textId="77777777" w:rsidR="00245573" w:rsidRDefault="00245573" w:rsidP="003A5A07">
      <w:pPr>
        <w:tabs>
          <w:tab w:val="left" w:pos="3690"/>
        </w:tabs>
        <w:jc w:val="both"/>
        <w:rPr>
          <w:rFonts w:ascii="Calibri" w:hAnsi="Calibri" w:cs="Calibri"/>
          <w:color w:val="000000" w:themeColor="text1"/>
        </w:rPr>
      </w:pPr>
    </w:p>
    <w:p w14:paraId="7F9B6118" w14:textId="50A661C5" w:rsidR="00611BD3" w:rsidRPr="00A70BA8" w:rsidRDefault="00245573" w:rsidP="003A5A07">
      <w:pPr>
        <w:tabs>
          <w:tab w:val="left" w:pos="3690"/>
        </w:tabs>
        <w:jc w:val="both"/>
        <w:rPr>
          <w:rFonts w:ascii="Calibri" w:hAnsi="Calibri" w:cs="Calibri"/>
          <w:color w:val="000000" w:themeColor="text1"/>
        </w:rPr>
      </w:pPr>
      <w:r>
        <w:rPr>
          <w:rFonts w:ascii="Calibri" w:hAnsi="Calibri" w:cs="Calibri"/>
          <w:color w:val="000000" w:themeColor="text1"/>
        </w:rPr>
        <w:t>NOTE:</w:t>
      </w:r>
      <w:r w:rsidR="004D4D6B" w:rsidRPr="00A70BA8">
        <w:rPr>
          <w:rFonts w:ascii="Calibri" w:hAnsi="Calibri" w:cs="Calibri"/>
          <w:color w:val="000000" w:themeColor="text1"/>
        </w:rPr>
        <w:t xml:space="preserve"> </w:t>
      </w:r>
      <w:r>
        <w:rPr>
          <w:rFonts w:ascii="Calibri" w:hAnsi="Calibri" w:cs="Calibri"/>
          <w:color w:val="000000" w:themeColor="text1"/>
        </w:rPr>
        <w:t>Obtain</w:t>
      </w:r>
      <w:r w:rsidR="00A0467F" w:rsidRPr="00A70BA8">
        <w:rPr>
          <w:rFonts w:ascii="Calibri" w:hAnsi="Calibri" w:cs="Calibri"/>
          <w:color w:val="000000" w:themeColor="text1"/>
        </w:rPr>
        <w:t xml:space="preserve"> approval </w:t>
      </w:r>
      <w:r>
        <w:rPr>
          <w:rFonts w:ascii="Calibri" w:hAnsi="Calibri" w:cs="Calibri"/>
          <w:color w:val="000000" w:themeColor="text1"/>
        </w:rPr>
        <w:t>from</w:t>
      </w:r>
      <w:r w:rsidR="00A04E60" w:rsidRPr="00A70BA8">
        <w:rPr>
          <w:rFonts w:ascii="Calibri" w:hAnsi="Calibri" w:cs="Calibri"/>
          <w:color w:val="000000" w:themeColor="text1"/>
        </w:rPr>
        <w:t xml:space="preserve"> the </w:t>
      </w:r>
      <w:r>
        <w:rPr>
          <w:rFonts w:ascii="Calibri" w:hAnsi="Calibri" w:cs="Calibri"/>
          <w:color w:val="000000" w:themeColor="text1"/>
        </w:rPr>
        <w:t xml:space="preserve">local </w:t>
      </w:r>
      <w:r w:rsidR="00FE7CA8" w:rsidRPr="00A70BA8">
        <w:rPr>
          <w:rFonts w:ascii="Calibri" w:hAnsi="Calibri" w:cs="Calibri"/>
          <w:color w:val="000000" w:themeColor="text1"/>
        </w:rPr>
        <w:t>IACUC</w:t>
      </w:r>
      <w:r>
        <w:rPr>
          <w:rFonts w:ascii="Calibri" w:hAnsi="Calibri" w:cs="Calibri"/>
          <w:color w:val="000000" w:themeColor="text1"/>
        </w:rPr>
        <w:t xml:space="preserve"> and I</w:t>
      </w:r>
      <w:r w:rsidR="00FE7CA8" w:rsidRPr="00A70BA8">
        <w:rPr>
          <w:rFonts w:ascii="Calibri" w:hAnsi="Calibri" w:cs="Calibri"/>
          <w:color w:val="000000" w:themeColor="text1"/>
        </w:rPr>
        <w:t xml:space="preserve">RB </w:t>
      </w:r>
      <w:r w:rsidR="00A0467F" w:rsidRPr="00A70BA8">
        <w:rPr>
          <w:rFonts w:ascii="Calibri" w:hAnsi="Calibri" w:cs="Calibri"/>
          <w:color w:val="000000" w:themeColor="text1"/>
        </w:rPr>
        <w:t>before performing experiment</w:t>
      </w:r>
      <w:r w:rsidR="00FE7CA8" w:rsidRPr="00A70BA8">
        <w:rPr>
          <w:rFonts w:ascii="Calibri" w:hAnsi="Calibri" w:cs="Calibri"/>
          <w:color w:val="000000" w:themeColor="text1"/>
        </w:rPr>
        <w:t>s</w:t>
      </w:r>
      <w:r w:rsidR="00A0467F" w:rsidRPr="00A70BA8">
        <w:rPr>
          <w:rFonts w:ascii="Calibri" w:hAnsi="Calibri" w:cs="Calibri"/>
          <w:color w:val="000000" w:themeColor="text1"/>
        </w:rPr>
        <w:t xml:space="preserve"> on </w:t>
      </w:r>
      <w:r w:rsidR="00FE7CA8" w:rsidRPr="00A70BA8">
        <w:rPr>
          <w:rFonts w:ascii="Calibri" w:hAnsi="Calibri" w:cs="Calibri"/>
          <w:color w:val="000000" w:themeColor="text1"/>
        </w:rPr>
        <w:t>animal or human samples.</w:t>
      </w:r>
    </w:p>
    <w:p w14:paraId="731AD175" w14:textId="77777777" w:rsidR="003F3141" w:rsidRPr="00A70BA8" w:rsidRDefault="003F3141" w:rsidP="003A5A07">
      <w:pPr>
        <w:tabs>
          <w:tab w:val="left" w:pos="3690"/>
        </w:tabs>
        <w:jc w:val="both"/>
        <w:rPr>
          <w:rFonts w:ascii="Calibri" w:hAnsi="Calibri" w:cs="Calibri"/>
          <w:color w:val="000000" w:themeColor="text1"/>
        </w:rPr>
      </w:pPr>
    </w:p>
    <w:p w14:paraId="5C6F11FD" w14:textId="477F706C" w:rsidR="00E7438A" w:rsidRPr="00A70BA8" w:rsidRDefault="008520FB" w:rsidP="003A5A07">
      <w:pPr>
        <w:pStyle w:val="ListParagraph"/>
        <w:numPr>
          <w:ilvl w:val="0"/>
          <w:numId w:val="41"/>
        </w:numPr>
        <w:jc w:val="both"/>
        <w:rPr>
          <w:rFonts w:ascii="Calibri" w:hAnsi="Calibri" w:cs="Calibri"/>
          <w:highlight w:val="yellow"/>
        </w:rPr>
      </w:pPr>
      <w:r w:rsidRPr="00A70BA8">
        <w:rPr>
          <w:rFonts w:ascii="Calibri" w:hAnsi="Calibri" w:cs="Calibri"/>
          <w:b/>
          <w:highlight w:val="yellow"/>
        </w:rPr>
        <w:t xml:space="preserve">Processing of </w:t>
      </w:r>
      <w:r w:rsidR="00E84F6E" w:rsidRPr="00A70BA8">
        <w:rPr>
          <w:rFonts w:ascii="Calibri" w:hAnsi="Calibri" w:cs="Calibri"/>
          <w:b/>
          <w:highlight w:val="yellow"/>
        </w:rPr>
        <w:t xml:space="preserve">umbilical </w:t>
      </w:r>
      <w:r w:rsidRPr="00A70BA8">
        <w:rPr>
          <w:rFonts w:ascii="Calibri" w:hAnsi="Calibri" w:cs="Calibri"/>
          <w:b/>
          <w:highlight w:val="yellow"/>
        </w:rPr>
        <w:t>c</w:t>
      </w:r>
      <w:r w:rsidR="004D3851" w:rsidRPr="00A70BA8">
        <w:rPr>
          <w:rFonts w:ascii="Calibri" w:hAnsi="Calibri" w:cs="Calibri"/>
          <w:b/>
          <w:highlight w:val="yellow"/>
        </w:rPr>
        <w:t>ord blood (CB) and isolation of human</w:t>
      </w:r>
      <w:r w:rsidRPr="00A70BA8">
        <w:rPr>
          <w:rFonts w:ascii="Calibri" w:hAnsi="Calibri" w:cs="Calibri"/>
          <w:b/>
          <w:highlight w:val="yellow"/>
        </w:rPr>
        <w:t xml:space="preserve"> HSPC</w:t>
      </w:r>
    </w:p>
    <w:p w14:paraId="6BDCA5B5" w14:textId="77777777" w:rsidR="00384F53" w:rsidRPr="00A70BA8" w:rsidRDefault="00384F53" w:rsidP="003A5A07">
      <w:pPr>
        <w:pStyle w:val="ListParagraph"/>
        <w:ind w:left="0"/>
        <w:jc w:val="both"/>
        <w:rPr>
          <w:rFonts w:ascii="Calibri" w:hAnsi="Calibri" w:cs="Calibri"/>
          <w:highlight w:val="yellow"/>
        </w:rPr>
      </w:pPr>
    </w:p>
    <w:p w14:paraId="70C48827" w14:textId="314D06F1" w:rsidR="00D05EEF" w:rsidRPr="00A70BA8" w:rsidRDefault="00D338AB" w:rsidP="003A5A07">
      <w:pPr>
        <w:pStyle w:val="ListParagraph"/>
        <w:numPr>
          <w:ilvl w:val="1"/>
          <w:numId w:val="41"/>
        </w:numPr>
        <w:jc w:val="both"/>
        <w:rPr>
          <w:rFonts w:ascii="Calibri" w:hAnsi="Calibri" w:cs="Calibri"/>
          <w:highlight w:val="yellow"/>
        </w:rPr>
      </w:pPr>
      <w:r w:rsidRPr="00A70BA8">
        <w:rPr>
          <w:rFonts w:ascii="Calibri" w:hAnsi="Calibri" w:cs="Calibri"/>
          <w:highlight w:val="yellow"/>
        </w:rPr>
        <w:t>P</w:t>
      </w:r>
      <w:r w:rsidR="00D05EEF" w:rsidRPr="00A70BA8">
        <w:rPr>
          <w:rFonts w:ascii="Calibri" w:hAnsi="Calibri" w:cs="Calibri"/>
          <w:highlight w:val="yellow"/>
        </w:rPr>
        <w:t>erform</w:t>
      </w:r>
      <w:r w:rsidRPr="00A70BA8">
        <w:rPr>
          <w:rFonts w:ascii="Calibri" w:hAnsi="Calibri" w:cs="Calibri"/>
          <w:highlight w:val="yellow"/>
        </w:rPr>
        <w:t xml:space="preserve"> all steps of the protocols</w:t>
      </w:r>
      <w:r w:rsidR="00D05EEF" w:rsidRPr="00A70BA8">
        <w:rPr>
          <w:rFonts w:ascii="Calibri" w:hAnsi="Calibri" w:cs="Calibri"/>
          <w:highlight w:val="yellow"/>
        </w:rPr>
        <w:t xml:space="preserve"> under sterile conditions in laminar flow cabinets.</w:t>
      </w:r>
    </w:p>
    <w:p w14:paraId="72458237" w14:textId="77777777" w:rsidR="00384F53" w:rsidRPr="00A70BA8" w:rsidRDefault="00384F53" w:rsidP="003A5A07">
      <w:pPr>
        <w:pStyle w:val="ListParagraph"/>
        <w:ind w:left="0"/>
        <w:jc w:val="both"/>
        <w:rPr>
          <w:rFonts w:ascii="Calibri" w:hAnsi="Calibri" w:cs="Calibri"/>
          <w:highlight w:val="yellow"/>
        </w:rPr>
      </w:pPr>
    </w:p>
    <w:p w14:paraId="56E75B87" w14:textId="0D3DB47F" w:rsidR="00384F53" w:rsidRPr="00A70BA8" w:rsidRDefault="00D338AB" w:rsidP="003A5A07">
      <w:pPr>
        <w:pStyle w:val="ListParagraph"/>
        <w:numPr>
          <w:ilvl w:val="1"/>
          <w:numId w:val="41"/>
        </w:numPr>
        <w:jc w:val="both"/>
        <w:rPr>
          <w:rFonts w:ascii="Calibri" w:hAnsi="Calibri" w:cs="Calibri"/>
          <w:highlight w:val="yellow"/>
        </w:rPr>
      </w:pPr>
      <w:r w:rsidRPr="00A70BA8">
        <w:rPr>
          <w:rFonts w:ascii="Calibri" w:hAnsi="Calibri" w:cs="Calibri"/>
          <w:highlight w:val="yellow"/>
        </w:rPr>
        <w:t xml:space="preserve">Collect human </w:t>
      </w:r>
      <w:r w:rsidR="003A53E3" w:rsidRPr="00A70BA8">
        <w:rPr>
          <w:rFonts w:ascii="Calibri" w:hAnsi="Calibri" w:cs="Calibri"/>
          <w:highlight w:val="yellow"/>
        </w:rPr>
        <w:t>CB</w:t>
      </w:r>
      <w:r w:rsidR="003F0B97" w:rsidRPr="00A70BA8">
        <w:rPr>
          <w:rFonts w:ascii="Calibri" w:hAnsi="Calibri" w:cs="Calibri"/>
          <w:highlight w:val="yellow"/>
        </w:rPr>
        <w:t xml:space="preserve"> in</w:t>
      </w:r>
      <w:r w:rsidR="005E3C0F" w:rsidRPr="00A70BA8">
        <w:rPr>
          <w:rFonts w:ascii="Calibri" w:hAnsi="Calibri" w:cs="Calibri"/>
          <w:highlight w:val="yellow"/>
        </w:rPr>
        <w:t xml:space="preserve"> heparinized tubes</w:t>
      </w:r>
      <w:r w:rsidR="002302D0" w:rsidRPr="00A70BA8">
        <w:rPr>
          <w:rFonts w:ascii="Calibri" w:hAnsi="Calibri" w:cs="Calibri"/>
          <w:highlight w:val="yellow"/>
        </w:rPr>
        <w:t xml:space="preserve"> and </w:t>
      </w:r>
      <w:r w:rsidR="001B33B9" w:rsidRPr="00A70BA8">
        <w:rPr>
          <w:rFonts w:ascii="Calibri" w:hAnsi="Calibri" w:cs="Calibri"/>
          <w:highlight w:val="yellow"/>
        </w:rPr>
        <w:t>s</w:t>
      </w:r>
      <w:r w:rsidR="002302D0" w:rsidRPr="00A70BA8">
        <w:rPr>
          <w:rFonts w:ascii="Calibri" w:hAnsi="Calibri" w:cs="Calibri"/>
          <w:highlight w:val="yellow"/>
        </w:rPr>
        <w:t>tore CB samples at room temperature before processing.</w:t>
      </w:r>
    </w:p>
    <w:p w14:paraId="69DEB704" w14:textId="77777777" w:rsidR="00384F53" w:rsidRPr="00A70BA8" w:rsidRDefault="00384F53" w:rsidP="003A5A07">
      <w:pPr>
        <w:pStyle w:val="ListParagraph"/>
        <w:ind w:left="0"/>
        <w:jc w:val="both"/>
        <w:rPr>
          <w:rFonts w:ascii="Calibri" w:hAnsi="Calibri" w:cs="Calibri"/>
        </w:rPr>
      </w:pPr>
    </w:p>
    <w:p w14:paraId="0F2B01D5" w14:textId="0D7B584C" w:rsidR="001618F1" w:rsidRPr="00A70BA8" w:rsidRDefault="00F323AB"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Make </w:t>
      </w:r>
      <w:r w:rsidR="00261EB6" w:rsidRPr="00A70BA8">
        <w:rPr>
          <w:rFonts w:ascii="Calibri" w:hAnsi="Calibri" w:cs="Calibri"/>
          <w:color w:val="000000" w:themeColor="text1"/>
          <w:highlight w:val="yellow"/>
        </w:rPr>
        <w:t>CB</w:t>
      </w:r>
      <w:r w:rsidR="001E5632" w:rsidRPr="00A70BA8">
        <w:rPr>
          <w:rFonts w:ascii="Calibri" w:hAnsi="Calibri" w:cs="Calibri"/>
          <w:color w:val="000000" w:themeColor="text1"/>
          <w:highlight w:val="yellow"/>
        </w:rPr>
        <w:t xml:space="preserve"> </w:t>
      </w:r>
      <w:r w:rsidR="00EA2FB4" w:rsidRPr="00A70BA8">
        <w:rPr>
          <w:rFonts w:ascii="Calibri" w:hAnsi="Calibri" w:cs="Calibri"/>
          <w:color w:val="000000" w:themeColor="text1"/>
          <w:highlight w:val="yellow"/>
        </w:rPr>
        <w:t xml:space="preserve">volume up to </w:t>
      </w:r>
      <w:r w:rsidR="001E5632" w:rsidRPr="00A70BA8">
        <w:rPr>
          <w:rFonts w:ascii="Calibri" w:hAnsi="Calibri" w:cs="Calibri"/>
          <w:color w:val="000000" w:themeColor="text1"/>
          <w:highlight w:val="yellow"/>
        </w:rPr>
        <w:t>35 m</w:t>
      </w:r>
      <w:r w:rsidR="0023324A" w:rsidRPr="00A70BA8">
        <w:rPr>
          <w:rFonts w:ascii="Calibri" w:hAnsi="Calibri" w:cs="Calibri"/>
          <w:color w:val="000000" w:themeColor="text1"/>
          <w:highlight w:val="yellow"/>
        </w:rPr>
        <w:t>L</w:t>
      </w:r>
      <w:r w:rsidR="00EA2FB4" w:rsidRPr="00A70BA8">
        <w:rPr>
          <w:rFonts w:ascii="Calibri" w:hAnsi="Calibri" w:cs="Calibri"/>
          <w:color w:val="000000" w:themeColor="text1"/>
          <w:highlight w:val="yellow"/>
        </w:rPr>
        <w:t xml:space="preserve"> by adding </w:t>
      </w:r>
      <w:r w:rsidR="00245573">
        <w:rPr>
          <w:rFonts w:ascii="Calibri" w:hAnsi="Calibri" w:cs="Calibri"/>
          <w:color w:val="000000" w:themeColor="text1"/>
          <w:highlight w:val="yellow"/>
        </w:rPr>
        <w:t>p</w:t>
      </w:r>
      <w:r w:rsidR="00552246" w:rsidRPr="00A70BA8">
        <w:rPr>
          <w:rFonts w:ascii="Calibri" w:hAnsi="Calibri" w:cs="Calibri"/>
          <w:color w:val="000000" w:themeColor="text1"/>
          <w:highlight w:val="yellow"/>
        </w:rPr>
        <w:t>hosphate buffered saline</w:t>
      </w:r>
      <w:r w:rsidR="00245573">
        <w:rPr>
          <w:rFonts w:ascii="Calibri" w:hAnsi="Calibri" w:cs="Calibri"/>
          <w:color w:val="000000" w:themeColor="text1"/>
          <w:highlight w:val="yellow"/>
        </w:rPr>
        <w:t xml:space="preserve"> (</w:t>
      </w:r>
      <w:r w:rsidR="00261EB6" w:rsidRPr="00A70BA8">
        <w:rPr>
          <w:rFonts w:ascii="Calibri" w:hAnsi="Calibri" w:cs="Calibri"/>
          <w:color w:val="000000" w:themeColor="text1"/>
          <w:highlight w:val="yellow"/>
        </w:rPr>
        <w:t>PBS</w:t>
      </w:r>
      <w:r w:rsidR="00245573">
        <w:rPr>
          <w:rFonts w:ascii="Calibri" w:hAnsi="Calibri" w:cs="Calibri"/>
          <w:color w:val="000000" w:themeColor="text1"/>
          <w:highlight w:val="yellow"/>
        </w:rPr>
        <w:t>)</w:t>
      </w:r>
      <w:r w:rsidR="00261EB6" w:rsidRPr="00A70BA8">
        <w:rPr>
          <w:rFonts w:ascii="Calibri" w:hAnsi="Calibri" w:cs="Calibri"/>
          <w:color w:val="000000" w:themeColor="text1"/>
          <w:highlight w:val="yellow"/>
        </w:rPr>
        <w:t xml:space="preserve"> and</w:t>
      </w:r>
      <w:r w:rsidR="00EA2FB4" w:rsidRPr="00A70BA8">
        <w:rPr>
          <w:rFonts w:ascii="Calibri" w:hAnsi="Calibri" w:cs="Calibri"/>
          <w:color w:val="000000" w:themeColor="text1"/>
          <w:highlight w:val="yellow"/>
        </w:rPr>
        <w:t xml:space="preserve"> </w:t>
      </w:r>
      <w:r w:rsidR="001E5632" w:rsidRPr="00A70BA8">
        <w:rPr>
          <w:rFonts w:ascii="Calibri" w:hAnsi="Calibri" w:cs="Calibri"/>
          <w:color w:val="000000" w:themeColor="text1"/>
          <w:highlight w:val="yellow"/>
        </w:rPr>
        <w:t>mix</w:t>
      </w:r>
      <w:r w:rsidR="00EA2FB4" w:rsidRPr="00A70BA8">
        <w:rPr>
          <w:rFonts w:ascii="Calibri" w:hAnsi="Calibri" w:cs="Calibri"/>
          <w:color w:val="000000" w:themeColor="text1"/>
          <w:highlight w:val="yellow"/>
        </w:rPr>
        <w:t xml:space="preserve"> well. </w:t>
      </w:r>
      <w:r w:rsidRPr="00A70BA8">
        <w:rPr>
          <w:rFonts w:ascii="Calibri" w:hAnsi="Calibri" w:cs="Calibri"/>
          <w:color w:val="000000" w:themeColor="text1"/>
          <w:highlight w:val="yellow"/>
        </w:rPr>
        <w:t xml:space="preserve">Layer the </w:t>
      </w:r>
      <w:r w:rsidR="00EA2FB4" w:rsidRPr="00A70BA8">
        <w:rPr>
          <w:rFonts w:ascii="Calibri" w:hAnsi="Calibri" w:cs="Calibri"/>
          <w:color w:val="000000" w:themeColor="text1"/>
          <w:highlight w:val="yellow"/>
        </w:rPr>
        <w:t xml:space="preserve">sample </w:t>
      </w:r>
      <w:r w:rsidR="00F87BC5" w:rsidRPr="00A70BA8">
        <w:rPr>
          <w:rFonts w:ascii="Calibri" w:hAnsi="Calibri" w:cs="Calibri"/>
          <w:color w:val="000000" w:themeColor="text1"/>
          <w:highlight w:val="yellow"/>
        </w:rPr>
        <w:t xml:space="preserve">on top of the </w:t>
      </w:r>
      <w:r w:rsidR="00245573">
        <w:rPr>
          <w:rFonts w:ascii="Calibri" w:hAnsi="Calibri" w:cs="Calibri"/>
          <w:color w:val="000000" w:themeColor="text1"/>
          <w:highlight w:val="yellow"/>
        </w:rPr>
        <w:t>l</w:t>
      </w:r>
      <w:r w:rsidR="00F87BC5" w:rsidRPr="00A70BA8">
        <w:rPr>
          <w:rFonts w:ascii="Calibri" w:hAnsi="Calibri" w:cs="Calibri"/>
          <w:color w:val="000000" w:themeColor="text1"/>
          <w:highlight w:val="yellow"/>
        </w:rPr>
        <w:t xml:space="preserve">ymphocytes </w:t>
      </w:r>
      <w:r w:rsidR="00245573">
        <w:rPr>
          <w:rFonts w:ascii="Calibri" w:hAnsi="Calibri" w:cs="Calibri"/>
          <w:color w:val="000000" w:themeColor="text1"/>
          <w:highlight w:val="yellow"/>
        </w:rPr>
        <w:t>s</w:t>
      </w:r>
      <w:r w:rsidR="00F87BC5" w:rsidRPr="00A70BA8">
        <w:rPr>
          <w:rFonts w:ascii="Calibri" w:hAnsi="Calibri" w:cs="Calibri"/>
          <w:color w:val="000000" w:themeColor="text1"/>
          <w:highlight w:val="yellow"/>
        </w:rPr>
        <w:t xml:space="preserve">eparation </w:t>
      </w:r>
      <w:r w:rsidR="00245573">
        <w:rPr>
          <w:rFonts w:ascii="Calibri" w:hAnsi="Calibri" w:cs="Calibri"/>
          <w:color w:val="000000" w:themeColor="text1"/>
          <w:highlight w:val="yellow"/>
        </w:rPr>
        <w:t>m</w:t>
      </w:r>
      <w:r w:rsidR="005A4670" w:rsidRPr="00A70BA8">
        <w:rPr>
          <w:rFonts w:ascii="Calibri" w:hAnsi="Calibri" w:cs="Calibri"/>
          <w:color w:val="000000" w:themeColor="text1"/>
          <w:highlight w:val="yellow"/>
        </w:rPr>
        <w:t>edium (LSM)</w:t>
      </w:r>
      <w:r w:rsidRPr="00A70BA8">
        <w:rPr>
          <w:rFonts w:ascii="Calibri" w:hAnsi="Calibri" w:cs="Calibri"/>
          <w:color w:val="000000" w:themeColor="text1"/>
          <w:highlight w:val="yellow"/>
        </w:rPr>
        <w:t xml:space="preserve"> as </w:t>
      </w:r>
      <w:r w:rsidR="002F7226" w:rsidRPr="00A70BA8">
        <w:rPr>
          <w:rFonts w:ascii="Calibri" w:hAnsi="Calibri" w:cs="Calibri"/>
          <w:color w:val="000000" w:themeColor="text1"/>
          <w:highlight w:val="yellow"/>
        </w:rPr>
        <w:t xml:space="preserve">illustrated in </w:t>
      </w:r>
      <w:r w:rsidR="00245573">
        <w:rPr>
          <w:rFonts w:ascii="Calibri" w:hAnsi="Calibri" w:cs="Calibri"/>
          <w:b/>
          <w:color w:val="000000" w:themeColor="text1"/>
          <w:highlight w:val="yellow"/>
        </w:rPr>
        <w:t>F</w:t>
      </w:r>
      <w:r w:rsidR="00946341" w:rsidRPr="00245573">
        <w:rPr>
          <w:rFonts w:ascii="Calibri" w:hAnsi="Calibri" w:cs="Calibri"/>
          <w:b/>
          <w:color w:val="000000" w:themeColor="text1"/>
          <w:highlight w:val="yellow"/>
        </w:rPr>
        <w:t>igure 1</w:t>
      </w:r>
      <w:r w:rsidR="001618F1" w:rsidRPr="00A70BA8">
        <w:rPr>
          <w:rFonts w:ascii="Calibri" w:hAnsi="Calibri" w:cs="Calibri"/>
          <w:color w:val="000000" w:themeColor="text1"/>
          <w:highlight w:val="yellow"/>
        </w:rPr>
        <w:t xml:space="preserve"> and </w:t>
      </w:r>
      <w:r w:rsidR="00245573">
        <w:rPr>
          <w:rFonts w:ascii="Calibri" w:hAnsi="Calibri" w:cs="Calibri"/>
          <w:color w:val="000000" w:themeColor="text1"/>
          <w:highlight w:val="yellow"/>
        </w:rPr>
        <w:t>c</w:t>
      </w:r>
      <w:r w:rsidR="001618F1" w:rsidRPr="00A70BA8">
        <w:rPr>
          <w:rFonts w:ascii="Calibri" w:hAnsi="Calibri" w:cs="Calibri"/>
          <w:color w:val="000000" w:themeColor="text1"/>
          <w:highlight w:val="yellow"/>
        </w:rPr>
        <w:t>entrifuge</w:t>
      </w:r>
      <w:r w:rsidR="00245573">
        <w:rPr>
          <w:rFonts w:ascii="Calibri" w:hAnsi="Calibri" w:cs="Calibri"/>
          <w:color w:val="000000" w:themeColor="text1"/>
          <w:highlight w:val="yellow"/>
        </w:rPr>
        <w:t xml:space="preserve"> the</w:t>
      </w:r>
      <w:r w:rsidR="001618F1" w:rsidRPr="00A70BA8">
        <w:rPr>
          <w:rFonts w:ascii="Calibri" w:hAnsi="Calibri" w:cs="Calibri"/>
          <w:color w:val="000000" w:themeColor="text1"/>
          <w:highlight w:val="yellow"/>
        </w:rPr>
        <w:t xml:space="preserve"> LSM with layered CB at </w:t>
      </w:r>
      <w:r w:rsidR="001618F1" w:rsidRPr="00A70BA8">
        <w:rPr>
          <w:rFonts w:ascii="Calibri" w:hAnsi="Calibri" w:cs="Calibri"/>
          <w:color w:val="FF0000"/>
          <w:highlight w:val="yellow"/>
        </w:rPr>
        <w:t xml:space="preserve">400 x g for 35 min at 4 </w:t>
      </w:r>
      <w:r w:rsidR="00245573" w:rsidRPr="00245573">
        <w:rPr>
          <w:rFonts w:ascii="Calibri" w:hAnsi="Calibri" w:cs="Calibri"/>
          <w:color w:val="FF0000"/>
          <w:highlight w:val="yellow"/>
        </w:rPr>
        <w:t>°</w:t>
      </w:r>
      <w:r w:rsidR="001618F1" w:rsidRPr="00A70BA8">
        <w:rPr>
          <w:rFonts w:ascii="Calibri" w:hAnsi="Calibri" w:cs="Calibri"/>
          <w:color w:val="FF0000"/>
          <w:highlight w:val="yellow"/>
        </w:rPr>
        <w:t xml:space="preserve">C </w:t>
      </w:r>
      <w:r w:rsidR="001618F1" w:rsidRPr="00A70BA8">
        <w:rPr>
          <w:rFonts w:ascii="Calibri" w:hAnsi="Calibri" w:cs="Calibri"/>
          <w:color w:val="000000" w:themeColor="text1"/>
          <w:highlight w:val="yellow"/>
        </w:rPr>
        <w:t>with no brakes.</w:t>
      </w:r>
    </w:p>
    <w:p w14:paraId="0C160130" w14:textId="2766ABDE" w:rsidR="001618F1" w:rsidRPr="00A70BA8" w:rsidRDefault="001618F1" w:rsidP="003A5A07">
      <w:pPr>
        <w:pStyle w:val="ListParagraph"/>
        <w:ind w:left="0"/>
        <w:jc w:val="both"/>
        <w:rPr>
          <w:rFonts w:ascii="Calibri" w:hAnsi="Calibri" w:cs="Calibri"/>
          <w:color w:val="000000" w:themeColor="text1"/>
          <w:highlight w:val="yellow"/>
        </w:rPr>
      </w:pPr>
    </w:p>
    <w:p w14:paraId="732D4C4A" w14:textId="061ADC5D" w:rsidR="00823A4B" w:rsidRPr="00A70BA8" w:rsidRDefault="00592AAA" w:rsidP="003A5A07">
      <w:pPr>
        <w:pStyle w:val="ListParagraph"/>
        <w:ind w:left="0"/>
        <w:jc w:val="both"/>
        <w:rPr>
          <w:rFonts w:ascii="Calibri" w:hAnsi="Calibri" w:cs="Calibri"/>
          <w:color w:val="000000" w:themeColor="text1"/>
          <w:highlight w:val="yellow"/>
        </w:rPr>
      </w:pPr>
      <w:r>
        <w:rPr>
          <w:rFonts w:ascii="Calibri" w:hAnsi="Calibri" w:cs="Calibri"/>
          <w:color w:val="000000" w:themeColor="text1"/>
          <w:highlight w:val="yellow"/>
        </w:rPr>
        <w:t>NOTE:</w:t>
      </w:r>
      <w:r w:rsidR="004B53F9" w:rsidRPr="00A70BA8">
        <w:rPr>
          <w:rFonts w:ascii="Calibri" w:hAnsi="Calibri" w:cs="Calibri"/>
          <w:color w:val="000000" w:themeColor="text1"/>
          <w:highlight w:val="yellow"/>
        </w:rPr>
        <w:t xml:space="preserve"> </w:t>
      </w:r>
      <w:r w:rsidR="005764D6" w:rsidRPr="00A70BA8">
        <w:rPr>
          <w:rFonts w:ascii="Calibri" w:hAnsi="Calibri" w:cs="Calibri"/>
          <w:color w:val="000000" w:themeColor="text1"/>
          <w:highlight w:val="yellow"/>
        </w:rPr>
        <w:t xml:space="preserve">Dilute </w:t>
      </w:r>
      <w:r w:rsidR="00396509" w:rsidRPr="00A70BA8">
        <w:rPr>
          <w:rFonts w:ascii="Calibri" w:hAnsi="Calibri" w:cs="Calibri"/>
          <w:color w:val="000000" w:themeColor="text1"/>
          <w:highlight w:val="yellow"/>
        </w:rPr>
        <w:t xml:space="preserve">blood </w:t>
      </w:r>
      <w:r w:rsidR="004B53F9" w:rsidRPr="00A70BA8">
        <w:rPr>
          <w:rFonts w:ascii="Calibri" w:hAnsi="Calibri" w:cs="Calibri"/>
          <w:color w:val="000000" w:themeColor="text1"/>
          <w:highlight w:val="yellow"/>
        </w:rPr>
        <w:t>carefully and gently</w:t>
      </w:r>
      <w:r w:rsidR="00F87BC5" w:rsidRPr="00A70BA8">
        <w:rPr>
          <w:rFonts w:ascii="Calibri" w:hAnsi="Calibri" w:cs="Calibri"/>
          <w:color w:val="000000" w:themeColor="text1"/>
          <w:highlight w:val="yellow"/>
        </w:rPr>
        <w:t xml:space="preserve"> to </w:t>
      </w:r>
      <w:r w:rsidR="00F01692" w:rsidRPr="00A70BA8">
        <w:rPr>
          <w:rFonts w:ascii="Calibri" w:hAnsi="Calibri" w:cs="Calibri"/>
          <w:color w:val="000000" w:themeColor="text1"/>
          <w:highlight w:val="yellow"/>
        </w:rPr>
        <w:t>avoid</w:t>
      </w:r>
      <w:r w:rsidR="00F87BC5" w:rsidRPr="00A70BA8">
        <w:rPr>
          <w:rFonts w:ascii="Calibri" w:hAnsi="Calibri" w:cs="Calibri"/>
          <w:color w:val="000000" w:themeColor="text1"/>
          <w:highlight w:val="yellow"/>
        </w:rPr>
        <w:t xml:space="preserve"> mixing </w:t>
      </w:r>
      <w:r w:rsidR="00590F15" w:rsidRPr="00A70BA8">
        <w:rPr>
          <w:rFonts w:ascii="Calibri" w:hAnsi="Calibri" w:cs="Calibri"/>
          <w:color w:val="000000" w:themeColor="text1"/>
          <w:highlight w:val="yellow"/>
        </w:rPr>
        <w:t>at the inte</w:t>
      </w:r>
      <w:r w:rsidR="00B316CF" w:rsidRPr="00A70BA8">
        <w:rPr>
          <w:rFonts w:ascii="Calibri" w:hAnsi="Calibri" w:cs="Calibri"/>
          <w:color w:val="000000" w:themeColor="text1"/>
          <w:highlight w:val="yellow"/>
        </w:rPr>
        <w:t>r</w:t>
      </w:r>
      <w:r w:rsidR="00590F15" w:rsidRPr="00A70BA8">
        <w:rPr>
          <w:rFonts w:ascii="Calibri" w:hAnsi="Calibri" w:cs="Calibri"/>
          <w:color w:val="000000" w:themeColor="text1"/>
          <w:highlight w:val="yellow"/>
        </w:rPr>
        <w:t>face</w:t>
      </w:r>
      <w:r w:rsidR="00F87BC5" w:rsidRPr="00A70BA8">
        <w:rPr>
          <w:rFonts w:ascii="Calibri" w:hAnsi="Calibri" w:cs="Calibri"/>
          <w:color w:val="000000" w:themeColor="text1"/>
          <w:highlight w:val="yellow"/>
        </w:rPr>
        <w:t>.</w:t>
      </w:r>
      <w:r w:rsidR="002208AF" w:rsidRPr="00A70BA8">
        <w:rPr>
          <w:rFonts w:ascii="Calibri" w:hAnsi="Calibri" w:cs="Calibri"/>
          <w:color w:val="000000" w:themeColor="text1"/>
          <w:highlight w:val="yellow"/>
        </w:rPr>
        <w:t xml:space="preserve"> </w:t>
      </w:r>
    </w:p>
    <w:p w14:paraId="2935927C" w14:textId="77777777" w:rsidR="00384F53" w:rsidRPr="00A70BA8" w:rsidRDefault="00384F53" w:rsidP="003A5A07">
      <w:pPr>
        <w:pStyle w:val="ListParagraph"/>
        <w:ind w:left="0"/>
        <w:jc w:val="both"/>
        <w:rPr>
          <w:rFonts w:ascii="Calibri" w:hAnsi="Calibri" w:cs="Calibri"/>
          <w:color w:val="000000" w:themeColor="text1"/>
          <w:highlight w:val="yellow"/>
        </w:rPr>
      </w:pPr>
    </w:p>
    <w:p w14:paraId="5EAAF2F8" w14:textId="00C187DD" w:rsidR="00823A4B" w:rsidRPr="00A70BA8" w:rsidRDefault="002E0B29"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Remove the top </w:t>
      </w:r>
      <w:r w:rsidR="003C3A88" w:rsidRPr="00A70BA8">
        <w:rPr>
          <w:rFonts w:ascii="Calibri" w:hAnsi="Calibri" w:cs="Calibri"/>
          <w:color w:val="000000" w:themeColor="text1"/>
          <w:highlight w:val="yellow"/>
        </w:rPr>
        <w:t xml:space="preserve">LSM and plasma </w:t>
      </w:r>
      <w:r w:rsidR="0069602C" w:rsidRPr="00A70BA8">
        <w:rPr>
          <w:rFonts w:ascii="Calibri" w:hAnsi="Calibri" w:cs="Calibri"/>
          <w:color w:val="000000" w:themeColor="text1"/>
          <w:highlight w:val="yellow"/>
        </w:rPr>
        <w:t>layer</w:t>
      </w:r>
      <w:r w:rsidR="005A4670" w:rsidRPr="00A70BA8">
        <w:rPr>
          <w:rFonts w:ascii="Calibri" w:hAnsi="Calibri" w:cs="Calibri"/>
          <w:color w:val="000000" w:themeColor="text1"/>
          <w:highlight w:val="yellow"/>
        </w:rPr>
        <w:t xml:space="preserve"> carefully</w:t>
      </w:r>
      <w:r w:rsidR="0069602C" w:rsidRPr="00A70BA8">
        <w:rPr>
          <w:rFonts w:ascii="Calibri" w:hAnsi="Calibri" w:cs="Calibri"/>
          <w:color w:val="000000" w:themeColor="text1"/>
          <w:highlight w:val="yellow"/>
        </w:rPr>
        <w:t xml:space="preserve"> and </w:t>
      </w:r>
      <w:r w:rsidR="003F0FC9" w:rsidRPr="00A70BA8">
        <w:rPr>
          <w:rFonts w:ascii="Calibri" w:hAnsi="Calibri" w:cs="Calibri"/>
          <w:color w:val="000000" w:themeColor="text1"/>
          <w:highlight w:val="yellow"/>
        </w:rPr>
        <w:t xml:space="preserve">transfer the </w:t>
      </w:r>
      <w:r w:rsidR="0069602C" w:rsidRPr="00A70BA8">
        <w:rPr>
          <w:rFonts w:ascii="Calibri" w:hAnsi="Calibri" w:cs="Calibri"/>
          <w:color w:val="000000" w:themeColor="text1"/>
          <w:highlight w:val="yellow"/>
        </w:rPr>
        <w:t xml:space="preserve">white buffy coat </w:t>
      </w:r>
      <w:r w:rsidR="00245573" w:rsidRPr="00A70BA8">
        <w:rPr>
          <w:rFonts w:ascii="Calibri" w:hAnsi="Calibri" w:cs="Calibri"/>
          <w:color w:val="000000" w:themeColor="text1"/>
          <w:highlight w:val="yellow"/>
        </w:rPr>
        <w:t xml:space="preserve">interface </w:t>
      </w:r>
      <w:r w:rsidR="005A4670" w:rsidRPr="00A70BA8">
        <w:rPr>
          <w:rFonts w:ascii="Calibri" w:hAnsi="Calibri" w:cs="Calibri"/>
          <w:color w:val="000000" w:themeColor="text1"/>
          <w:highlight w:val="yellow"/>
        </w:rPr>
        <w:t>in</w:t>
      </w:r>
      <w:r w:rsidR="00245573">
        <w:rPr>
          <w:rFonts w:ascii="Calibri" w:hAnsi="Calibri" w:cs="Calibri"/>
          <w:color w:val="000000" w:themeColor="text1"/>
          <w:highlight w:val="yellow"/>
        </w:rPr>
        <w:t>to a</w:t>
      </w:r>
      <w:r w:rsidR="005A4670" w:rsidRPr="00A70BA8">
        <w:rPr>
          <w:rFonts w:ascii="Calibri" w:hAnsi="Calibri" w:cs="Calibri"/>
          <w:color w:val="000000" w:themeColor="text1"/>
          <w:highlight w:val="yellow"/>
        </w:rPr>
        <w:t xml:space="preserve"> new tube </w:t>
      </w:r>
      <w:r w:rsidR="0069602C" w:rsidRPr="00A70BA8">
        <w:rPr>
          <w:rFonts w:ascii="Calibri" w:hAnsi="Calibri" w:cs="Calibri"/>
          <w:color w:val="000000" w:themeColor="text1"/>
          <w:highlight w:val="yellow"/>
        </w:rPr>
        <w:t>using</w:t>
      </w:r>
      <w:r w:rsidR="00245573">
        <w:rPr>
          <w:rFonts w:ascii="Calibri" w:hAnsi="Calibri" w:cs="Calibri"/>
          <w:color w:val="000000" w:themeColor="text1"/>
          <w:highlight w:val="yellow"/>
        </w:rPr>
        <w:t xml:space="preserve"> a</w:t>
      </w:r>
      <w:r w:rsidR="0069602C" w:rsidRPr="00A70BA8">
        <w:rPr>
          <w:rFonts w:ascii="Calibri" w:hAnsi="Calibri" w:cs="Calibri"/>
          <w:color w:val="000000" w:themeColor="text1"/>
          <w:highlight w:val="yellow"/>
        </w:rPr>
        <w:t xml:space="preserve"> transfer pipette. </w:t>
      </w:r>
    </w:p>
    <w:p w14:paraId="6CF092F3" w14:textId="6E71638A" w:rsidR="00384F53" w:rsidRPr="00A70BA8" w:rsidRDefault="00384F53" w:rsidP="003A5A07">
      <w:pPr>
        <w:pStyle w:val="ListParagraph"/>
        <w:ind w:left="0"/>
        <w:jc w:val="both"/>
        <w:rPr>
          <w:rFonts w:ascii="Calibri" w:hAnsi="Calibri" w:cs="Calibri"/>
          <w:color w:val="000000" w:themeColor="text1"/>
          <w:highlight w:val="yellow"/>
        </w:rPr>
      </w:pPr>
    </w:p>
    <w:p w14:paraId="0436EC52" w14:textId="349740CC" w:rsidR="003925DE" w:rsidRPr="00E67DE1" w:rsidRDefault="00E67DE1" w:rsidP="00E67DE1">
      <w:pPr>
        <w:pStyle w:val="ListParagraph"/>
        <w:numPr>
          <w:ilvl w:val="1"/>
          <w:numId w:val="41"/>
        </w:numPr>
        <w:jc w:val="both"/>
        <w:rPr>
          <w:rFonts w:asciiTheme="minorHAnsi" w:hAnsiTheme="minorHAnsi" w:cstheme="minorHAnsi"/>
          <w:color w:val="FF0000"/>
          <w:highlight w:val="yellow"/>
        </w:rPr>
      </w:pPr>
      <w:r w:rsidRPr="00A70BA8">
        <w:rPr>
          <w:rFonts w:ascii="Calibri" w:hAnsi="Calibri" w:cs="Calibri"/>
          <w:color w:val="000000" w:themeColor="text1"/>
          <w:highlight w:val="yellow"/>
        </w:rPr>
        <w:t xml:space="preserve">Resuspend </w:t>
      </w:r>
      <w:r>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buffy coat in 30-40 mL of ice-cold buffer (</w:t>
      </w:r>
      <w:r w:rsidRPr="008F5F6A">
        <w:rPr>
          <w:rFonts w:ascii="Calibri" w:hAnsi="Calibri" w:cs="Calibri"/>
          <w:color w:val="FF0000"/>
          <w:highlight w:val="yellow"/>
        </w:rPr>
        <w:t xml:space="preserve">Phosphate-buffered Saline </w:t>
      </w:r>
      <w:r>
        <w:rPr>
          <w:rFonts w:ascii="Calibri" w:hAnsi="Calibri" w:cs="Calibri"/>
          <w:color w:val="000000" w:themeColor="text1"/>
          <w:highlight w:val="yellow"/>
        </w:rPr>
        <w:t>(</w:t>
      </w:r>
      <w:r w:rsidRPr="00A70BA8">
        <w:rPr>
          <w:rFonts w:ascii="Calibri" w:hAnsi="Calibri" w:cs="Calibri"/>
          <w:color w:val="000000" w:themeColor="text1"/>
          <w:highlight w:val="yellow"/>
        </w:rPr>
        <w:t>PBS</w:t>
      </w:r>
      <w:ins w:id="3" w:author="Author" w:date="2018-09-30T21:27:00Z">
        <w:r w:rsidRPr="008F5F6A">
          <w:rPr>
            <w:rFonts w:ascii="Calibri" w:hAnsi="Calibri" w:cs="Calibri"/>
          </w:rPr>
          <w:t>)</w:t>
        </w:r>
      </w:ins>
      <w:r w:rsidRPr="00A70BA8">
        <w:rPr>
          <w:rFonts w:ascii="Calibri" w:hAnsi="Calibri" w:cs="Calibri"/>
          <w:color w:val="000000" w:themeColor="text1"/>
          <w:highlight w:val="yellow"/>
        </w:rPr>
        <w:t xml:space="preserve"> + 0.5% </w:t>
      </w:r>
      <w:r>
        <w:rPr>
          <w:rFonts w:ascii="Calibri" w:hAnsi="Calibri" w:cs="Calibri"/>
          <w:color w:val="000000" w:themeColor="text1"/>
          <w:highlight w:val="yellow"/>
        </w:rPr>
        <w:t>b</w:t>
      </w:r>
      <w:r w:rsidRPr="00A70BA8">
        <w:rPr>
          <w:rFonts w:ascii="Calibri" w:hAnsi="Calibri" w:cs="Calibri"/>
          <w:color w:val="000000" w:themeColor="text1"/>
          <w:highlight w:val="yellow"/>
        </w:rPr>
        <w:t xml:space="preserve">ovine </w:t>
      </w:r>
      <w:r>
        <w:rPr>
          <w:rFonts w:ascii="Calibri" w:hAnsi="Calibri" w:cs="Calibri"/>
          <w:color w:val="000000" w:themeColor="text1"/>
          <w:highlight w:val="yellow"/>
        </w:rPr>
        <w:t>s</w:t>
      </w:r>
      <w:r w:rsidRPr="00A70BA8">
        <w:rPr>
          <w:rFonts w:ascii="Calibri" w:hAnsi="Calibri" w:cs="Calibri"/>
          <w:color w:val="000000" w:themeColor="text1"/>
          <w:highlight w:val="yellow"/>
        </w:rPr>
        <w:t xml:space="preserve">erum </w:t>
      </w:r>
      <w:r>
        <w:rPr>
          <w:rFonts w:ascii="Calibri" w:hAnsi="Calibri" w:cs="Calibri"/>
          <w:color w:val="000000" w:themeColor="text1"/>
          <w:highlight w:val="yellow"/>
        </w:rPr>
        <w:t>a</w:t>
      </w:r>
      <w:r w:rsidRPr="00A70BA8">
        <w:rPr>
          <w:rFonts w:ascii="Calibri" w:hAnsi="Calibri" w:cs="Calibri"/>
          <w:color w:val="000000" w:themeColor="text1"/>
          <w:highlight w:val="yellow"/>
        </w:rPr>
        <w:t xml:space="preserve">lbumin </w:t>
      </w:r>
      <w:r>
        <w:rPr>
          <w:rFonts w:ascii="Calibri" w:hAnsi="Calibri" w:cs="Calibri"/>
          <w:color w:val="000000" w:themeColor="text1"/>
          <w:highlight w:val="yellow"/>
        </w:rPr>
        <w:t>[</w:t>
      </w:r>
      <w:r w:rsidRPr="00A70BA8">
        <w:rPr>
          <w:rFonts w:ascii="Calibri" w:hAnsi="Calibri" w:cs="Calibri"/>
          <w:color w:val="000000" w:themeColor="text1"/>
          <w:highlight w:val="yellow"/>
        </w:rPr>
        <w:t>BSA</w:t>
      </w:r>
      <w:r>
        <w:rPr>
          <w:rFonts w:ascii="Calibri" w:hAnsi="Calibri" w:cs="Calibri"/>
          <w:color w:val="000000" w:themeColor="text1"/>
          <w:highlight w:val="yellow"/>
        </w:rPr>
        <w:t xml:space="preserve">] </w:t>
      </w:r>
      <w:r w:rsidRPr="00A70BA8">
        <w:rPr>
          <w:rFonts w:ascii="Calibri" w:hAnsi="Calibri" w:cs="Calibri"/>
          <w:color w:val="000000" w:themeColor="text1"/>
          <w:highlight w:val="yellow"/>
        </w:rPr>
        <w:t xml:space="preserve">+ 2 mM </w:t>
      </w:r>
      <w:r>
        <w:rPr>
          <w:rFonts w:ascii="Calibri" w:eastAsiaTheme="majorEastAsia" w:hAnsi="Calibri" w:cs="Calibri"/>
          <w:color w:val="000000" w:themeColor="text1"/>
          <w:highlight w:val="yellow"/>
        </w:rPr>
        <w:t>e</w:t>
      </w:r>
      <w:r w:rsidRPr="00A70BA8">
        <w:rPr>
          <w:rFonts w:ascii="Calibri" w:eastAsiaTheme="majorEastAsia" w:hAnsi="Calibri" w:cs="Calibri"/>
          <w:color w:val="000000" w:themeColor="text1"/>
          <w:highlight w:val="yellow"/>
        </w:rPr>
        <w:t>thylenediaminetetraacetic acid</w:t>
      </w:r>
      <w:r w:rsidRPr="00A70BA8">
        <w:rPr>
          <w:rFonts w:ascii="Calibri" w:hAnsi="Calibri" w:cs="Calibri"/>
          <w:color w:val="000000" w:themeColor="text1"/>
          <w:highlight w:val="yellow"/>
        </w:rPr>
        <w:t xml:space="preserve"> </w:t>
      </w:r>
      <w:r>
        <w:rPr>
          <w:rFonts w:ascii="Calibri" w:hAnsi="Calibri" w:cs="Calibri"/>
          <w:color w:val="000000" w:themeColor="text1"/>
          <w:highlight w:val="yellow"/>
        </w:rPr>
        <w:t>[</w:t>
      </w:r>
      <w:r w:rsidRPr="00A70BA8">
        <w:rPr>
          <w:rFonts w:ascii="Calibri" w:hAnsi="Calibri" w:cs="Calibri"/>
          <w:color w:val="000000" w:themeColor="text1"/>
          <w:highlight w:val="yellow"/>
        </w:rPr>
        <w:t>EDTA</w:t>
      </w:r>
      <w:r>
        <w:rPr>
          <w:rFonts w:ascii="Calibri" w:hAnsi="Calibri" w:cs="Calibri"/>
          <w:color w:val="000000" w:themeColor="text1"/>
          <w:highlight w:val="yellow"/>
        </w:rPr>
        <w:t>]</w:t>
      </w:r>
      <w:r w:rsidRPr="00A70BA8">
        <w:rPr>
          <w:rFonts w:ascii="Calibri" w:hAnsi="Calibri" w:cs="Calibri"/>
          <w:color w:val="000000" w:themeColor="text1"/>
          <w:highlight w:val="yellow"/>
        </w:rPr>
        <w:t>)</w:t>
      </w:r>
      <w:r>
        <w:rPr>
          <w:rFonts w:ascii="Calibri" w:hAnsi="Calibri" w:cs="Calibri"/>
          <w:color w:val="000000" w:themeColor="text1"/>
          <w:highlight w:val="yellow"/>
        </w:rPr>
        <w:t xml:space="preserve">. </w:t>
      </w:r>
      <w:r w:rsidRPr="008F5F6A">
        <w:rPr>
          <w:rFonts w:asciiTheme="minorHAnsi" w:hAnsiTheme="minorHAnsi" w:cstheme="minorHAnsi"/>
          <w:color w:val="FF0000"/>
          <w:highlight w:val="yellow"/>
        </w:rPr>
        <w:t>Using a pipette combine 20 µL of the cells suspension with 20 µL of 0.4% trypan blue and pipette 10 µL of the mixture into the outer opening of either of the two chambers of the counting slides and insert the slide in automated cell counter to</w:t>
      </w:r>
      <w:r w:rsidR="0069602C" w:rsidRPr="00E67DE1">
        <w:rPr>
          <w:rFonts w:ascii="Calibri" w:hAnsi="Calibri" w:cs="Calibri"/>
          <w:color w:val="000000" w:themeColor="text1"/>
          <w:highlight w:val="yellow"/>
        </w:rPr>
        <w:t xml:space="preserve"> </w:t>
      </w:r>
      <w:commentRangeStart w:id="4"/>
      <w:commentRangeStart w:id="5"/>
      <w:r w:rsidR="003925DE" w:rsidRPr="00E67DE1">
        <w:rPr>
          <w:rFonts w:ascii="Calibri" w:hAnsi="Calibri" w:cs="Calibri"/>
          <w:color w:val="000000" w:themeColor="text1"/>
          <w:highlight w:val="yellow"/>
        </w:rPr>
        <w:t xml:space="preserve">count the </w:t>
      </w:r>
      <w:r w:rsidR="00B86B78" w:rsidRPr="00E67DE1">
        <w:rPr>
          <w:rFonts w:ascii="Calibri" w:hAnsi="Calibri" w:cs="Calibri"/>
          <w:color w:val="000000" w:themeColor="text1"/>
          <w:highlight w:val="yellow"/>
        </w:rPr>
        <w:t>cells</w:t>
      </w:r>
      <w:commentRangeEnd w:id="4"/>
      <w:r w:rsidR="00592AAA">
        <w:rPr>
          <w:rStyle w:val="CommentReference"/>
        </w:rPr>
        <w:commentReference w:id="4"/>
      </w:r>
      <w:commentRangeEnd w:id="5"/>
      <w:r>
        <w:rPr>
          <w:rStyle w:val="CommentReference"/>
        </w:rPr>
        <w:commentReference w:id="5"/>
      </w:r>
      <w:r w:rsidR="00D14286" w:rsidRPr="00E67DE1">
        <w:rPr>
          <w:rFonts w:ascii="Calibri" w:hAnsi="Calibri" w:cs="Calibri"/>
          <w:color w:val="000000" w:themeColor="text1"/>
          <w:highlight w:val="yellow"/>
        </w:rPr>
        <w:t xml:space="preserve">. </w:t>
      </w:r>
    </w:p>
    <w:p w14:paraId="71483F5F" w14:textId="77777777" w:rsidR="00DE79FD" w:rsidRPr="00A70BA8" w:rsidRDefault="00DE79FD" w:rsidP="003A5A07">
      <w:pPr>
        <w:pStyle w:val="ListParagraph"/>
        <w:ind w:left="0"/>
        <w:jc w:val="both"/>
        <w:rPr>
          <w:rFonts w:ascii="Calibri" w:hAnsi="Calibri" w:cs="Calibri"/>
          <w:color w:val="000000" w:themeColor="text1"/>
          <w:highlight w:val="yellow"/>
        </w:rPr>
      </w:pPr>
    </w:p>
    <w:p w14:paraId="246D814A" w14:textId="2973664B" w:rsidR="00DE79FD" w:rsidRPr="00A70BA8" w:rsidRDefault="00592AAA" w:rsidP="003A5A07">
      <w:pPr>
        <w:pStyle w:val="ListParagraph"/>
        <w:ind w:left="0"/>
        <w:jc w:val="both"/>
        <w:rPr>
          <w:rFonts w:ascii="Calibri" w:hAnsi="Calibri" w:cs="Calibri"/>
          <w:color w:val="000000" w:themeColor="text1"/>
          <w:highlight w:val="yellow"/>
        </w:rPr>
      </w:pPr>
      <w:r>
        <w:rPr>
          <w:rFonts w:ascii="Calibri" w:hAnsi="Calibri" w:cs="Calibri"/>
          <w:color w:val="000000" w:themeColor="text1"/>
          <w:highlight w:val="yellow"/>
        </w:rPr>
        <w:t>NOTE:</w:t>
      </w:r>
      <w:r w:rsidR="00DE79FD" w:rsidRPr="00A70BA8">
        <w:rPr>
          <w:rFonts w:ascii="Calibri" w:hAnsi="Calibri" w:cs="Calibri"/>
          <w:color w:val="000000" w:themeColor="text1"/>
          <w:highlight w:val="yellow"/>
        </w:rPr>
        <w:t xml:space="preserve"> Use ice-cold buffer in all steps, as it helps keep the cells viable.</w:t>
      </w:r>
    </w:p>
    <w:p w14:paraId="3E73EDF2" w14:textId="77777777" w:rsidR="00DE79FD" w:rsidRPr="00A70BA8" w:rsidRDefault="00DE79FD" w:rsidP="003A5A07">
      <w:pPr>
        <w:pStyle w:val="ListParagraph"/>
        <w:ind w:left="0"/>
        <w:jc w:val="both"/>
        <w:rPr>
          <w:rFonts w:ascii="Calibri" w:hAnsi="Calibri" w:cs="Calibri"/>
          <w:color w:val="000000" w:themeColor="text1"/>
          <w:highlight w:val="yellow"/>
        </w:rPr>
      </w:pPr>
    </w:p>
    <w:p w14:paraId="67134A49" w14:textId="28E62655" w:rsidR="00AA7477" w:rsidRPr="00A70BA8" w:rsidRDefault="003925DE"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Centrifuge the cells</w:t>
      </w:r>
      <w:r w:rsidR="00245573">
        <w:rPr>
          <w:rFonts w:ascii="Calibri" w:hAnsi="Calibri" w:cs="Calibri"/>
          <w:color w:val="000000" w:themeColor="text1"/>
          <w:highlight w:val="yellow"/>
        </w:rPr>
        <w:t xml:space="preserve"> at</w:t>
      </w:r>
      <w:r w:rsidRPr="00A70BA8">
        <w:rPr>
          <w:rFonts w:ascii="Calibri" w:hAnsi="Calibri" w:cs="Calibri"/>
          <w:color w:val="000000" w:themeColor="text1"/>
          <w:highlight w:val="yellow"/>
        </w:rPr>
        <w:t xml:space="preserve"> </w:t>
      </w:r>
      <w:r w:rsidR="00D14286" w:rsidRPr="00A70BA8">
        <w:rPr>
          <w:rFonts w:ascii="Calibri" w:hAnsi="Calibri" w:cs="Calibri"/>
          <w:color w:val="FF0000"/>
          <w:highlight w:val="yellow"/>
        </w:rPr>
        <w:t>300</w:t>
      </w:r>
      <w:r w:rsidR="00396509" w:rsidRPr="00A70BA8">
        <w:rPr>
          <w:rFonts w:ascii="Calibri" w:hAnsi="Calibri" w:cs="Calibri"/>
          <w:color w:val="FF0000"/>
          <w:highlight w:val="yellow"/>
        </w:rPr>
        <w:t xml:space="preserve"> </w:t>
      </w:r>
      <w:r w:rsidR="00D40AA7" w:rsidRPr="00A70BA8">
        <w:rPr>
          <w:rFonts w:ascii="Calibri" w:hAnsi="Calibri" w:cs="Calibri"/>
          <w:color w:val="FF0000"/>
          <w:highlight w:val="yellow"/>
        </w:rPr>
        <w:t xml:space="preserve">x </w:t>
      </w:r>
      <w:r w:rsidR="00D14286" w:rsidRPr="00A70BA8">
        <w:rPr>
          <w:rFonts w:ascii="Calibri" w:hAnsi="Calibri" w:cs="Calibri"/>
          <w:color w:val="FF0000"/>
          <w:highlight w:val="yellow"/>
        </w:rPr>
        <w:t xml:space="preserve">g for 10 </w:t>
      </w:r>
      <w:r w:rsidR="009966EB" w:rsidRPr="00A70BA8">
        <w:rPr>
          <w:rFonts w:ascii="Calibri" w:hAnsi="Calibri" w:cs="Calibri"/>
          <w:color w:val="FF0000"/>
          <w:highlight w:val="yellow"/>
        </w:rPr>
        <w:t>min</w:t>
      </w:r>
      <w:r w:rsidR="00D14286" w:rsidRPr="00A70BA8">
        <w:rPr>
          <w:rFonts w:ascii="Calibri" w:hAnsi="Calibri" w:cs="Calibri"/>
          <w:color w:val="FF0000"/>
          <w:highlight w:val="yellow"/>
        </w:rPr>
        <w:t xml:space="preserve"> at 4</w:t>
      </w:r>
      <w:r w:rsidRPr="00A70BA8">
        <w:rPr>
          <w:rFonts w:ascii="Calibri" w:hAnsi="Calibri" w:cs="Calibri"/>
          <w:color w:val="FF0000"/>
          <w:highlight w:val="yellow"/>
        </w:rPr>
        <w:t xml:space="preserve"> </w:t>
      </w:r>
      <w:r w:rsidR="00245573" w:rsidRPr="00245573">
        <w:rPr>
          <w:rFonts w:ascii="Calibri" w:hAnsi="Calibri" w:cs="Calibri"/>
          <w:color w:val="FF0000"/>
          <w:highlight w:val="yellow"/>
        </w:rPr>
        <w:t>°</w:t>
      </w:r>
      <w:r w:rsidR="00D14286" w:rsidRPr="00A70BA8">
        <w:rPr>
          <w:rFonts w:ascii="Calibri" w:hAnsi="Calibri" w:cs="Calibri"/>
          <w:color w:val="FF0000"/>
          <w:highlight w:val="yellow"/>
        </w:rPr>
        <w:t>C</w:t>
      </w:r>
      <w:r w:rsidR="009966EB" w:rsidRPr="00A70BA8">
        <w:rPr>
          <w:rFonts w:ascii="Calibri" w:hAnsi="Calibri" w:cs="Calibri"/>
          <w:color w:val="FF0000"/>
          <w:highlight w:val="yellow"/>
        </w:rPr>
        <w:t xml:space="preserve"> </w:t>
      </w:r>
      <w:r w:rsidR="009966EB" w:rsidRPr="00A70BA8">
        <w:rPr>
          <w:rFonts w:ascii="Calibri" w:hAnsi="Calibri" w:cs="Calibri"/>
          <w:color w:val="000000" w:themeColor="text1"/>
          <w:highlight w:val="yellow"/>
        </w:rPr>
        <w:t xml:space="preserve">and </w:t>
      </w:r>
      <w:r w:rsidRPr="00A70BA8">
        <w:rPr>
          <w:rFonts w:ascii="Calibri" w:hAnsi="Calibri" w:cs="Calibri"/>
          <w:color w:val="000000" w:themeColor="text1"/>
          <w:highlight w:val="yellow"/>
        </w:rPr>
        <w:t xml:space="preserve">aspirate the </w:t>
      </w:r>
      <w:r w:rsidR="003C3A88" w:rsidRPr="00A70BA8">
        <w:rPr>
          <w:rFonts w:ascii="Calibri" w:hAnsi="Calibri" w:cs="Calibri"/>
          <w:color w:val="000000" w:themeColor="text1"/>
          <w:highlight w:val="yellow"/>
        </w:rPr>
        <w:t>supernatant</w:t>
      </w:r>
      <w:r w:rsidR="009966EB" w:rsidRPr="00A70BA8">
        <w:rPr>
          <w:rFonts w:ascii="Calibri" w:hAnsi="Calibri" w:cs="Calibri"/>
          <w:color w:val="000000" w:themeColor="text1"/>
          <w:highlight w:val="yellow"/>
        </w:rPr>
        <w:t xml:space="preserve"> </w:t>
      </w:r>
      <w:r w:rsidR="003C3A88" w:rsidRPr="00A70BA8">
        <w:rPr>
          <w:rFonts w:ascii="Calibri" w:hAnsi="Calibri" w:cs="Calibri"/>
          <w:color w:val="000000" w:themeColor="text1"/>
          <w:highlight w:val="yellow"/>
        </w:rPr>
        <w:t>carefully</w:t>
      </w:r>
      <w:r w:rsidR="00245573">
        <w:rPr>
          <w:rFonts w:ascii="Calibri" w:hAnsi="Calibri" w:cs="Calibri"/>
          <w:color w:val="000000" w:themeColor="text1"/>
          <w:highlight w:val="yellow"/>
        </w:rPr>
        <w:t>. Then</w:t>
      </w:r>
      <w:r w:rsidR="009966EB" w:rsidRPr="00A70BA8">
        <w:rPr>
          <w:rFonts w:ascii="Calibri" w:hAnsi="Calibri" w:cs="Calibri"/>
          <w:color w:val="000000" w:themeColor="text1"/>
          <w:highlight w:val="yellow"/>
        </w:rPr>
        <w:t xml:space="preserve"> add 300</w:t>
      </w:r>
      <w:r w:rsidR="00396509" w:rsidRPr="00A70BA8">
        <w:rPr>
          <w:rFonts w:ascii="Calibri" w:hAnsi="Calibri" w:cs="Calibri"/>
          <w:color w:val="000000" w:themeColor="text1"/>
          <w:highlight w:val="yellow"/>
        </w:rPr>
        <w:t xml:space="preserve"> </w:t>
      </w:r>
      <w:r w:rsidR="00A70BA8">
        <w:rPr>
          <w:rFonts w:ascii="Calibri" w:hAnsi="Calibri" w:cs="Calibri"/>
          <w:color w:val="000000" w:themeColor="text1"/>
          <w:highlight w:val="yellow"/>
        </w:rPr>
        <w:t>µL</w:t>
      </w:r>
      <w:r w:rsidRPr="00A70BA8">
        <w:rPr>
          <w:rFonts w:ascii="Calibri" w:hAnsi="Calibri" w:cs="Calibri"/>
          <w:color w:val="000000" w:themeColor="text1"/>
          <w:highlight w:val="yellow"/>
        </w:rPr>
        <w:t xml:space="preserve"> </w:t>
      </w:r>
      <w:r w:rsidR="009966EB" w:rsidRPr="00A70BA8">
        <w:rPr>
          <w:rFonts w:ascii="Calibri" w:hAnsi="Calibri" w:cs="Calibri"/>
          <w:color w:val="000000" w:themeColor="text1"/>
          <w:highlight w:val="yellow"/>
        </w:rPr>
        <w:t xml:space="preserve">of </w:t>
      </w:r>
      <w:r w:rsidR="00D14286" w:rsidRPr="00A70BA8">
        <w:rPr>
          <w:rFonts w:ascii="Calibri" w:hAnsi="Calibri" w:cs="Calibri"/>
          <w:color w:val="000000" w:themeColor="text1"/>
          <w:highlight w:val="yellow"/>
        </w:rPr>
        <w:t xml:space="preserve">ice-cold </w:t>
      </w:r>
      <w:r w:rsidR="009966EB" w:rsidRPr="00A70BA8">
        <w:rPr>
          <w:rFonts w:ascii="Calibri" w:hAnsi="Calibri" w:cs="Calibri"/>
          <w:color w:val="000000" w:themeColor="text1"/>
          <w:highlight w:val="yellow"/>
        </w:rPr>
        <w:t>buffer.</w:t>
      </w:r>
      <w:r w:rsidR="00665569" w:rsidRPr="00A70BA8">
        <w:rPr>
          <w:rFonts w:ascii="Calibri" w:hAnsi="Calibri" w:cs="Calibri"/>
          <w:color w:val="000000" w:themeColor="text1"/>
          <w:highlight w:val="yellow"/>
        </w:rPr>
        <w:t xml:space="preserve"> </w:t>
      </w:r>
    </w:p>
    <w:p w14:paraId="4B401F7F" w14:textId="77777777" w:rsidR="00384F53" w:rsidRPr="00A70BA8" w:rsidRDefault="00384F53" w:rsidP="003A5A07">
      <w:pPr>
        <w:pStyle w:val="ListParagraph"/>
        <w:ind w:left="0"/>
        <w:jc w:val="both"/>
        <w:rPr>
          <w:rFonts w:ascii="Calibri" w:hAnsi="Calibri" w:cs="Calibri"/>
          <w:color w:val="000000" w:themeColor="text1"/>
          <w:highlight w:val="yellow"/>
        </w:rPr>
      </w:pPr>
    </w:p>
    <w:p w14:paraId="0DEE6B5E" w14:textId="62329C11" w:rsidR="00C51876" w:rsidRPr="00A70BA8" w:rsidRDefault="00720BE3"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Add 100 </w:t>
      </w:r>
      <w:r w:rsidR="00A70BA8">
        <w:rPr>
          <w:rFonts w:ascii="Calibri" w:hAnsi="Calibri" w:cs="Calibri"/>
          <w:color w:val="000000" w:themeColor="text1"/>
          <w:highlight w:val="yellow"/>
        </w:rPr>
        <w:t>µL</w:t>
      </w:r>
      <w:r w:rsidRPr="00A70BA8">
        <w:rPr>
          <w:rFonts w:ascii="Calibri" w:hAnsi="Calibri" w:cs="Calibri"/>
          <w:color w:val="000000" w:themeColor="text1"/>
          <w:highlight w:val="yellow"/>
        </w:rPr>
        <w:t xml:space="preserve"> </w:t>
      </w:r>
      <w:r w:rsidR="00245573">
        <w:rPr>
          <w:rFonts w:ascii="Calibri" w:hAnsi="Calibri" w:cs="Calibri"/>
          <w:color w:val="000000" w:themeColor="text1"/>
          <w:highlight w:val="yellow"/>
        </w:rPr>
        <w:t xml:space="preserve">of </w:t>
      </w:r>
      <w:r w:rsidR="00DE79FD" w:rsidRPr="00A70BA8">
        <w:rPr>
          <w:rFonts w:ascii="Calibri" w:hAnsi="Calibri" w:cs="Calibri"/>
          <w:color w:val="000000" w:themeColor="text1"/>
          <w:highlight w:val="yellow"/>
        </w:rPr>
        <w:t xml:space="preserve">human </w:t>
      </w:r>
      <w:r w:rsidR="00D14286" w:rsidRPr="00A70BA8">
        <w:rPr>
          <w:rFonts w:ascii="Calibri" w:hAnsi="Calibri" w:cs="Calibri"/>
          <w:color w:val="000000" w:themeColor="text1"/>
          <w:highlight w:val="yellow"/>
        </w:rPr>
        <w:t>F</w:t>
      </w:r>
      <w:r w:rsidR="00916844" w:rsidRPr="00A70BA8">
        <w:rPr>
          <w:rFonts w:ascii="Calibri" w:hAnsi="Calibri" w:cs="Calibri"/>
          <w:color w:val="000000" w:themeColor="text1"/>
          <w:highlight w:val="yellow"/>
        </w:rPr>
        <w:t>c</w:t>
      </w:r>
      <w:r w:rsidR="00D14286" w:rsidRPr="00A70BA8">
        <w:rPr>
          <w:rFonts w:ascii="Calibri" w:hAnsi="Calibri" w:cs="Calibri"/>
          <w:color w:val="000000" w:themeColor="text1"/>
          <w:highlight w:val="yellow"/>
        </w:rPr>
        <w:t>R block</w:t>
      </w:r>
      <w:r w:rsidR="00DE79FD" w:rsidRPr="00A70BA8">
        <w:rPr>
          <w:rFonts w:ascii="Calibri" w:hAnsi="Calibri" w:cs="Calibri"/>
          <w:color w:val="000000" w:themeColor="text1"/>
          <w:highlight w:val="yellow"/>
        </w:rPr>
        <w:t>ing reagent</w:t>
      </w:r>
      <w:r w:rsidR="00D14286" w:rsidRPr="00A70BA8">
        <w:rPr>
          <w:rFonts w:ascii="Calibri" w:hAnsi="Calibri" w:cs="Calibri"/>
          <w:color w:val="000000" w:themeColor="text1"/>
          <w:highlight w:val="yellow"/>
        </w:rPr>
        <w:t xml:space="preserve"> and </w:t>
      </w:r>
      <w:commentRangeStart w:id="6"/>
      <w:commentRangeStart w:id="7"/>
      <w:r w:rsidR="00245573">
        <w:rPr>
          <w:rFonts w:ascii="Calibri" w:hAnsi="Calibri" w:cs="Calibri"/>
          <w:color w:val="000000" w:themeColor="text1"/>
          <w:highlight w:val="yellow"/>
        </w:rPr>
        <w:t xml:space="preserve">100 </w:t>
      </w:r>
      <w:r w:rsidR="00245573" w:rsidRPr="00DD27C7">
        <w:rPr>
          <w:rFonts w:ascii="Calibri" w:hAnsi="Calibri" w:cs="Calibri"/>
          <w:color w:val="FF0000"/>
          <w:highlight w:val="yellow"/>
        </w:rPr>
        <w:t>µL</w:t>
      </w:r>
      <w:commentRangeEnd w:id="6"/>
      <w:r w:rsidR="00592AAA" w:rsidRPr="00DD27C7">
        <w:rPr>
          <w:rStyle w:val="CommentReference"/>
          <w:color w:val="FF0000"/>
        </w:rPr>
        <w:commentReference w:id="6"/>
      </w:r>
      <w:commentRangeEnd w:id="7"/>
      <w:r w:rsidR="005114BA" w:rsidRPr="00DD27C7">
        <w:rPr>
          <w:rStyle w:val="CommentReference"/>
          <w:color w:val="FF0000"/>
        </w:rPr>
        <w:commentReference w:id="7"/>
      </w:r>
      <w:r w:rsidR="005114BA" w:rsidRPr="00DD27C7">
        <w:rPr>
          <w:rFonts w:ascii="Calibri" w:hAnsi="Calibri" w:cs="Calibri"/>
          <w:color w:val="FF0000"/>
          <w:highlight w:val="yellow"/>
        </w:rPr>
        <w:t xml:space="preserve"> </w:t>
      </w:r>
      <w:r w:rsidR="00E67DE1" w:rsidRPr="00DD27C7">
        <w:rPr>
          <w:rFonts w:ascii="Calibri" w:hAnsi="Calibri" w:cs="Calibri"/>
          <w:color w:val="FF0000"/>
          <w:highlight w:val="yellow"/>
        </w:rPr>
        <w:t xml:space="preserve"> </w:t>
      </w:r>
      <w:commentRangeStart w:id="8"/>
      <w:commentRangeStart w:id="9"/>
      <w:r w:rsidR="00DE79FD" w:rsidRPr="00DD27C7">
        <w:rPr>
          <w:rFonts w:ascii="Calibri" w:hAnsi="Calibri" w:cs="Calibri"/>
          <w:color w:val="FF0000"/>
          <w:highlight w:val="yellow"/>
        </w:rPr>
        <w:t xml:space="preserve">monoclonal mouse anti-human CD34 </w:t>
      </w:r>
      <w:commentRangeEnd w:id="8"/>
      <w:r w:rsidR="00592AAA" w:rsidRPr="00DD27C7">
        <w:rPr>
          <w:rStyle w:val="CommentReference"/>
          <w:color w:val="FF0000"/>
        </w:rPr>
        <w:commentReference w:id="8"/>
      </w:r>
      <w:commentRangeEnd w:id="9"/>
      <w:r w:rsidR="00CB5AF9" w:rsidRPr="00DD27C7">
        <w:rPr>
          <w:rStyle w:val="CommentReference"/>
          <w:color w:val="FF0000"/>
        </w:rPr>
        <w:commentReference w:id="9"/>
      </w:r>
      <w:r w:rsidR="00DE79FD" w:rsidRPr="00DD27C7">
        <w:rPr>
          <w:rFonts w:ascii="Calibri" w:hAnsi="Calibri" w:cs="Calibri"/>
          <w:color w:val="FF0000"/>
          <w:highlight w:val="yellow"/>
        </w:rPr>
        <w:t>antibody</w:t>
      </w:r>
      <w:r w:rsidR="005114BA" w:rsidRPr="00DD27C7">
        <w:rPr>
          <w:rFonts w:ascii="Calibri" w:hAnsi="Calibri" w:cs="Calibri"/>
          <w:color w:val="FF0000"/>
          <w:highlight w:val="yellow"/>
        </w:rPr>
        <w:t>-c</w:t>
      </w:r>
      <w:r w:rsidR="005114BA" w:rsidRPr="008F5F6A">
        <w:rPr>
          <w:rFonts w:ascii="Calibri" w:hAnsi="Calibri" w:cs="Calibri"/>
          <w:color w:val="FF0000"/>
          <w:highlight w:val="yellow"/>
        </w:rPr>
        <w:t>onjugated microbeads</w:t>
      </w:r>
      <w:r w:rsidR="005114BA" w:rsidRPr="00A70BA8">
        <w:rPr>
          <w:rFonts w:ascii="Calibri" w:hAnsi="Calibri" w:cs="Calibri"/>
          <w:color w:val="000000" w:themeColor="text1"/>
          <w:highlight w:val="yellow"/>
        </w:rPr>
        <w:t xml:space="preserve"> </w:t>
      </w:r>
      <w:r w:rsidR="00D14286" w:rsidRPr="00A70BA8">
        <w:rPr>
          <w:rFonts w:ascii="Calibri" w:hAnsi="Calibri" w:cs="Calibri"/>
          <w:color w:val="000000" w:themeColor="text1"/>
          <w:highlight w:val="yellow"/>
        </w:rPr>
        <w:t xml:space="preserve">for up to </w:t>
      </w:r>
      <w:r w:rsidR="00592AAA">
        <w:rPr>
          <w:rFonts w:ascii="Calibri" w:hAnsi="Calibri" w:cs="Calibri"/>
          <w:color w:val="000000" w:themeColor="text1"/>
          <w:highlight w:val="yellow"/>
        </w:rPr>
        <w:t xml:space="preserve">1 x </w:t>
      </w:r>
      <w:r w:rsidR="00D14286" w:rsidRPr="00A70BA8">
        <w:rPr>
          <w:rFonts w:ascii="Calibri" w:hAnsi="Calibri" w:cs="Calibri"/>
          <w:color w:val="000000" w:themeColor="text1"/>
          <w:highlight w:val="yellow"/>
        </w:rPr>
        <w:t>10</w:t>
      </w:r>
      <w:r w:rsidR="00D14286" w:rsidRPr="00245573">
        <w:rPr>
          <w:rFonts w:ascii="Calibri" w:hAnsi="Calibri" w:cs="Calibri"/>
          <w:color w:val="000000" w:themeColor="text1"/>
          <w:highlight w:val="yellow"/>
          <w:vertAlign w:val="superscript"/>
        </w:rPr>
        <w:t>8</w:t>
      </w:r>
      <w:r w:rsidR="00D14286" w:rsidRPr="00A70BA8">
        <w:rPr>
          <w:rFonts w:ascii="Calibri" w:hAnsi="Calibri" w:cs="Calibri"/>
          <w:color w:val="000000" w:themeColor="text1"/>
          <w:highlight w:val="yellow"/>
        </w:rPr>
        <w:t xml:space="preserve"> cells</w:t>
      </w:r>
      <w:r w:rsidR="00245573">
        <w:rPr>
          <w:rFonts w:ascii="Calibri" w:hAnsi="Calibri" w:cs="Calibri"/>
          <w:color w:val="000000" w:themeColor="text1"/>
          <w:highlight w:val="yellow"/>
        </w:rPr>
        <w:t xml:space="preserve"> (</w:t>
      </w:r>
      <w:r w:rsidR="00245573" w:rsidRPr="00592AAA">
        <w:rPr>
          <w:rFonts w:ascii="Calibri" w:hAnsi="Calibri" w:cs="Calibri"/>
          <w:color w:val="000000" w:themeColor="text1"/>
        </w:rPr>
        <w:t xml:space="preserve">see the </w:t>
      </w:r>
      <w:r w:rsidR="00245573" w:rsidRPr="00592AAA">
        <w:rPr>
          <w:rFonts w:ascii="Calibri" w:hAnsi="Calibri" w:cs="Calibri"/>
          <w:b/>
          <w:color w:val="000000" w:themeColor="text1"/>
        </w:rPr>
        <w:t>Table of Materials</w:t>
      </w:r>
      <w:r w:rsidR="00245573">
        <w:rPr>
          <w:rFonts w:ascii="Calibri" w:hAnsi="Calibri" w:cs="Calibri"/>
          <w:color w:val="000000" w:themeColor="text1"/>
          <w:highlight w:val="yellow"/>
        </w:rPr>
        <w:t>)</w:t>
      </w:r>
      <w:r w:rsidR="00D14286" w:rsidRPr="00A70BA8">
        <w:rPr>
          <w:rFonts w:ascii="Calibri" w:hAnsi="Calibri" w:cs="Calibri"/>
          <w:color w:val="000000" w:themeColor="text1"/>
          <w:highlight w:val="yellow"/>
        </w:rPr>
        <w:t xml:space="preserve">. </w:t>
      </w:r>
      <w:r w:rsidR="00F40E6B" w:rsidRPr="00A70BA8">
        <w:rPr>
          <w:rFonts w:ascii="Calibri" w:hAnsi="Calibri" w:cs="Calibri"/>
          <w:color w:val="000000" w:themeColor="text1"/>
          <w:highlight w:val="yellow"/>
        </w:rPr>
        <w:t>I</w:t>
      </w:r>
      <w:r w:rsidR="00C51876" w:rsidRPr="00A70BA8">
        <w:rPr>
          <w:rFonts w:ascii="Calibri" w:hAnsi="Calibri" w:cs="Calibri"/>
          <w:color w:val="000000" w:themeColor="text1"/>
          <w:highlight w:val="yellow"/>
        </w:rPr>
        <w:t>ncubat</w:t>
      </w:r>
      <w:r w:rsidR="00F40E6B" w:rsidRPr="00A70BA8">
        <w:rPr>
          <w:rFonts w:ascii="Calibri" w:hAnsi="Calibri" w:cs="Calibri"/>
          <w:color w:val="000000" w:themeColor="text1"/>
          <w:highlight w:val="yellow"/>
        </w:rPr>
        <w:t>e</w:t>
      </w:r>
      <w:r w:rsidR="00CA2785" w:rsidRPr="00A70BA8">
        <w:rPr>
          <w:rFonts w:ascii="Calibri" w:hAnsi="Calibri" w:cs="Calibri"/>
          <w:color w:val="000000" w:themeColor="text1"/>
          <w:highlight w:val="yellow"/>
        </w:rPr>
        <w:t xml:space="preserve"> for </w:t>
      </w:r>
      <w:r w:rsidR="00E126AD" w:rsidRPr="00A70BA8">
        <w:rPr>
          <w:rFonts w:ascii="Calibri" w:hAnsi="Calibri" w:cs="Calibri"/>
          <w:color w:val="000000" w:themeColor="text1"/>
          <w:highlight w:val="yellow"/>
        </w:rPr>
        <w:lastRenderedPageBreak/>
        <w:t xml:space="preserve">30 min at 4 </w:t>
      </w:r>
      <w:r w:rsidR="00245573" w:rsidRPr="00245573">
        <w:rPr>
          <w:rFonts w:ascii="Calibri" w:hAnsi="Calibri" w:cs="Calibri"/>
          <w:color w:val="000000" w:themeColor="text1"/>
          <w:highlight w:val="yellow"/>
        </w:rPr>
        <w:t>°</w:t>
      </w:r>
      <w:r w:rsidR="00E126AD" w:rsidRPr="00A70BA8">
        <w:rPr>
          <w:rFonts w:ascii="Calibri" w:hAnsi="Calibri" w:cs="Calibri"/>
          <w:color w:val="000000" w:themeColor="text1"/>
          <w:highlight w:val="yellow"/>
        </w:rPr>
        <w:t>C</w:t>
      </w:r>
      <w:r w:rsidR="00C51876" w:rsidRPr="00A70BA8">
        <w:rPr>
          <w:rFonts w:ascii="Calibri" w:hAnsi="Calibri" w:cs="Calibri"/>
          <w:color w:val="000000" w:themeColor="text1"/>
          <w:highlight w:val="yellow"/>
        </w:rPr>
        <w:t>, add 10</w:t>
      </w:r>
      <w:r w:rsidR="00396509" w:rsidRPr="00A70BA8">
        <w:rPr>
          <w:rFonts w:ascii="Calibri" w:hAnsi="Calibri" w:cs="Calibri"/>
          <w:color w:val="000000" w:themeColor="text1"/>
          <w:highlight w:val="yellow"/>
        </w:rPr>
        <w:t xml:space="preserve"> </w:t>
      </w:r>
      <w:r w:rsidRPr="00A70BA8">
        <w:rPr>
          <w:rFonts w:ascii="Calibri" w:hAnsi="Calibri" w:cs="Calibri"/>
          <w:color w:val="000000" w:themeColor="text1"/>
          <w:highlight w:val="yellow"/>
        </w:rPr>
        <w:t xml:space="preserve">mL </w:t>
      </w:r>
      <w:r w:rsidR="00C51876" w:rsidRPr="00A70BA8">
        <w:rPr>
          <w:rFonts w:ascii="Calibri" w:hAnsi="Calibri" w:cs="Calibri"/>
          <w:color w:val="000000" w:themeColor="text1"/>
          <w:highlight w:val="yellow"/>
        </w:rPr>
        <w:t xml:space="preserve">of </w:t>
      </w:r>
      <w:r w:rsidR="001E598D" w:rsidRPr="00A70BA8">
        <w:rPr>
          <w:rFonts w:ascii="Calibri" w:hAnsi="Calibri" w:cs="Calibri"/>
          <w:color w:val="000000" w:themeColor="text1"/>
          <w:highlight w:val="yellow"/>
        </w:rPr>
        <w:t xml:space="preserve">ice-cold </w:t>
      </w:r>
      <w:r w:rsidR="00C51876" w:rsidRPr="00A70BA8">
        <w:rPr>
          <w:rFonts w:ascii="Calibri" w:hAnsi="Calibri" w:cs="Calibri"/>
          <w:color w:val="000000" w:themeColor="text1"/>
          <w:highlight w:val="yellow"/>
        </w:rPr>
        <w:t xml:space="preserve">buffer </w:t>
      </w:r>
      <w:r w:rsidR="0036080A" w:rsidRPr="00A70BA8">
        <w:rPr>
          <w:rFonts w:ascii="Calibri" w:hAnsi="Calibri" w:cs="Calibri"/>
          <w:color w:val="000000" w:themeColor="text1"/>
          <w:highlight w:val="yellow"/>
        </w:rPr>
        <w:t xml:space="preserve">to wash the cells </w:t>
      </w:r>
      <w:r w:rsidR="00C51876" w:rsidRPr="00A70BA8">
        <w:rPr>
          <w:rFonts w:ascii="Calibri" w:hAnsi="Calibri" w:cs="Calibri"/>
          <w:color w:val="000000" w:themeColor="text1"/>
          <w:highlight w:val="yellow"/>
        </w:rPr>
        <w:t xml:space="preserve">and centrifuge at </w:t>
      </w:r>
      <w:r w:rsidR="00C51876" w:rsidRPr="00A70BA8">
        <w:rPr>
          <w:rFonts w:ascii="Calibri" w:hAnsi="Calibri" w:cs="Calibri"/>
          <w:color w:val="FF0000"/>
          <w:highlight w:val="yellow"/>
        </w:rPr>
        <w:t>300</w:t>
      </w:r>
      <w:r w:rsidR="00D40AA7" w:rsidRPr="00A70BA8">
        <w:rPr>
          <w:rFonts w:ascii="Calibri" w:hAnsi="Calibri" w:cs="Calibri"/>
          <w:color w:val="FF0000"/>
          <w:highlight w:val="yellow"/>
        </w:rPr>
        <w:t xml:space="preserve"> x</w:t>
      </w:r>
      <w:r w:rsidR="00396509" w:rsidRPr="00A70BA8">
        <w:rPr>
          <w:rFonts w:ascii="Calibri" w:hAnsi="Calibri" w:cs="Calibri"/>
          <w:color w:val="FF0000"/>
          <w:highlight w:val="yellow"/>
        </w:rPr>
        <w:t xml:space="preserve"> </w:t>
      </w:r>
      <w:r w:rsidR="00C51876" w:rsidRPr="00A70BA8">
        <w:rPr>
          <w:rFonts w:ascii="Calibri" w:hAnsi="Calibri" w:cs="Calibri"/>
          <w:color w:val="FF0000"/>
          <w:highlight w:val="yellow"/>
        </w:rPr>
        <w:t>g for 10 min at 4</w:t>
      </w:r>
      <w:r w:rsidRPr="00A70BA8">
        <w:rPr>
          <w:rFonts w:ascii="Calibri" w:hAnsi="Calibri" w:cs="Calibri"/>
          <w:color w:val="FF0000"/>
          <w:highlight w:val="yellow"/>
        </w:rPr>
        <w:t xml:space="preserve"> </w:t>
      </w:r>
      <w:r w:rsidR="00245573" w:rsidRPr="00245573">
        <w:rPr>
          <w:rFonts w:ascii="Calibri" w:hAnsi="Calibri" w:cs="Calibri"/>
          <w:color w:val="FF0000"/>
          <w:highlight w:val="yellow"/>
        </w:rPr>
        <w:t>°</w:t>
      </w:r>
      <w:r w:rsidR="00C51876" w:rsidRPr="00A70BA8">
        <w:rPr>
          <w:rFonts w:ascii="Calibri" w:hAnsi="Calibri" w:cs="Calibri"/>
          <w:color w:val="FF0000"/>
          <w:highlight w:val="yellow"/>
        </w:rPr>
        <w:t>C</w:t>
      </w:r>
      <w:r w:rsidR="00C51876" w:rsidRPr="00A70BA8">
        <w:rPr>
          <w:rFonts w:ascii="Calibri" w:hAnsi="Calibri" w:cs="Calibri"/>
          <w:color w:val="000000" w:themeColor="text1"/>
          <w:highlight w:val="yellow"/>
        </w:rPr>
        <w:t>.</w:t>
      </w:r>
    </w:p>
    <w:p w14:paraId="09CD7331" w14:textId="77777777" w:rsidR="00384F53" w:rsidRPr="00A70BA8" w:rsidRDefault="00384F53" w:rsidP="003A5A07">
      <w:pPr>
        <w:pStyle w:val="ListParagraph"/>
        <w:ind w:left="0"/>
        <w:jc w:val="both"/>
        <w:rPr>
          <w:rFonts w:ascii="Calibri" w:hAnsi="Calibri" w:cs="Calibri"/>
          <w:color w:val="000000" w:themeColor="text1"/>
          <w:highlight w:val="yellow"/>
        </w:rPr>
      </w:pPr>
    </w:p>
    <w:p w14:paraId="5E7B8F9B" w14:textId="5A40FB69" w:rsidR="009D5176" w:rsidRPr="00A70BA8" w:rsidRDefault="00592AAA" w:rsidP="003A5A07">
      <w:pPr>
        <w:pStyle w:val="ListParagraph"/>
        <w:ind w:left="0"/>
        <w:jc w:val="both"/>
        <w:rPr>
          <w:rFonts w:ascii="Calibri" w:hAnsi="Calibri" w:cs="Calibri"/>
          <w:color w:val="000000" w:themeColor="text1"/>
          <w:highlight w:val="yellow"/>
        </w:rPr>
      </w:pPr>
      <w:r>
        <w:rPr>
          <w:rFonts w:ascii="Calibri" w:hAnsi="Calibri" w:cs="Calibri"/>
          <w:color w:val="000000" w:themeColor="text1"/>
        </w:rPr>
        <w:t>NOTE:</w:t>
      </w:r>
      <w:r w:rsidR="00C51876" w:rsidRPr="00592AAA">
        <w:rPr>
          <w:rFonts w:ascii="Calibri" w:hAnsi="Calibri" w:cs="Calibri"/>
          <w:color w:val="000000" w:themeColor="text1"/>
        </w:rPr>
        <w:t xml:space="preserve"> </w:t>
      </w:r>
      <w:r w:rsidR="00FE29AA" w:rsidRPr="00592AAA">
        <w:rPr>
          <w:rFonts w:ascii="Calibri" w:hAnsi="Calibri" w:cs="Calibri"/>
          <w:color w:val="000000" w:themeColor="text1"/>
        </w:rPr>
        <w:t>S</w:t>
      </w:r>
      <w:r w:rsidR="00D14286" w:rsidRPr="00592AAA">
        <w:rPr>
          <w:rFonts w:ascii="Calibri" w:hAnsi="Calibri" w:cs="Calibri"/>
          <w:color w:val="000000" w:themeColor="text1"/>
        </w:rPr>
        <w:t xml:space="preserve">cale </w:t>
      </w:r>
      <w:r>
        <w:rPr>
          <w:rFonts w:ascii="Calibri" w:hAnsi="Calibri" w:cs="Calibri"/>
          <w:color w:val="000000" w:themeColor="text1"/>
        </w:rPr>
        <w:t xml:space="preserve">this </w:t>
      </w:r>
      <w:r w:rsidR="00D14286" w:rsidRPr="00592AAA">
        <w:rPr>
          <w:rFonts w:ascii="Calibri" w:hAnsi="Calibri" w:cs="Calibri"/>
          <w:color w:val="000000" w:themeColor="text1"/>
        </w:rPr>
        <w:t>up according</w:t>
      </w:r>
      <w:r w:rsidR="00FE29AA" w:rsidRPr="00592AAA">
        <w:rPr>
          <w:rFonts w:ascii="Calibri" w:hAnsi="Calibri" w:cs="Calibri"/>
          <w:color w:val="000000" w:themeColor="text1"/>
        </w:rPr>
        <w:t xml:space="preserve"> to cell number if more than </w:t>
      </w:r>
      <w:r>
        <w:rPr>
          <w:rFonts w:ascii="Calibri" w:hAnsi="Calibri" w:cs="Calibri"/>
          <w:color w:val="000000" w:themeColor="text1"/>
        </w:rPr>
        <w:t xml:space="preserve">1 x </w:t>
      </w:r>
      <w:r w:rsidR="00FE29AA" w:rsidRPr="00592AAA">
        <w:rPr>
          <w:rFonts w:ascii="Calibri" w:hAnsi="Calibri" w:cs="Calibri"/>
          <w:color w:val="000000" w:themeColor="text1"/>
        </w:rPr>
        <w:t>10</w:t>
      </w:r>
      <w:r w:rsidR="00FE29AA" w:rsidRPr="00592AAA">
        <w:rPr>
          <w:rFonts w:ascii="Calibri" w:hAnsi="Calibri" w:cs="Calibri"/>
          <w:color w:val="000000" w:themeColor="text1"/>
          <w:vertAlign w:val="superscript"/>
        </w:rPr>
        <w:t>8</w:t>
      </w:r>
      <w:r w:rsidR="00FE29AA" w:rsidRPr="00592AAA">
        <w:rPr>
          <w:rFonts w:ascii="Calibri" w:hAnsi="Calibri" w:cs="Calibri"/>
          <w:color w:val="000000" w:themeColor="text1"/>
        </w:rPr>
        <w:t xml:space="preserve"> cells</w:t>
      </w:r>
      <w:r>
        <w:rPr>
          <w:rFonts w:ascii="Calibri" w:hAnsi="Calibri" w:cs="Calibri"/>
          <w:color w:val="000000" w:themeColor="text1"/>
        </w:rPr>
        <w:t xml:space="preserve"> are present</w:t>
      </w:r>
      <w:r w:rsidR="00D14286" w:rsidRPr="00592AAA">
        <w:rPr>
          <w:rFonts w:ascii="Calibri" w:hAnsi="Calibri" w:cs="Calibri"/>
          <w:color w:val="000000" w:themeColor="text1"/>
        </w:rPr>
        <w:t>.</w:t>
      </w:r>
      <w:r w:rsidR="009D5176" w:rsidRPr="00592AAA">
        <w:rPr>
          <w:rFonts w:ascii="Calibri" w:hAnsi="Calibri" w:cs="Calibri"/>
          <w:color w:val="000000" w:themeColor="text1"/>
        </w:rPr>
        <w:t xml:space="preserve"> </w:t>
      </w:r>
    </w:p>
    <w:p w14:paraId="57019871" w14:textId="77777777" w:rsidR="00384F53" w:rsidRPr="00A70BA8" w:rsidRDefault="00384F53" w:rsidP="003A5A07">
      <w:pPr>
        <w:pStyle w:val="ListParagraph"/>
        <w:ind w:left="0"/>
        <w:jc w:val="both"/>
        <w:rPr>
          <w:rFonts w:ascii="Calibri" w:hAnsi="Calibri" w:cs="Calibri"/>
          <w:color w:val="000000" w:themeColor="text1"/>
          <w:highlight w:val="yellow"/>
        </w:rPr>
      </w:pPr>
    </w:p>
    <w:p w14:paraId="3C93BA30" w14:textId="4D4F135A" w:rsidR="00AA7477" w:rsidRPr="00A70BA8" w:rsidRDefault="00A502CE"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Carefully remove the </w:t>
      </w:r>
      <w:r w:rsidR="00BA5BDE" w:rsidRPr="00A70BA8">
        <w:rPr>
          <w:rFonts w:ascii="Calibri" w:hAnsi="Calibri" w:cs="Calibri"/>
          <w:color w:val="000000" w:themeColor="text1"/>
          <w:highlight w:val="yellow"/>
        </w:rPr>
        <w:t>supernatant</w:t>
      </w:r>
      <w:r w:rsidR="00592AAA">
        <w:rPr>
          <w:rFonts w:ascii="Calibri" w:hAnsi="Calibri" w:cs="Calibri"/>
          <w:color w:val="000000" w:themeColor="text1"/>
          <w:highlight w:val="yellow"/>
        </w:rPr>
        <w:t xml:space="preserve">, </w:t>
      </w:r>
      <w:r w:rsidR="00AA7477" w:rsidRPr="00A70BA8">
        <w:rPr>
          <w:rFonts w:ascii="Calibri" w:hAnsi="Calibri" w:cs="Calibri"/>
          <w:color w:val="000000" w:themeColor="text1"/>
          <w:highlight w:val="yellow"/>
        </w:rPr>
        <w:t>resuspend</w:t>
      </w:r>
      <w:r w:rsidRPr="00A70BA8">
        <w:rPr>
          <w:rFonts w:ascii="Calibri" w:hAnsi="Calibri" w:cs="Calibri"/>
          <w:color w:val="000000" w:themeColor="text1"/>
          <w:highlight w:val="yellow"/>
        </w:rPr>
        <w:t xml:space="preserve"> </w:t>
      </w:r>
      <w:r w:rsidR="00592AAA">
        <w:rPr>
          <w:rFonts w:ascii="Calibri" w:hAnsi="Calibri" w:cs="Calibri"/>
          <w:color w:val="000000" w:themeColor="text1"/>
          <w:highlight w:val="yellow"/>
        </w:rPr>
        <w:t xml:space="preserve">the </w:t>
      </w:r>
      <w:r w:rsidR="00BA5BDE" w:rsidRPr="00A70BA8">
        <w:rPr>
          <w:rFonts w:ascii="Calibri" w:hAnsi="Calibri" w:cs="Calibri"/>
          <w:color w:val="000000" w:themeColor="text1"/>
          <w:highlight w:val="yellow"/>
        </w:rPr>
        <w:t>pellet</w:t>
      </w:r>
      <w:r w:rsidR="00BA5BDE" w:rsidRPr="00A70BA8" w:rsidDel="00A502CE">
        <w:rPr>
          <w:rFonts w:ascii="Calibri" w:hAnsi="Calibri" w:cs="Calibri"/>
          <w:color w:val="000000" w:themeColor="text1"/>
          <w:highlight w:val="yellow"/>
        </w:rPr>
        <w:t xml:space="preserve"> </w:t>
      </w:r>
      <w:r w:rsidR="00BA5BDE" w:rsidRPr="00A70BA8">
        <w:rPr>
          <w:rFonts w:ascii="Calibri" w:hAnsi="Calibri" w:cs="Calibri"/>
          <w:color w:val="000000" w:themeColor="text1"/>
          <w:highlight w:val="yellow"/>
        </w:rPr>
        <w:t>in</w:t>
      </w:r>
      <w:r w:rsidR="00AA7477" w:rsidRPr="00A70BA8">
        <w:rPr>
          <w:rFonts w:ascii="Calibri" w:hAnsi="Calibri" w:cs="Calibri"/>
          <w:color w:val="000000" w:themeColor="text1"/>
          <w:highlight w:val="yellow"/>
        </w:rPr>
        <w:t xml:space="preserve"> 500</w:t>
      </w:r>
      <w:r w:rsidR="00396509" w:rsidRPr="00A70BA8">
        <w:rPr>
          <w:rFonts w:ascii="Calibri" w:hAnsi="Calibri" w:cs="Calibri"/>
          <w:color w:val="000000" w:themeColor="text1"/>
          <w:highlight w:val="yellow"/>
        </w:rPr>
        <w:t xml:space="preserve"> </w:t>
      </w:r>
      <w:r w:rsidR="00A70BA8">
        <w:rPr>
          <w:rFonts w:ascii="Calibri" w:hAnsi="Calibri" w:cs="Calibri"/>
          <w:color w:val="000000" w:themeColor="text1"/>
          <w:highlight w:val="yellow"/>
        </w:rPr>
        <w:t>µL</w:t>
      </w:r>
      <w:r w:rsidRPr="00A70BA8">
        <w:rPr>
          <w:rFonts w:ascii="Calibri" w:hAnsi="Calibri" w:cs="Calibri"/>
          <w:color w:val="000000" w:themeColor="text1"/>
          <w:highlight w:val="yellow"/>
        </w:rPr>
        <w:t xml:space="preserve"> </w:t>
      </w:r>
      <w:r w:rsidR="00AA7477" w:rsidRPr="00A70BA8">
        <w:rPr>
          <w:rFonts w:ascii="Calibri" w:hAnsi="Calibri" w:cs="Calibri"/>
          <w:color w:val="000000" w:themeColor="text1"/>
          <w:highlight w:val="yellow"/>
        </w:rPr>
        <w:t>of buffer</w:t>
      </w:r>
      <w:r w:rsidR="00CD154D" w:rsidRPr="00A70BA8">
        <w:rPr>
          <w:rFonts w:ascii="Calibri" w:hAnsi="Calibri" w:cs="Calibri"/>
          <w:color w:val="000000" w:themeColor="text1"/>
          <w:highlight w:val="yellow"/>
        </w:rPr>
        <w:t xml:space="preserve"> </w:t>
      </w:r>
      <w:r w:rsidR="00EF6872" w:rsidRPr="00A70BA8">
        <w:rPr>
          <w:rFonts w:ascii="Calibri" w:hAnsi="Calibri" w:cs="Calibri"/>
          <w:color w:val="000000" w:themeColor="text1"/>
          <w:highlight w:val="yellow"/>
        </w:rPr>
        <w:t>and</w:t>
      </w:r>
      <w:r w:rsidR="00AA7477" w:rsidRPr="00A70BA8">
        <w:rPr>
          <w:rFonts w:ascii="Calibri" w:hAnsi="Calibri" w:cs="Calibri"/>
          <w:color w:val="000000" w:themeColor="text1"/>
          <w:highlight w:val="yellow"/>
        </w:rPr>
        <w:t xml:space="preserve"> proceed with </w:t>
      </w:r>
      <w:r w:rsidR="00592AAA">
        <w:rPr>
          <w:rFonts w:ascii="Calibri" w:hAnsi="Calibri" w:cs="Calibri"/>
          <w:color w:val="000000" w:themeColor="text1"/>
          <w:highlight w:val="yellow"/>
        </w:rPr>
        <w:t xml:space="preserve">the </w:t>
      </w:r>
      <w:r w:rsidR="00AA7477" w:rsidRPr="00A70BA8">
        <w:rPr>
          <w:rFonts w:ascii="Calibri" w:hAnsi="Calibri" w:cs="Calibri"/>
          <w:color w:val="000000" w:themeColor="text1"/>
          <w:highlight w:val="yellow"/>
        </w:rPr>
        <w:t xml:space="preserve">magnetic </w:t>
      </w:r>
      <w:r w:rsidR="00C51876" w:rsidRPr="00A70BA8">
        <w:rPr>
          <w:rFonts w:ascii="Calibri" w:hAnsi="Calibri" w:cs="Calibri"/>
          <w:color w:val="000000" w:themeColor="text1"/>
          <w:highlight w:val="yellow"/>
        </w:rPr>
        <w:t>separation step to enrich HSPC</w:t>
      </w:r>
      <w:r w:rsidR="00FC0EEA" w:rsidRPr="00A70BA8">
        <w:rPr>
          <w:rFonts w:ascii="Calibri" w:hAnsi="Calibri" w:cs="Calibri"/>
          <w:color w:val="000000" w:themeColor="text1"/>
          <w:highlight w:val="yellow"/>
        </w:rPr>
        <w:t>.</w:t>
      </w:r>
    </w:p>
    <w:p w14:paraId="18B5BF98" w14:textId="77777777" w:rsidR="00C66B47" w:rsidRPr="00A70BA8" w:rsidRDefault="00C66B47" w:rsidP="003A5A07">
      <w:pPr>
        <w:pStyle w:val="ListParagraph"/>
        <w:ind w:left="0"/>
        <w:jc w:val="both"/>
        <w:rPr>
          <w:rFonts w:ascii="Calibri" w:hAnsi="Calibri" w:cs="Calibri"/>
          <w:color w:val="000000" w:themeColor="text1"/>
          <w:highlight w:val="yellow"/>
        </w:rPr>
      </w:pPr>
    </w:p>
    <w:p w14:paraId="3DAB9842" w14:textId="64BFA61C" w:rsidR="00250472" w:rsidRPr="00A70BA8" w:rsidRDefault="00FA6D12"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Place </w:t>
      </w:r>
      <w:r w:rsidR="00C5265E" w:rsidRPr="00A70BA8">
        <w:rPr>
          <w:rFonts w:ascii="Calibri" w:hAnsi="Calibri" w:cs="Calibri"/>
          <w:color w:val="000000" w:themeColor="text1"/>
          <w:highlight w:val="yellow"/>
        </w:rPr>
        <w:t xml:space="preserve">positive selection </w:t>
      </w:r>
      <w:r w:rsidR="00FC0EEA" w:rsidRPr="00A70BA8">
        <w:rPr>
          <w:rFonts w:ascii="Calibri" w:hAnsi="Calibri" w:cs="Calibri"/>
          <w:color w:val="000000" w:themeColor="text1"/>
          <w:highlight w:val="yellow"/>
        </w:rPr>
        <w:t>LS column</w:t>
      </w:r>
      <w:r w:rsidR="00592AAA">
        <w:rPr>
          <w:rFonts w:ascii="Calibri" w:hAnsi="Calibri" w:cs="Calibri"/>
          <w:color w:val="000000" w:themeColor="text1"/>
          <w:highlight w:val="yellow"/>
        </w:rPr>
        <w:t xml:space="preserve"> (see the </w:t>
      </w:r>
      <w:r w:rsidR="00592AAA" w:rsidRPr="00592AAA">
        <w:rPr>
          <w:rFonts w:ascii="Calibri" w:hAnsi="Calibri" w:cs="Calibri"/>
          <w:b/>
          <w:color w:val="000000" w:themeColor="text1"/>
          <w:highlight w:val="yellow"/>
        </w:rPr>
        <w:t>Table of Materials</w:t>
      </w:r>
      <w:r w:rsidR="00592AAA">
        <w:rPr>
          <w:rFonts w:ascii="Calibri" w:hAnsi="Calibri" w:cs="Calibri"/>
          <w:color w:val="000000" w:themeColor="text1"/>
          <w:highlight w:val="yellow"/>
        </w:rPr>
        <w:t>)</w:t>
      </w:r>
      <w:r w:rsidR="00F61576" w:rsidRPr="00A70BA8">
        <w:rPr>
          <w:rFonts w:ascii="Calibri" w:hAnsi="Calibri" w:cs="Calibri"/>
          <w:color w:val="000000" w:themeColor="text1"/>
          <w:highlight w:val="yellow"/>
        </w:rPr>
        <w:t xml:space="preserve"> </w:t>
      </w:r>
      <w:r w:rsidR="00C5265E" w:rsidRPr="00A70BA8">
        <w:rPr>
          <w:rFonts w:ascii="Calibri" w:hAnsi="Calibri" w:cs="Calibri"/>
          <w:color w:val="000000" w:themeColor="text1"/>
          <w:highlight w:val="yellow"/>
        </w:rPr>
        <w:t>in the magnetic</w:t>
      </w:r>
      <w:r w:rsidR="00991392" w:rsidRPr="00A70BA8">
        <w:rPr>
          <w:rFonts w:ascii="Calibri" w:hAnsi="Calibri" w:cs="Calibri"/>
          <w:color w:val="000000" w:themeColor="text1"/>
          <w:highlight w:val="yellow"/>
        </w:rPr>
        <w:t>-</w:t>
      </w:r>
      <w:r w:rsidR="00A378F1" w:rsidRPr="00A70BA8">
        <w:rPr>
          <w:rFonts w:ascii="Calibri" w:hAnsi="Calibri" w:cs="Calibri"/>
          <w:color w:val="000000" w:themeColor="text1"/>
          <w:highlight w:val="yellow"/>
        </w:rPr>
        <w:t>activated cell sorting</w:t>
      </w:r>
      <w:r w:rsidR="00C5265E" w:rsidRPr="00A70BA8">
        <w:rPr>
          <w:rFonts w:ascii="Calibri" w:hAnsi="Calibri" w:cs="Calibri"/>
          <w:color w:val="000000" w:themeColor="text1"/>
          <w:highlight w:val="yellow"/>
        </w:rPr>
        <w:t xml:space="preserve"> field </w:t>
      </w:r>
      <w:r w:rsidR="00250472" w:rsidRPr="00A70BA8">
        <w:rPr>
          <w:rFonts w:ascii="Calibri" w:hAnsi="Calibri" w:cs="Calibri"/>
          <w:color w:val="000000" w:themeColor="text1"/>
          <w:highlight w:val="yellow"/>
        </w:rPr>
        <w:t>and pass through with</w:t>
      </w:r>
      <w:r w:rsidR="00FC0EEA" w:rsidRPr="00A70BA8">
        <w:rPr>
          <w:rFonts w:ascii="Calibri" w:hAnsi="Calibri" w:cs="Calibri"/>
          <w:color w:val="000000" w:themeColor="text1"/>
          <w:highlight w:val="yellow"/>
        </w:rPr>
        <w:t xml:space="preserve"> 3</w:t>
      </w:r>
      <w:r w:rsidR="00396509" w:rsidRPr="00A70BA8">
        <w:rPr>
          <w:rFonts w:ascii="Calibri" w:hAnsi="Calibri" w:cs="Calibri"/>
          <w:color w:val="000000" w:themeColor="text1"/>
          <w:highlight w:val="yellow"/>
        </w:rPr>
        <w:t xml:space="preserve"> </w:t>
      </w:r>
      <w:r w:rsidR="00CD10DD" w:rsidRPr="00A70BA8">
        <w:rPr>
          <w:rFonts w:ascii="Calibri" w:hAnsi="Calibri" w:cs="Calibri"/>
          <w:color w:val="000000" w:themeColor="text1"/>
          <w:highlight w:val="yellow"/>
        </w:rPr>
        <w:t xml:space="preserve">mL </w:t>
      </w:r>
      <w:r w:rsidR="00FC0EEA" w:rsidRPr="00A70BA8">
        <w:rPr>
          <w:rFonts w:ascii="Calibri" w:hAnsi="Calibri" w:cs="Calibri"/>
          <w:color w:val="000000" w:themeColor="text1"/>
          <w:highlight w:val="yellow"/>
        </w:rPr>
        <w:t>of buffer</w:t>
      </w:r>
      <w:r w:rsidR="00F61576" w:rsidRPr="00A70BA8">
        <w:rPr>
          <w:rFonts w:ascii="Calibri" w:hAnsi="Calibri" w:cs="Calibri"/>
          <w:color w:val="000000" w:themeColor="text1"/>
          <w:highlight w:val="yellow"/>
        </w:rPr>
        <w:t>.</w:t>
      </w:r>
      <w:r w:rsidR="00A70BA8">
        <w:rPr>
          <w:rFonts w:ascii="Calibri" w:hAnsi="Calibri" w:cs="Calibri"/>
          <w:color w:val="000000" w:themeColor="text1"/>
          <w:highlight w:val="yellow"/>
        </w:rPr>
        <w:t xml:space="preserve"> </w:t>
      </w:r>
    </w:p>
    <w:p w14:paraId="1A958C33" w14:textId="47395CBD" w:rsidR="00C66B47" w:rsidRPr="00A70BA8" w:rsidRDefault="00C66B47" w:rsidP="003A5A07">
      <w:pPr>
        <w:pStyle w:val="ListParagraph"/>
        <w:ind w:left="0"/>
        <w:jc w:val="both"/>
        <w:rPr>
          <w:rFonts w:ascii="Calibri" w:hAnsi="Calibri" w:cs="Calibri"/>
          <w:color w:val="000000" w:themeColor="text1"/>
          <w:highlight w:val="yellow"/>
        </w:rPr>
      </w:pPr>
    </w:p>
    <w:p w14:paraId="30EBA944" w14:textId="749A2907" w:rsidR="00F61576" w:rsidRPr="00A70BA8" w:rsidRDefault="00FA6D12"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Load </w:t>
      </w:r>
      <w:r w:rsidR="00592AAA">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 xml:space="preserve">sample </w:t>
      </w:r>
      <w:r w:rsidR="00FC0EEA" w:rsidRPr="00A70BA8">
        <w:rPr>
          <w:rFonts w:ascii="Calibri" w:hAnsi="Calibri" w:cs="Calibri"/>
          <w:color w:val="000000" w:themeColor="text1"/>
          <w:highlight w:val="yellow"/>
        </w:rPr>
        <w:t xml:space="preserve">to the </w:t>
      </w:r>
      <w:commentRangeStart w:id="10"/>
      <w:commentRangeStart w:id="11"/>
      <w:r w:rsidR="00FC0EEA" w:rsidRPr="00A70BA8">
        <w:rPr>
          <w:rFonts w:ascii="Calibri" w:hAnsi="Calibri" w:cs="Calibri"/>
          <w:color w:val="000000" w:themeColor="text1"/>
          <w:highlight w:val="yellow"/>
        </w:rPr>
        <w:t>LS</w:t>
      </w:r>
      <w:commentRangeEnd w:id="10"/>
      <w:r w:rsidR="00592AAA">
        <w:rPr>
          <w:rStyle w:val="CommentReference"/>
        </w:rPr>
        <w:commentReference w:id="10"/>
      </w:r>
      <w:commentRangeEnd w:id="11"/>
      <w:r w:rsidR="00DD27C7">
        <w:rPr>
          <w:rStyle w:val="CommentReference"/>
        </w:rPr>
        <w:commentReference w:id="11"/>
      </w:r>
      <w:r w:rsidR="00FC0EEA" w:rsidRPr="00A70BA8">
        <w:rPr>
          <w:rFonts w:ascii="Calibri" w:hAnsi="Calibri" w:cs="Calibri"/>
          <w:color w:val="000000" w:themeColor="text1"/>
          <w:highlight w:val="yellow"/>
        </w:rPr>
        <w:t xml:space="preserve"> column </w:t>
      </w:r>
      <w:r w:rsidR="00DD27C7" w:rsidRPr="008F5F6A">
        <w:rPr>
          <w:rFonts w:ascii="Calibri" w:hAnsi="Calibri" w:cs="Calibri"/>
          <w:color w:val="FF0000"/>
          <w:highlight w:val="yellow"/>
        </w:rPr>
        <w:t xml:space="preserve">that can entrap microbeads bound to human CD34+ in samples </w:t>
      </w:r>
      <w:r w:rsidR="00FC0EEA" w:rsidRPr="00A70BA8">
        <w:rPr>
          <w:rFonts w:ascii="Calibri" w:hAnsi="Calibri" w:cs="Calibri"/>
          <w:color w:val="000000" w:themeColor="text1"/>
          <w:highlight w:val="yellow"/>
        </w:rPr>
        <w:t>and allow to flow</w:t>
      </w:r>
      <w:r w:rsidR="00F61576" w:rsidRPr="00A70BA8">
        <w:rPr>
          <w:rFonts w:ascii="Calibri" w:hAnsi="Calibri" w:cs="Calibri"/>
          <w:color w:val="000000" w:themeColor="text1"/>
          <w:highlight w:val="yellow"/>
        </w:rPr>
        <w:t xml:space="preserve"> under the influence of gravity</w:t>
      </w:r>
      <w:r w:rsidR="00FC0EEA" w:rsidRPr="00A70BA8">
        <w:rPr>
          <w:rFonts w:ascii="Calibri" w:hAnsi="Calibri" w:cs="Calibri"/>
          <w:color w:val="000000" w:themeColor="text1"/>
          <w:highlight w:val="yellow"/>
        </w:rPr>
        <w:t xml:space="preserve"> in</w:t>
      </w:r>
      <w:r w:rsidR="00592AAA">
        <w:rPr>
          <w:rFonts w:ascii="Calibri" w:hAnsi="Calibri" w:cs="Calibri"/>
          <w:color w:val="000000" w:themeColor="text1"/>
          <w:highlight w:val="yellow"/>
        </w:rPr>
        <w:t>to the</w:t>
      </w:r>
      <w:r w:rsidR="00FC0EEA" w:rsidRPr="00A70BA8">
        <w:rPr>
          <w:rFonts w:ascii="Calibri" w:hAnsi="Calibri" w:cs="Calibri"/>
          <w:color w:val="000000" w:themeColor="text1"/>
          <w:highlight w:val="yellow"/>
        </w:rPr>
        <w:t xml:space="preserve"> collection</w:t>
      </w:r>
      <w:r w:rsidR="00F61576" w:rsidRPr="00A70BA8">
        <w:rPr>
          <w:rFonts w:ascii="Calibri" w:hAnsi="Calibri" w:cs="Calibri"/>
          <w:color w:val="000000" w:themeColor="text1"/>
          <w:highlight w:val="yellow"/>
        </w:rPr>
        <w:t xml:space="preserve"> tube.</w:t>
      </w:r>
    </w:p>
    <w:p w14:paraId="73EFDD7D" w14:textId="77777777" w:rsidR="00C66B47" w:rsidRPr="00A70BA8" w:rsidRDefault="00C66B47" w:rsidP="003A5A07">
      <w:pPr>
        <w:pStyle w:val="ListParagraph"/>
        <w:ind w:left="0"/>
        <w:jc w:val="both"/>
        <w:rPr>
          <w:rFonts w:ascii="Calibri" w:hAnsi="Calibri" w:cs="Calibri"/>
          <w:color w:val="000000" w:themeColor="text1"/>
          <w:highlight w:val="yellow"/>
        </w:rPr>
      </w:pPr>
    </w:p>
    <w:p w14:paraId="13CF5FC3" w14:textId="18B8100F" w:rsidR="00833807" w:rsidRPr="00A70BA8" w:rsidRDefault="00C0428F"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Wash the column </w:t>
      </w:r>
      <w:r w:rsidR="00C11BAE" w:rsidRPr="00A70BA8">
        <w:rPr>
          <w:rFonts w:ascii="Calibri" w:hAnsi="Calibri" w:cs="Calibri"/>
          <w:color w:val="000000" w:themeColor="text1"/>
          <w:highlight w:val="yellow"/>
        </w:rPr>
        <w:t xml:space="preserve">with buffer </w:t>
      </w:r>
      <w:r w:rsidR="00592AAA">
        <w:rPr>
          <w:rFonts w:ascii="Calibri" w:hAnsi="Calibri" w:cs="Calibri"/>
          <w:color w:val="000000" w:themeColor="text1"/>
          <w:highlight w:val="yellow"/>
        </w:rPr>
        <w:t>3x</w:t>
      </w:r>
      <w:r w:rsidR="00C11BAE" w:rsidRPr="00A70BA8">
        <w:rPr>
          <w:rFonts w:ascii="Calibri" w:hAnsi="Calibri" w:cs="Calibri"/>
          <w:color w:val="000000" w:themeColor="text1"/>
          <w:highlight w:val="yellow"/>
        </w:rPr>
        <w:t xml:space="preserve"> and </w:t>
      </w:r>
      <w:r w:rsidRPr="00A70BA8">
        <w:rPr>
          <w:rFonts w:ascii="Calibri" w:hAnsi="Calibri" w:cs="Calibri"/>
          <w:color w:val="000000" w:themeColor="text1"/>
          <w:highlight w:val="yellow"/>
        </w:rPr>
        <w:t xml:space="preserve">collect </w:t>
      </w:r>
      <w:r w:rsidR="00592AAA">
        <w:rPr>
          <w:rFonts w:ascii="Calibri" w:hAnsi="Calibri" w:cs="Calibri"/>
          <w:color w:val="000000" w:themeColor="text1"/>
          <w:highlight w:val="yellow"/>
        </w:rPr>
        <w:t xml:space="preserve">the </w:t>
      </w:r>
      <w:r w:rsidR="00C11BAE" w:rsidRPr="00A70BA8">
        <w:rPr>
          <w:rFonts w:ascii="Calibri" w:hAnsi="Calibri" w:cs="Calibri"/>
          <w:color w:val="000000" w:themeColor="text1"/>
          <w:highlight w:val="yellow"/>
        </w:rPr>
        <w:t xml:space="preserve">elute in the same collection tube </w:t>
      </w:r>
      <w:r w:rsidR="00132977" w:rsidRPr="00A70BA8">
        <w:rPr>
          <w:rFonts w:ascii="Calibri" w:hAnsi="Calibri" w:cs="Calibri"/>
          <w:color w:val="000000" w:themeColor="text1"/>
          <w:highlight w:val="yellow"/>
        </w:rPr>
        <w:t>of</w:t>
      </w:r>
      <w:r w:rsidR="00C11BAE" w:rsidRPr="00A70BA8">
        <w:rPr>
          <w:rFonts w:ascii="Calibri" w:hAnsi="Calibri" w:cs="Calibri"/>
          <w:color w:val="000000" w:themeColor="text1"/>
          <w:highlight w:val="yellow"/>
        </w:rPr>
        <w:t xml:space="preserve"> CD34</w:t>
      </w:r>
      <w:r w:rsidR="00C11BAE" w:rsidRPr="00A70BA8">
        <w:rPr>
          <w:rFonts w:ascii="Calibri" w:hAnsi="Calibri" w:cs="Calibri"/>
          <w:color w:val="000000" w:themeColor="text1"/>
          <w:highlight w:val="yellow"/>
          <w:vertAlign w:val="superscript"/>
        </w:rPr>
        <w:t>-</w:t>
      </w:r>
      <w:r w:rsidR="00C11BAE" w:rsidRPr="00A70BA8">
        <w:rPr>
          <w:rFonts w:ascii="Calibri" w:hAnsi="Calibri" w:cs="Calibri"/>
          <w:color w:val="000000" w:themeColor="text1"/>
          <w:highlight w:val="yellow"/>
        </w:rPr>
        <w:t xml:space="preserve"> fraction of cells. </w:t>
      </w:r>
    </w:p>
    <w:p w14:paraId="052C3608" w14:textId="77777777" w:rsidR="00C66B47" w:rsidRPr="00A70BA8" w:rsidRDefault="00C66B47" w:rsidP="003A5A07">
      <w:pPr>
        <w:pStyle w:val="ListParagraph"/>
        <w:ind w:left="0"/>
        <w:jc w:val="both"/>
        <w:rPr>
          <w:rFonts w:ascii="Calibri" w:hAnsi="Calibri" w:cs="Calibri"/>
          <w:color w:val="000000" w:themeColor="text1"/>
          <w:highlight w:val="yellow"/>
        </w:rPr>
      </w:pPr>
    </w:p>
    <w:p w14:paraId="6FAAE769" w14:textId="520192D4" w:rsidR="000B1D97" w:rsidRPr="00A70BA8" w:rsidRDefault="000B1D97"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Plunge the column </w:t>
      </w:r>
      <w:r w:rsidR="00132977" w:rsidRPr="00A70BA8">
        <w:rPr>
          <w:rFonts w:ascii="Calibri" w:hAnsi="Calibri" w:cs="Calibri"/>
          <w:color w:val="000000" w:themeColor="text1"/>
          <w:highlight w:val="yellow"/>
        </w:rPr>
        <w:t xml:space="preserve">with </w:t>
      </w:r>
      <w:r w:rsidR="00325552" w:rsidRPr="00A70BA8">
        <w:rPr>
          <w:rFonts w:ascii="Calibri" w:hAnsi="Calibri" w:cs="Calibri"/>
          <w:color w:val="000000" w:themeColor="text1"/>
          <w:highlight w:val="yellow"/>
        </w:rPr>
        <w:t xml:space="preserve">5 mL </w:t>
      </w:r>
      <w:r w:rsidR="00132977" w:rsidRPr="00A70BA8">
        <w:rPr>
          <w:rFonts w:ascii="Calibri" w:hAnsi="Calibri" w:cs="Calibri"/>
          <w:color w:val="000000" w:themeColor="text1"/>
          <w:highlight w:val="yellow"/>
        </w:rPr>
        <w:t xml:space="preserve">of buffer </w:t>
      </w:r>
      <w:r w:rsidRPr="00A70BA8">
        <w:rPr>
          <w:rFonts w:ascii="Calibri" w:hAnsi="Calibri" w:cs="Calibri"/>
          <w:color w:val="000000" w:themeColor="text1"/>
          <w:highlight w:val="yellow"/>
        </w:rPr>
        <w:t>to elute CD34</w:t>
      </w:r>
      <w:r w:rsidRPr="00A70BA8">
        <w:rPr>
          <w:rFonts w:ascii="Calibri" w:hAnsi="Calibri" w:cs="Calibri"/>
          <w:color w:val="000000" w:themeColor="text1"/>
          <w:highlight w:val="yellow"/>
          <w:vertAlign w:val="superscript"/>
        </w:rPr>
        <w:t>+</w:t>
      </w:r>
      <w:r w:rsidRPr="00A70BA8">
        <w:rPr>
          <w:rFonts w:ascii="Calibri" w:hAnsi="Calibri" w:cs="Calibri"/>
          <w:color w:val="000000" w:themeColor="text1"/>
          <w:highlight w:val="yellow"/>
        </w:rPr>
        <w:t xml:space="preserve"> cells in</w:t>
      </w:r>
      <w:r w:rsidR="00592AAA">
        <w:rPr>
          <w:rFonts w:ascii="Calibri" w:hAnsi="Calibri" w:cs="Calibri"/>
          <w:color w:val="000000" w:themeColor="text1"/>
          <w:highlight w:val="yellow"/>
        </w:rPr>
        <w:t>to</w:t>
      </w:r>
      <w:r w:rsidR="00132977" w:rsidRPr="00A70BA8">
        <w:rPr>
          <w:rFonts w:ascii="Calibri" w:hAnsi="Calibri" w:cs="Calibri"/>
          <w:color w:val="000000" w:themeColor="text1"/>
          <w:highlight w:val="yellow"/>
        </w:rPr>
        <w:t xml:space="preserve"> a new collection tube. </w:t>
      </w:r>
      <w:r w:rsidRPr="00A70BA8">
        <w:rPr>
          <w:rFonts w:ascii="Calibri" w:hAnsi="Calibri" w:cs="Calibri"/>
          <w:color w:val="000000" w:themeColor="text1"/>
          <w:highlight w:val="yellow"/>
        </w:rPr>
        <w:t xml:space="preserve">Repeat the procedure to achieve purity </w:t>
      </w:r>
      <w:r w:rsidR="00592AAA">
        <w:rPr>
          <w:rFonts w:ascii="Calibri" w:hAnsi="Calibri" w:cs="Calibri"/>
          <w:color w:val="000000" w:themeColor="text1"/>
          <w:highlight w:val="yellow"/>
        </w:rPr>
        <w:t>&gt;</w:t>
      </w:r>
      <w:r w:rsidRPr="00A70BA8">
        <w:rPr>
          <w:rFonts w:ascii="Calibri" w:hAnsi="Calibri" w:cs="Calibri"/>
          <w:color w:val="000000" w:themeColor="text1"/>
          <w:highlight w:val="yellow"/>
        </w:rPr>
        <w:t>90%.</w:t>
      </w:r>
    </w:p>
    <w:p w14:paraId="6E72EC8B" w14:textId="77777777" w:rsidR="00C66B47" w:rsidRPr="00A70BA8" w:rsidRDefault="00C66B47" w:rsidP="003A5A07">
      <w:pPr>
        <w:pStyle w:val="ListParagraph"/>
        <w:ind w:left="0"/>
        <w:jc w:val="both"/>
        <w:rPr>
          <w:rFonts w:ascii="Calibri" w:hAnsi="Calibri" w:cs="Calibri"/>
          <w:color w:val="000000" w:themeColor="text1"/>
          <w:highlight w:val="yellow"/>
        </w:rPr>
      </w:pPr>
    </w:p>
    <w:p w14:paraId="08B4DC7C" w14:textId="2449BDB8" w:rsidR="007419B8" w:rsidRPr="00A70BA8" w:rsidRDefault="00132977" w:rsidP="003A5A07">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 </w:t>
      </w:r>
      <w:r w:rsidR="004B1761" w:rsidRPr="00A70BA8">
        <w:rPr>
          <w:rFonts w:ascii="Calibri" w:hAnsi="Calibri" w:cs="Calibri"/>
          <w:color w:val="000000" w:themeColor="text1"/>
          <w:highlight w:val="yellow"/>
        </w:rPr>
        <w:t>Count</w:t>
      </w:r>
      <w:r w:rsidR="00B54FED" w:rsidRPr="00A70BA8">
        <w:rPr>
          <w:rFonts w:ascii="Calibri" w:hAnsi="Calibri" w:cs="Calibri"/>
          <w:color w:val="000000" w:themeColor="text1"/>
          <w:highlight w:val="yellow"/>
        </w:rPr>
        <w:t xml:space="preserve"> eluted CD34</w:t>
      </w:r>
      <w:r w:rsidR="00B54FED" w:rsidRPr="00A70BA8">
        <w:rPr>
          <w:rFonts w:ascii="Calibri" w:hAnsi="Calibri" w:cs="Calibri"/>
          <w:color w:val="000000" w:themeColor="text1"/>
          <w:highlight w:val="yellow"/>
          <w:vertAlign w:val="superscript"/>
        </w:rPr>
        <w:t>+</w:t>
      </w:r>
      <w:r w:rsidR="00B54FED" w:rsidRPr="00A70BA8">
        <w:rPr>
          <w:rFonts w:ascii="Calibri" w:hAnsi="Calibri" w:cs="Calibri"/>
          <w:color w:val="000000" w:themeColor="text1"/>
          <w:highlight w:val="yellow"/>
        </w:rPr>
        <w:t xml:space="preserve"> cells</w:t>
      </w:r>
      <w:r w:rsidR="00D521EB" w:rsidRPr="00A70BA8">
        <w:rPr>
          <w:rFonts w:ascii="Calibri" w:hAnsi="Calibri" w:cs="Calibri"/>
          <w:color w:val="000000" w:themeColor="text1"/>
          <w:highlight w:val="yellow"/>
        </w:rPr>
        <w:t xml:space="preserve"> </w:t>
      </w:r>
      <w:r w:rsidR="00665569" w:rsidRPr="00A70BA8">
        <w:rPr>
          <w:rFonts w:ascii="Calibri" w:hAnsi="Calibri" w:cs="Calibri"/>
          <w:color w:val="000000" w:themeColor="text1"/>
          <w:highlight w:val="yellow"/>
        </w:rPr>
        <w:t xml:space="preserve">using </w:t>
      </w:r>
      <w:r w:rsidR="00727211" w:rsidRPr="00A70BA8">
        <w:rPr>
          <w:rFonts w:ascii="Calibri" w:hAnsi="Calibri" w:cs="Calibri"/>
          <w:color w:val="000000" w:themeColor="text1"/>
          <w:highlight w:val="yellow"/>
        </w:rPr>
        <w:t xml:space="preserve">trypan blue dye in </w:t>
      </w:r>
      <w:r w:rsidR="00592AAA">
        <w:rPr>
          <w:rFonts w:ascii="Calibri" w:hAnsi="Calibri" w:cs="Calibri"/>
          <w:color w:val="000000" w:themeColor="text1"/>
          <w:highlight w:val="yellow"/>
        </w:rPr>
        <w:t xml:space="preserve">a </w:t>
      </w:r>
      <w:r w:rsidR="00665569" w:rsidRPr="00A70BA8">
        <w:rPr>
          <w:rFonts w:ascii="Calibri" w:hAnsi="Calibri" w:cs="Calibri"/>
          <w:color w:val="000000" w:themeColor="text1"/>
          <w:highlight w:val="yellow"/>
        </w:rPr>
        <w:t xml:space="preserve">hemocytometer. </w:t>
      </w:r>
      <w:r w:rsidR="007419B8" w:rsidRPr="00A70BA8">
        <w:rPr>
          <w:rFonts w:ascii="Calibri" w:hAnsi="Calibri" w:cs="Calibri"/>
          <w:color w:val="000000" w:themeColor="text1"/>
          <w:highlight w:val="yellow"/>
        </w:rPr>
        <w:t xml:space="preserve">After counting, centrifuge </w:t>
      </w:r>
      <w:r w:rsidR="00592AAA">
        <w:rPr>
          <w:rFonts w:ascii="Calibri" w:hAnsi="Calibri" w:cs="Calibri"/>
          <w:color w:val="000000" w:themeColor="text1"/>
          <w:highlight w:val="yellow"/>
        </w:rPr>
        <w:t xml:space="preserve">the </w:t>
      </w:r>
      <w:r w:rsidR="007419B8" w:rsidRPr="00A70BA8">
        <w:rPr>
          <w:rFonts w:ascii="Calibri" w:hAnsi="Calibri" w:cs="Calibri"/>
          <w:color w:val="000000" w:themeColor="text1"/>
          <w:highlight w:val="yellow"/>
        </w:rPr>
        <w:t>CD34</w:t>
      </w:r>
      <w:r w:rsidR="007419B8" w:rsidRPr="00A70BA8">
        <w:rPr>
          <w:rFonts w:ascii="Calibri" w:hAnsi="Calibri" w:cs="Calibri"/>
          <w:color w:val="000000" w:themeColor="text1"/>
          <w:highlight w:val="yellow"/>
          <w:vertAlign w:val="superscript"/>
        </w:rPr>
        <w:t>+</w:t>
      </w:r>
      <w:r w:rsidR="007419B8" w:rsidRPr="00A70BA8">
        <w:rPr>
          <w:rFonts w:ascii="Calibri" w:hAnsi="Calibri" w:cs="Calibri"/>
          <w:color w:val="000000" w:themeColor="text1"/>
          <w:highlight w:val="yellow"/>
        </w:rPr>
        <w:t xml:space="preserve"> cells at </w:t>
      </w:r>
      <w:r w:rsidR="007419B8" w:rsidRPr="00A70BA8">
        <w:rPr>
          <w:rFonts w:ascii="Calibri" w:hAnsi="Calibri" w:cs="Calibri"/>
          <w:color w:val="FF0000"/>
          <w:highlight w:val="yellow"/>
        </w:rPr>
        <w:t xml:space="preserve">300 x g for 5 min </w:t>
      </w:r>
      <w:r w:rsidR="007419B8" w:rsidRPr="00A70BA8">
        <w:rPr>
          <w:rFonts w:ascii="Calibri" w:hAnsi="Calibri" w:cs="Calibri"/>
          <w:color w:val="000000" w:themeColor="text1"/>
          <w:highlight w:val="yellow"/>
        </w:rPr>
        <w:t xml:space="preserve">and discard the supernatant. </w:t>
      </w:r>
    </w:p>
    <w:p w14:paraId="1D7B2970" w14:textId="77777777" w:rsidR="007419B8" w:rsidRPr="00A70BA8" w:rsidRDefault="007419B8" w:rsidP="003A5A07">
      <w:pPr>
        <w:pStyle w:val="ListParagraph"/>
        <w:ind w:left="0"/>
        <w:jc w:val="both"/>
        <w:rPr>
          <w:rFonts w:ascii="Calibri" w:hAnsi="Calibri" w:cs="Calibri"/>
          <w:color w:val="000000" w:themeColor="text1"/>
          <w:highlight w:val="yellow"/>
        </w:rPr>
      </w:pPr>
    </w:p>
    <w:p w14:paraId="1E4F3515" w14:textId="6D89F4CD" w:rsidR="008B7941" w:rsidRPr="008124B3" w:rsidRDefault="007419B8" w:rsidP="008124B3">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Re-suspend cells in </w:t>
      </w:r>
      <w:r w:rsidR="00592AAA">
        <w:rPr>
          <w:rFonts w:ascii="Calibri" w:hAnsi="Calibri" w:cs="Calibri"/>
          <w:color w:val="000000" w:themeColor="text1"/>
          <w:highlight w:val="yellow"/>
        </w:rPr>
        <w:t xml:space="preserve">a </w:t>
      </w:r>
      <w:commentRangeStart w:id="12"/>
      <w:commentRangeStart w:id="13"/>
      <w:r w:rsidRPr="008124B3">
        <w:rPr>
          <w:rFonts w:ascii="Calibri" w:hAnsi="Calibri" w:cs="Calibri"/>
          <w:strike/>
          <w:color w:val="000000" w:themeColor="text1"/>
          <w:highlight w:val="yellow"/>
        </w:rPr>
        <w:t>small volume (</w:t>
      </w:r>
      <w:r w:rsidRPr="008124B3">
        <w:rPr>
          <w:rFonts w:ascii="Calibri" w:hAnsi="Calibri" w:cs="Calibri"/>
          <w:strike/>
          <w:color w:val="FF0000"/>
          <w:highlight w:val="yellow"/>
        </w:rPr>
        <w:t xml:space="preserve">25 </w:t>
      </w:r>
      <w:r w:rsidR="00592AAA" w:rsidRPr="008124B3">
        <w:rPr>
          <w:rFonts w:ascii="Calibri" w:hAnsi="Calibri" w:cs="Calibri"/>
          <w:strike/>
          <w:color w:val="FF0000"/>
          <w:highlight w:val="yellow"/>
        </w:rPr>
        <w:t>µ</w:t>
      </w:r>
      <w:r w:rsidRPr="008124B3">
        <w:rPr>
          <w:rFonts w:ascii="Calibri" w:hAnsi="Calibri" w:cs="Calibri"/>
          <w:strike/>
          <w:color w:val="FF0000"/>
          <w:highlight w:val="yellow"/>
        </w:rPr>
        <w:t xml:space="preserve">L) </w:t>
      </w:r>
      <w:r w:rsidRPr="008124B3">
        <w:rPr>
          <w:rFonts w:ascii="Calibri" w:hAnsi="Calibri" w:cs="Calibri"/>
          <w:strike/>
          <w:color w:val="000000" w:themeColor="text1"/>
          <w:highlight w:val="yellow"/>
        </w:rPr>
        <w:t>for injection</w:t>
      </w:r>
      <w:r w:rsidR="00592AAA">
        <w:rPr>
          <w:rFonts w:ascii="Calibri" w:hAnsi="Calibri" w:cs="Calibri"/>
          <w:color w:val="000000" w:themeColor="text1"/>
          <w:highlight w:val="yellow"/>
        </w:rPr>
        <w:t xml:space="preserve"> </w:t>
      </w:r>
      <w:commentRangeEnd w:id="12"/>
      <w:r w:rsidR="00592AAA">
        <w:rPr>
          <w:rStyle w:val="CommentReference"/>
        </w:rPr>
        <w:commentReference w:id="12"/>
      </w:r>
      <w:commentRangeEnd w:id="13"/>
      <w:r w:rsidR="008124B3">
        <w:rPr>
          <w:rStyle w:val="CommentReference"/>
        </w:rPr>
        <w:commentReference w:id="13"/>
      </w:r>
      <w:r w:rsidR="008124B3">
        <w:rPr>
          <w:rFonts w:ascii="Calibri" w:hAnsi="Calibri" w:cs="Calibri"/>
          <w:color w:val="000000" w:themeColor="text1"/>
          <w:highlight w:val="yellow"/>
        </w:rPr>
        <w:t xml:space="preserve"> </w:t>
      </w:r>
      <w:r w:rsidR="008124B3" w:rsidRPr="009C40AA">
        <w:rPr>
          <w:rFonts w:ascii="Calibri" w:hAnsi="Calibri" w:cs="Calibri"/>
          <w:color w:val="FF0000"/>
          <w:highlight w:val="yellow"/>
        </w:rPr>
        <w:t xml:space="preserve">25 µL of PBS </w:t>
      </w:r>
      <w:r w:rsidR="008124B3" w:rsidRPr="008F5F6A">
        <w:rPr>
          <w:rFonts w:ascii="Calibri" w:hAnsi="Calibri" w:cs="Calibri"/>
          <w:color w:val="FF0000"/>
          <w:highlight w:val="yellow"/>
        </w:rPr>
        <w:t xml:space="preserve">for injection to immediate use in transplantation </w:t>
      </w:r>
      <w:r w:rsidR="00592AAA">
        <w:rPr>
          <w:rFonts w:ascii="Calibri" w:hAnsi="Calibri" w:cs="Calibri"/>
          <w:color w:val="000000" w:themeColor="text1"/>
          <w:highlight w:val="yellow"/>
        </w:rPr>
        <w:t>or</w:t>
      </w:r>
      <w:r w:rsidR="008124B3">
        <w:rPr>
          <w:rFonts w:ascii="Calibri" w:hAnsi="Calibri" w:cs="Calibri"/>
          <w:color w:val="000000" w:themeColor="text1"/>
          <w:highlight w:val="yellow"/>
        </w:rPr>
        <w:t xml:space="preserve"> cryopreserve at a concentration of </w:t>
      </w:r>
      <w:r w:rsidR="008124B3" w:rsidRPr="008F5F6A">
        <w:rPr>
          <w:rFonts w:ascii="Calibri" w:hAnsi="Calibri" w:cs="Calibri"/>
          <w:color w:val="FF0000"/>
          <w:highlight w:val="yellow"/>
        </w:rPr>
        <w:t xml:space="preserve">1-2 million / mL </w:t>
      </w:r>
      <w:r w:rsidR="008124B3">
        <w:rPr>
          <w:rFonts w:ascii="Calibri" w:hAnsi="Calibri" w:cs="Calibri"/>
          <w:color w:val="000000" w:themeColor="text1"/>
          <w:highlight w:val="yellow"/>
        </w:rPr>
        <w:t xml:space="preserve">in </w:t>
      </w:r>
      <w:commentRangeStart w:id="14"/>
      <w:commentRangeStart w:id="15"/>
      <w:r w:rsidRPr="008124B3">
        <w:rPr>
          <w:rFonts w:ascii="Calibri" w:hAnsi="Calibri" w:cs="Calibri"/>
          <w:color w:val="000000" w:themeColor="text1"/>
          <w:highlight w:val="yellow"/>
        </w:rPr>
        <w:t>freezing medium (</w:t>
      </w:r>
      <w:commentRangeEnd w:id="14"/>
      <w:r w:rsidR="00592AAA">
        <w:rPr>
          <w:rStyle w:val="CommentReference"/>
        </w:rPr>
        <w:commentReference w:id="14"/>
      </w:r>
      <w:commentRangeEnd w:id="15"/>
      <w:r w:rsidR="008124B3">
        <w:rPr>
          <w:rStyle w:val="CommentReference"/>
        </w:rPr>
        <w:commentReference w:id="15"/>
      </w:r>
      <w:r w:rsidR="00861A3A" w:rsidRPr="008124B3">
        <w:rPr>
          <w:rFonts w:ascii="Calibri" w:eastAsiaTheme="majorEastAsia" w:hAnsi="Calibri" w:cs="Calibri"/>
          <w:color w:val="000000" w:themeColor="text1"/>
          <w:highlight w:val="yellow"/>
        </w:rPr>
        <w:t>Ro</w:t>
      </w:r>
      <w:r w:rsidR="008124B3">
        <w:rPr>
          <w:rFonts w:ascii="Calibri" w:eastAsiaTheme="majorEastAsia" w:hAnsi="Calibri" w:cs="Calibri"/>
          <w:color w:val="000000" w:themeColor="text1"/>
          <w:highlight w:val="yellow"/>
        </w:rPr>
        <w:t>s</w:t>
      </w:r>
      <w:r w:rsidR="008124B3" w:rsidRPr="00A70BA8">
        <w:rPr>
          <w:rFonts w:ascii="Calibri" w:eastAsiaTheme="majorEastAsia" w:hAnsi="Calibri" w:cs="Calibri"/>
          <w:color w:val="000000" w:themeColor="text1"/>
          <w:highlight w:val="yellow"/>
        </w:rPr>
        <w:t>well Park Memorial Institute medium</w:t>
      </w:r>
      <w:r w:rsidR="008124B3" w:rsidRPr="00A70BA8">
        <w:rPr>
          <w:rFonts w:ascii="Calibri" w:hAnsi="Calibri" w:cs="Calibri"/>
          <w:color w:val="000000" w:themeColor="text1"/>
          <w:highlight w:val="yellow"/>
        </w:rPr>
        <w:t xml:space="preserve"> (RPMI 1640 medium) + 50% </w:t>
      </w:r>
      <w:r w:rsidR="008124B3">
        <w:rPr>
          <w:rFonts w:ascii="Calibri" w:hAnsi="Calibri" w:cs="Calibri"/>
          <w:color w:val="000000" w:themeColor="text1"/>
          <w:highlight w:val="yellow"/>
        </w:rPr>
        <w:t>f</w:t>
      </w:r>
      <w:r w:rsidR="008124B3" w:rsidRPr="00A70BA8">
        <w:rPr>
          <w:rFonts w:ascii="Calibri" w:hAnsi="Calibri" w:cs="Calibri"/>
          <w:color w:val="000000" w:themeColor="text1"/>
          <w:highlight w:val="yellow"/>
        </w:rPr>
        <w:t xml:space="preserve">etal bovine </w:t>
      </w:r>
      <w:r w:rsidR="008124B3">
        <w:rPr>
          <w:rFonts w:ascii="Calibri" w:hAnsi="Calibri" w:cs="Calibri"/>
          <w:color w:val="000000" w:themeColor="text1"/>
          <w:highlight w:val="yellow"/>
        </w:rPr>
        <w:t>s</w:t>
      </w:r>
      <w:r w:rsidR="008124B3" w:rsidRPr="00A70BA8">
        <w:rPr>
          <w:rFonts w:ascii="Calibri" w:hAnsi="Calibri" w:cs="Calibri"/>
          <w:color w:val="000000" w:themeColor="text1"/>
          <w:highlight w:val="yellow"/>
        </w:rPr>
        <w:t xml:space="preserve">erum + 10% </w:t>
      </w:r>
      <w:r w:rsidR="008124B3">
        <w:rPr>
          <w:rFonts w:ascii="Calibri" w:eastAsiaTheme="majorEastAsia" w:hAnsi="Calibri" w:cs="Calibri"/>
          <w:color w:val="000000" w:themeColor="text1"/>
          <w:highlight w:val="yellow"/>
        </w:rPr>
        <w:t>d</w:t>
      </w:r>
      <w:r w:rsidR="008124B3" w:rsidRPr="00A70BA8">
        <w:rPr>
          <w:rFonts w:ascii="Calibri" w:eastAsiaTheme="majorEastAsia" w:hAnsi="Calibri" w:cs="Calibri"/>
          <w:color w:val="000000" w:themeColor="text1"/>
          <w:highlight w:val="yellow"/>
        </w:rPr>
        <w:t>imethyl sulfoxide</w:t>
      </w:r>
      <w:r w:rsidR="008124B3" w:rsidRPr="00A70BA8">
        <w:rPr>
          <w:rFonts w:ascii="Calibri" w:hAnsi="Calibri" w:cs="Calibri"/>
          <w:color w:val="000000" w:themeColor="text1"/>
          <w:highlight w:val="yellow"/>
        </w:rPr>
        <w:t xml:space="preserve"> (DMSO)) to further use in transplantation. </w:t>
      </w:r>
    </w:p>
    <w:p w14:paraId="26CA4CCC" w14:textId="77777777" w:rsidR="008B7941" w:rsidRPr="00592AAA" w:rsidRDefault="008B7941" w:rsidP="003A5A07">
      <w:pPr>
        <w:pStyle w:val="ListParagraph"/>
        <w:ind w:left="0"/>
        <w:jc w:val="both"/>
        <w:rPr>
          <w:rFonts w:ascii="Calibri" w:hAnsi="Calibri" w:cs="Calibri"/>
          <w:color w:val="000000" w:themeColor="text1"/>
        </w:rPr>
      </w:pPr>
    </w:p>
    <w:p w14:paraId="6F688515" w14:textId="6AFC1E8F" w:rsidR="007419B8" w:rsidRPr="00A70BA8" w:rsidRDefault="00592AAA" w:rsidP="003A5A07">
      <w:pPr>
        <w:pStyle w:val="ListParagraph"/>
        <w:ind w:left="0"/>
        <w:jc w:val="both"/>
        <w:rPr>
          <w:rFonts w:ascii="Calibri" w:hAnsi="Calibri" w:cs="Calibri"/>
          <w:color w:val="000000" w:themeColor="text1"/>
        </w:rPr>
      </w:pPr>
      <w:r w:rsidRPr="00592AAA">
        <w:rPr>
          <w:rFonts w:ascii="Calibri" w:hAnsi="Calibri" w:cs="Calibri"/>
          <w:color w:val="000000" w:themeColor="text1"/>
        </w:rPr>
        <w:t>NOTE:</w:t>
      </w:r>
      <w:r w:rsidR="007419B8" w:rsidRPr="00592AAA">
        <w:rPr>
          <w:rFonts w:ascii="Calibri" w:hAnsi="Calibri" w:cs="Calibri"/>
          <w:color w:val="000000" w:themeColor="text1"/>
        </w:rPr>
        <w:t xml:space="preserve"> Always recount viable cells before us</w:t>
      </w:r>
      <w:r>
        <w:rPr>
          <w:rFonts w:ascii="Calibri" w:hAnsi="Calibri" w:cs="Calibri"/>
          <w:color w:val="000000" w:themeColor="text1"/>
        </w:rPr>
        <w:t>ing</w:t>
      </w:r>
      <w:r w:rsidR="007419B8" w:rsidRPr="00592AAA">
        <w:rPr>
          <w:rFonts w:ascii="Calibri" w:hAnsi="Calibri" w:cs="Calibri"/>
          <w:color w:val="000000" w:themeColor="text1"/>
        </w:rPr>
        <w:t xml:space="preserve"> in transplantation.</w:t>
      </w:r>
    </w:p>
    <w:p w14:paraId="5B8A4F1E" w14:textId="77777777" w:rsidR="00C66B47" w:rsidRPr="00A70BA8" w:rsidRDefault="00C66B47" w:rsidP="003A5A07">
      <w:pPr>
        <w:pStyle w:val="ListParagraph"/>
        <w:ind w:left="0"/>
        <w:jc w:val="both"/>
        <w:rPr>
          <w:rFonts w:ascii="Calibri" w:hAnsi="Calibri" w:cs="Calibri"/>
          <w:color w:val="000000" w:themeColor="text1"/>
        </w:rPr>
      </w:pPr>
    </w:p>
    <w:p w14:paraId="281E5440" w14:textId="276E9AE9" w:rsidR="007A5BDF" w:rsidRPr="00D9353D" w:rsidRDefault="00D521EB" w:rsidP="00D9353D">
      <w:pPr>
        <w:pStyle w:val="ListParagraph"/>
        <w:numPr>
          <w:ilvl w:val="1"/>
          <w:numId w:val="41"/>
        </w:numPr>
        <w:jc w:val="both"/>
        <w:rPr>
          <w:rFonts w:ascii="Calibri" w:hAnsi="Calibri" w:cs="Calibri"/>
          <w:color w:val="000000" w:themeColor="text1"/>
          <w:highlight w:val="yellow"/>
        </w:rPr>
      </w:pPr>
      <w:r w:rsidRPr="00A70BA8">
        <w:rPr>
          <w:rFonts w:ascii="Calibri" w:hAnsi="Calibri" w:cs="Calibri"/>
          <w:color w:val="000000" w:themeColor="text1"/>
          <w:highlight w:val="yellow"/>
        </w:rPr>
        <w:t>To check</w:t>
      </w:r>
      <w:r w:rsidR="00535890" w:rsidRPr="00A70BA8">
        <w:rPr>
          <w:rFonts w:ascii="Calibri" w:hAnsi="Calibri" w:cs="Calibri"/>
          <w:color w:val="000000" w:themeColor="text1"/>
          <w:highlight w:val="yellow"/>
        </w:rPr>
        <w:t xml:space="preserve"> the purity </w:t>
      </w:r>
      <w:r w:rsidR="00915FDD" w:rsidRPr="00A70BA8">
        <w:rPr>
          <w:rFonts w:ascii="Calibri" w:hAnsi="Calibri" w:cs="Calibri"/>
          <w:color w:val="000000" w:themeColor="text1"/>
          <w:highlight w:val="yellow"/>
        </w:rPr>
        <w:t>of CD34</w:t>
      </w:r>
      <w:r w:rsidR="00915FDD" w:rsidRPr="00A70BA8">
        <w:rPr>
          <w:rFonts w:ascii="Calibri" w:hAnsi="Calibri" w:cs="Calibri"/>
          <w:color w:val="000000" w:themeColor="text1"/>
          <w:highlight w:val="yellow"/>
          <w:vertAlign w:val="superscript"/>
        </w:rPr>
        <w:t>+</w:t>
      </w:r>
      <w:r w:rsidR="00915FDD" w:rsidRPr="00A70BA8">
        <w:rPr>
          <w:rFonts w:ascii="Calibri" w:hAnsi="Calibri" w:cs="Calibri"/>
          <w:color w:val="000000" w:themeColor="text1"/>
          <w:highlight w:val="yellow"/>
        </w:rPr>
        <w:t xml:space="preserve"> elute, </w:t>
      </w:r>
      <w:r w:rsidRPr="00A70BA8">
        <w:rPr>
          <w:rFonts w:ascii="Calibri" w:hAnsi="Calibri" w:cs="Calibri"/>
          <w:color w:val="000000" w:themeColor="text1"/>
          <w:highlight w:val="yellow"/>
        </w:rPr>
        <w:t xml:space="preserve">take </w:t>
      </w:r>
      <w:r w:rsidR="00535890" w:rsidRPr="00A70BA8">
        <w:rPr>
          <w:rFonts w:ascii="Calibri" w:hAnsi="Calibri" w:cs="Calibri"/>
          <w:color w:val="FF0000"/>
          <w:highlight w:val="yellow"/>
        </w:rPr>
        <w:t>50</w:t>
      </w:r>
      <w:r w:rsidR="00F829BF" w:rsidRPr="00A70BA8">
        <w:rPr>
          <w:rFonts w:ascii="Calibri" w:hAnsi="Calibri" w:cs="Calibri"/>
          <w:color w:val="FF0000"/>
          <w:highlight w:val="yellow"/>
        </w:rPr>
        <w:t xml:space="preserve"> </w:t>
      </w:r>
      <w:r w:rsidR="00592AAA">
        <w:rPr>
          <w:rFonts w:ascii="Calibri" w:hAnsi="Calibri" w:cs="Calibri"/>
          <w:color w:val="FF0000"/>
          <w:highlight w:val="yellow"/>
        </w:rPr>
        <w:t>µ</w:t>
      </w:r>
      <w:r w:rsidR="00325552" w:rsidRPr="00A70BA8">
        <w:rPr>
          <w:rFonts w:ascii="Calibri" w:hAnsi="Calibri" w:cs="Calibri"/>
          <w:color w:val="FF0000"/>
          <w:highlight w:val="yellow"/>
        </w:rPr>
        <w:t xml:space="preserve">L </w:t>
      </w:r>
      <w:r w:rsidR="00535890" w:rsidRPr="00A70BA8">
        <w:rPr>
          <w:rFonts w:ascii="Calibri" w:hAnsi="Calibri" w:cs="Calibri"/>
          <w:color w:val="000000" w:themeColor="text1"/>
          <w:highlight w:val="yellow"/>
        </w:rPr>
        <w:t xml:space="preserve">of the suspension </w:t>
      </w:r>
      <w:r w:rsidR="00915FDD" w:rsidRPr="00A70BA8">
        <w:rPr>
          <w:rFonts w:ascii="Calibri" w:hAnsi="Calibri" w:cs="Calibri"/>
          <w:color w:val="000000" w:themeColor="text1"/>
          <w:highlight w:val="yellow"/>
        </w:rPr>
        <w:t xml:space="preserve">and incubate with </w:t>
      </w:r>
      <w:r w:rsidR="0061683D" w:rsidRPr="00A70BA8">
        <w:rPr>
          <w:rFonts w:ascii="Calibri" w:hAnsi="Calibri" w:cs="Calibri"/>
          <w:color w:val="000000" w:themeColor="text1"/>
          <w:highlight w:val="yellow"/>
        </w:rPr>
        <w:t xml:space="preserve">10 </w:t>
      </w:r>
      <w:r w:rsidR="00592AAA">
        <w:rPr>
          <w:rFonts w:ascii="Calibri" w:hAnsi="Calibri" w:cs="Calibri"/>
          <w:color w:val="000000" w:themeColor="text1"/>
          <w:highlight w:val="yellow"/>
        </w:rPr>
        <w:t>µ</w:t>
      </w:r>
      <w:r w:rsidR="00935DB1" w:rsidRPr="00A70BA8">
        <w:rPr>
          <w:rFonts w:ascii="Calibri" w:hAnsi="Calibri" w:cs="Calibri"/>
          <w:color w:val="000000" w:themeColor="text1"/>
          <w:highlight w:val="yellow"/>
        </w:rPr>
        <w:t xml:space="preserve">L </w:t>
      </w:r>
      <w:r w:rsidR="0061683D" w:rsidRPr="00A70BA8">
        <w:rPr>
          <w:rFonts w:ascii="Calibri" w:hAnsi="Calibri" w:cs="Calibri"/>
          <w:color w:val="000000" w:themeColor="text1"/>
          <w:highlight w:val="yellow"/>
        </w:rPr>
        <w:t xml:space="preserve">of </w:t>
      </w:r>
      <w:commentRangeStart w:id="16"/>
      <w:commentRangeStart w:id="17"/>
      <w:r w:rsidR="007A5BDF" w:rsidRPr="00A70BA8">
        <w:rPr>
          <w:rFonts w:ascii="Calibri" w:hAnsi="Calibri" w:cs="Calibri"/>
          <w:color w:val="000000" w:themeColor="text1"/>
          <w:highlight w:val="yellow"/>
        </w:rPr>
        <w:t xml:space="preserve">PE-conjugated </w:t>
      </w:r>
      <w:r w:rsidR="00915FDD" w:rsidRPr="00A70BA8">
        <w:rPr>
          <w:rFonts w:ascii="Calibri" w:hAnsi="Calibri" w:cs="Calibri"/>
          <w:color w:val="000000" w:themeColor="text1"/>
          <w:highlight w:val="yellow"/>
        </w:rPr>
        <w:t>anti-human CD34 antibody</w:t>
      </w:r>
      <w:r w:rsidR="00B359FC" w:rsidRPr="00A70BA8">
        <w:rPr>
          <w:rFonts w:ascii="Calibri" w:hAnsi="Calibri" w:cs="Calibri"/>
          <w:color w:val="000000" w:themeColor="text1"/>
          <w:highlight w:val="yellow"/>
        </w:rPr>
        <w:t xml:space="preserve"> </w:t>
      </w:r>
      <w:commentRangeEnd w:id="16"/>
      <w:r w:rsidR="00592AAA">
        <w:rPr>
          <w:rStyle w:val="CommentReference"/>
        </w:rPr>
        <w:commentReference w:id="16"/>
      </w:r>
      <w:commentRangeEnd w:id="17"/>
      <w:r w:rsidR="00630066">
        <w:rPr>
          <w:rStyle w:val="CommentReference"/>
        </w:rPr>
        <w:commentReference w:id="17"/>
      </w:r>
      <w:r w:rsidR="0061683D" w:rsidRPr="00A70BA8">
        <w:rPr>
          <w:rFonts w:ascii="Calibri" w:hAnsi="Calibri" w:cs="Calibri"/>
          <w:color w:val="000000" w:themeColor="text1"/>
          <w:highlight w:val="yellow"/>
        </w:rPr>
        <w:t xml:space="preserve">for </w:t>
      </w:r>
      <w:r w:rsidR="0061683D" w:rsidRPr="00A70BA8">
        <w:rPr>
          <w:rFonts w:ascii="Calibri" w:hAnsi="Calibri" w:cs="Calibri"/>
          <w:color w:val="FF0000"/>
          <w:highlight w:val="yellow"/>
        </w:rPr>
        <w:t>30 min at 4</w:t>
      </w:r>
      <w:r w:rsidR="00935DB1" w:rsidRPr="00A70BA8">
        <w:rPr>
          <w:rFonts w:ascii="Calibri" w:hAnsi="Calibri" w:cs="Calibri"/>
          <w:color w:val="FF0000"/>
          <w:highlight w:val="yellow"/>
        </w:rPr>
        <w:t xml:space="preserve"> </w:t>
      </w:r>
      <w:r w:rsidR="00245573" w:rsidRPr="00245573">
        <w:rPr>
          <w:rFonts w:ascii="Calibri" w:hAnsi="Calibri" w:cs="Calibri"/>
          <w:color w:val="FF0000"/>
          <w:highlight w:val="yellow"/>
        </w:rPr>
        <w:t>°</w:t>
      </w:r>
      <w:r w:rsidR="0061683D" w:rsidRPr="00A70BA8">
        <w:rPr>
          <w:rFonts w:ascii="Calibri" w:hAnsi="Calibri" w:cs="Calibri"/>
          <w:color w:val="FF0000"/>
          <w:highlight w:val="yellow"/>
        </w:rPr>
        <w:t>C</w:t>
      </w:r>
      <w:r w:rsidR="00592AAA">
        <w:rPr>
          <w:rFonts w:ascii="Calibri" w:hAnsi="Calibri" w:cs="Calibri"/>
          <w:color w:val="FF0000"/>
          <w:highlight w:val="yellow"/>
        </w:rPr>
        <w:t xml:space="preserve">. </w:t>
      </w:r>
      <w:commentRangeStart w:id="18"/>
      <w:commentRangeStart w:id="19"/>
      <w:r w:rsidR="00592AAA" w:rsidRPr="00D9353D">
        <w:rPr>
          <w:rFonts w:ascii="Calibri" w:hAnsi="Calibri" w:cs="Calibri"/>
          <w:strike/>
          <w:color w:val="000000" w:themeColor="text1"/>
          <w:highlight w:val="yellow"/>
        </w:rPr>
        <w:t>A</w:t>
      </w:r>
      <w:r w:rsidR="00B359FC" w:rsidRPr="00D9353D">
        <w:rPr>
          <w:rFonts w:ascii="Calibri" w:hAnsi="Calibri" w:cs="Calibri"/>
          <w:strike/>
          <w:color w:val="000000" w:themeColor="text1"/>
          <w:highlight w:val="yellow"/>
        </w:rPr>
        <w:t>cqui</w:t>
      </w:r>
      <w:r w:rsidR="00935DB1" w:rsidRPr="00D9353D">
        <w:rPr>
          <w:rFonts w:ascii="Calibri" w:hAnsi="Calibri" w:cs="Calibri"/>
          <w:strike/>
          <w:color w:val="000000" w:themeColor="text1"/>
          <w:highlight w:val="yellow"/>
        </w:rPr>
        <w:t xml:space="preserve">re </w:t>
      </w:r>
      <w:r w:rsidR="00801EEA" w:rsidRPr="00D9353D">
        <w:rPr>
          <w:rFonts w:ascii="Calibri" w:hAnsi="Calibri" w:cs="Calibri"/>
          <w:strike/>
          <w:color w:val="000000" w:themeColor="text1"/>
          <w:highlight w:val="yellow"/>
        </w:rPr>
        <w:t xml:space="preserve">on </w:t>
      </w:r>
      <w:r w:rsidR="00935DB1" w:rsidRPr="00D9353D">
        <w:rPr>
          <w:rFonts w:ascii="Calibri" w:hAnsi="Calibri" w:cs="Calibri"/>
          <w:strike/>
          <w:color w:val="000000" w:themeColor="text1"/>
          <w:highlight w:val="yellow"/>
        </w:rPr>
        <w:t>flow cytometer</w:t>
      </w:r>
      <w:commentRangeEnd w:id="18"/>
      <w:r w:rsidR="00592AAA" w:rsidRPr="00D9353D">
        <w:rPr>
          <w:rStyle w:val="CommentReference"/>
          <w:strike/>
        </w:rPr>
        <w:commentReference w:id="18"/>
      </w:r>
      <w:commentRangeEnd w:id="19"/>
      <w:r w:rsidR="00D9353D">
        <w:rPr>
          <w:rStyle w:val="CommentReference"/>
        </w:rPr>
        <w:commentReference w:id="19"/>
      </w:r>
      <w:r w:rsidR="00915FDD" w:rsidRPr="00D9353D">
        <w:rPr>
          <w:rFonts w:ascii="Calibri" w:hAnsi="Calibri" w:cs="Calibri"/>
          <w:strike/>
          <w:color w:val="000000" w:themeColor="text1"/>
          <w:highlight w:val="yellow"/>
        </w:rPr>
        <w:t>.</w:t>
      </w:r>
      <w:r w:rsidR="007A5BDF" w:rsidRPr="00A70BA8">
        <w:rPr>
          <w:rFonts w:ascii="Calibri" w:hAnsi="Calibri" w:cs="Calibri"/>
          <w:color w:val="000000" w:themeColor="text1"/>
          <w:highlight w:val="yellow"/>
        </w:rPr>
        <w:t xml:space="preserve"> </w:t>
      </w:r>
      <w:r w:rsidR="00D9353D">
        <w:rPr>
          <w:rFonts w:ascii="Calibri" w:hAnsi="Calibri" w:cs="Calibri"/>
          <w:color w:val="FF0000"/>
          <w:highlight w:val="yellow"/>
        </w:rPr>
        <w:t>After the antibody incubation, wash stained cells with PBS and resuspend in 100 µ</w:t>
      </w:r>
      <w:r w:rsidR="00D9353D" w:rsidRPr="00A70BA8">
        <w:rPr>
          <w:rFonts w:ascii="Calibri" w:hAnsi="Calibri" w:cs="Calibri"/>
          <w:color w:val="FF0000"/>
          <w:highlight w:val="yellow"/>
        </w:rPr>
        <w:t>L</w:t>
      </w:r>
      <w:r w:rsidR="00D9353D">
        <w:rPr>
          <w:rFonts w:ascii="Calibri" w:hAnsi="Calibri" w:cs="Calibri"/>
          <w:color w:val="000000" w:themeColor="text1"/>
          <w:highlight w:val="yellow"/>
        </w:rPr>
        <w:t xml:space="preserve"> of PBS before a</w:t>
      </w:r>
      <w:r w:rsidR="00D9353D" w:rsidRPr="00A70BA8">
        <w:rPr>
          <w:rFonts w:ascii="Calibri" w:hAnsi="Calibri" w:cs="Calibri"/>
          <w:color w:val="000000" w:themeColor="text1"/>
          <w:highlight w:val="yellow"/>
        </w:rPr>
        <w:t>cqui</w:t>
      </w:r>
      <w:r w:rsidR="00D9353D">
        <w:rPr>
          <w:rFonts w:ascii="Calibri" w:hAnsi="Calibri" w:cs="Calibri"/>
          <w:color w:val="000000" w:themeColor="text1"/>
          <w:highlight w:val="yellow"/>
        </w:rPr>
        <w:t xml:space="preserve">ring </w:t>
      </w:r>
      <w:r w:rsidR="00D9353D" w:rsidRPr="00A70BA8">
        <w:rPr>
          <w:rFonts w:ascii="Calibri" w:hAnsi="Calibri" w:cs="Calibri"/>
          <w:color w:val="000000" w:themeColor="text1"/>
          <w:highlight w:val="yellow"/>
        </w:rPr>
        <w:t xml:space="preserve">on flow cytometer. Add an additional tube of cells with no antibody to design </w:t>
      </w:r>
      <w:r w:rsidR="00D9353D">
        <w:rPr>
          <w:rFonts w:ascii="Calibri" w:hAnsi="Calibri" w:cs="Calibri"/>
          <w:color w:val="000000" w:themeColor="text1"/>
          <w:highlight w:val="yellow"/>
        </w:rPr>
        <w:t xml:space="preserve">the </w:t>
      </w:r>
      <w:r w:rsidR="00D9353D" w:rsidRPr="00A70BA8">
        <w:rPr>
          <w:rFonts w:ascii="Calibri" w:hAnsi="Calibri" w:cs="Calibri"/>
          <w:color w:val="000000" w:themeColor="text1"/>
          <w:highlight w:val="yellow"/>
        </w:rPr>
        <w:t xml:space="preserve">gate in </w:t>
      </w:r>
      <w:r w:rsidR="00D9353D">
        <w:rPr>
          <w:rFonts w:ascii="Calibri" w:hAnsi="Calibri" w:cs="Calibri"/>
          <w:color w:val="000000" w:themeColor="text1"/>
          <w:highlight w:val="yellow"/>
        </w:rPr>
        <w:t xml:space="preserve">the </w:t>
      </w:r>
      <w:r w:rsidR="00D9353D" w:rsidRPr="00A70BA8">
        <w:rPr>
          <w:rFonts w:ascii="Calibri" w:hAnsi="Calibri" w:cs="Calibri"/>
          <w:color w:val="000000" w:themeColor="text1"/>
          <w:highlight w:val="yellow"/>
        </w:rPr>
        <w:t>flow cytomet</w:t>
      </w:r>
      <w:r w:rsidR="00D9353D">
        <w:rPr>
          <w:rFonts w:ascii="Calibri" w:hAnsi="Calibri" w:cs="Calibri"/>
          <w:color w:val="000000" w:themeColor="text1"/>
          <w:highlight w:val="yellow"/>
        </w:rPr>
        <w:t>er</w:t>
      </w:r>
      <w:r w:rsidR="00D9353D" w:rsidRPr="00A70BA8">
        <w:rPr>
          <w:rFonts w:ascii="Calibri" w:hAnsi="Calibri" w:cs="Calibri"/>
          <w:color w:val="000000" w:themeColor="text1"/>
          <w:highlight w:val="yellow"/>
        </w:rPr>
        <w:t xml:space="preserve">. </w:t>
      </w:r>
      <w:r w:rsidR="007A5BDF" w:rsidRPr="00D9353D">
        <w:rPr>
          <w:rFonts w:ascii="Calibri" w:hAnsi="Calibri" w:cs="Calibri"/>
          <w:color w:val="000000" w:themeColor="text1"/>
          <w:highlight w:val="yellow"/>
        </w:rPr>
        <w:t xml:space="preserve">Add an </w:t>
      </w:r>
      <w:r w:rsidR="005C07EB" w:rsidRPr="00D9353D">
        <w:rPr>
          <w:rFonts w:ascii="Calibri" w:hAnsi="Calibri" w:cs="Calibri"/>
          <w:color w:val="000000" w:themeColor="text1"/>
          <w:highlight w:val="yellow"/>
        </w:rPr>
        <w:t>additional</w:t>
      </w:r>
      <w:r w:rsidR="00B359FC" w:rsidRPr="00D9353D">
        <w:rPr>
          <w:rFonts w:ascii="Calibri" w:hAnsi="Calibri" w:cs="Calibri"/>
          <w:color w:val="000000" w:themeColor="text1"/>
          <w:highlight w:val="yellow"/>
        </w:rPr>
        <w:t xml:space="preserve"> tube </w:t>
      </w:r>
      <w:r w:rsidR="0053035D" w:rsidRPr="00D9353D">
        <w:rPr>
          <w:rFonts w:ascii="Calibri" w:hAnsi="Calibri" w:cs="Calibri"/>
          <w:color w:val="000000" w:themeColor="text1"/>
          <w:highlight w:val="yellow"/>
        </w:rPr>
        <w:t>of cells</w:t>
      </w:r>
      <w:r w:rsidR="00B359FC" w:rsidRPr="00D9353D">
        <w:rPr>
          <w:rFonts w:ascii="Calibri" w:hAnsi="Calibri" w:cs="Calibri"/>
          <w:color w:val="000000" w:themeColor="text1"/>
          <w:highlight w:val="yellow"/>
        </w:rPr>
        <w:t xml:space="preserve"> </w:t>
      </w:r>
      <w:r w:rsidR="007A5BDF" w:rsidRPr="00D9353D">
        <w:rPr>
          <w:rFonts w:ascii="Calibri" w:hAnsi="Calibri" w:cs="Calibri"/>
          <w:color w:val="000000" w:themeColor="text1"/>
          <w:highlight w:val="yellow"/>
        </w:rPr>
        <w:t xml:space="preserve">with no antibody to design </w:t>
      </w:r>
      <w:r w:rsidR="00D11780" w:rsidRPr="00D9353D">
        <w:rPr>
          <w:rFonts w:ascii="Calibri" w:hAnsi="Calibri" w:cs="Calibri"/>
          <w:color w:val="000000" w:themeColor="text1"/>
          <w:highlight w:val="yellow"/>
        </w:rPr>
        <w:t xml:space="preserve">the </w:t>
      </w:r>
      <w:r w:rsidR="007A5BDF" w:rsidRPr="00D9353D">
        <w:rPr>
          <w:rFonts w:ascii="Calibri" w:hAnsi="Calibri" w:cs="Calibri"/>
          <w:color w:val="000000" w:themeColor="text1"/>
          <w:highlight w:val="yellow"/>
        </w:rPr>
        <w:t xml:space="preserve">gate in </w:t>
      </w:r>
      <w:r w:rsidR="00D11780" w:rsidRPr="00D9353D">
        <w:rPr>
          <w:rFonts w:ascii="Calibri" w:hAnsi="Calibri" w:cs="Calibri"/>
          <w:color w:val="000000" w:themeColor="text1"/>
          <w:highlight w:val="yellow"/>
        </w:rPr>
        <w:t xml:space="preserve">the </w:t>
      </w:r>
      <w:r w:rsidR="007A5BDF" w:rsidRPr="00D9353D">
        <w:rPr>
          <w:rFonts w:ascii="Calibri" w:hAnsi="Calibri" w:cs="Calibri"/>
          <w:color w:val="000000" w:themeColor="text1"/>
          <w:highlight w:val="yellow"/>
        </w:rPr>
        <w:t>flow cytomet</w:t>
      </w:r>
      <w:r w:rsidR="00D11780" w:rsidRPr="00D9353D">
        <w:rPr>
          <w:rFonts w:ascii="Calibri" w:hAnsi="Calibri" w:cs="Calibri"/>
          <w:color w:val="000000" w:themeColor="text1"/>
          <w:highlight w:val="yellow"/>
        </w:rPr>
        <w:t>er</w:t>
      </w:r>
      <w:r w:rsidR="007A5BDF" w:rsidRPr="00D9353D">
        <w:rPr>
          <w:rFonts w:ascii="Calibri" w:hAnsi="Calibri" w:cs="Calibri"/>
          <w:color w:val="000000" w:themeColor="text1"/>
          <w:highlight w:val="yellow"/>
        </w:rPr>
        <w:t xml:space="preserve">. </w:t>
      </w:r>
    </w:p>
    <w:p w14:paraId="5EE4B6B9" w14:textId="77777777" w:rsidR="00D11780" w:rsidRDefault="00D11780" w:rsidP="003A5A07">
      <w:pPr>
        <w:pStyle w:val="ListParagraph"/>
        <w:ind w:left="0"/>
        <w:jc w:val="both"/>
        <w:rPr>
          <w:rFonts w:ascii="Calibri" w:hAnsi="Calibri" w:cs="Calibri"/>
          <w:color w:val="000000" w:themeColor="text1"/>
          <w:highlight w:val="yellow"/>
        </w:rPr>
      </w:pPr>
    </w:p>
    <w:p w14:paraId="2CD6EE0F" w14:textId="4C778DDD" w:rsidR="00D9353D" w:rsidRPr="00A70BA8" w:rsidRDefault="00D11780" w:rsidP="00D9353D">
      <w:pPr>
        <w:pStyle w:val="ListParagraph"/>
        <w:ind w:left="0"/>
        <w:jc w:val="both"/>
        <w:rPr>
          <w:rFonts w:ascii="Calibri" w:hAnsi="Calibri" w:cs="Calibri"/>
          <w:color w:val="000000" w:themeColor="text1"/>
        </w:rPr>
      </w:pPr>
      <w:r>
        <w:rPr>
          <w:rFonts w:ascii="Calibri" w:hAnsi="Calibri" w:cs="Calibri"/>
          <w:color w:val="000000" w:themeColor="text1"/>
          <w:highlight w:val="yellow"/>
        </w:rPr>
        <w:t xml:space="preserve">1.16. </w:t>
      </w:r>
      <w:r w:rsidR="007A5BDF" w:rsidRPr="00A70BA8">
        <w:rPr>
          <w:rFonts w:ascii="Calibri" w:hAnsi="Calibri" w:cs="Calibri"/>
          <w:color w:val="000000" w:themeColor="text1"/>
          <w:highlight w:val="yellow"/>
        </w:rPr>
        <w:t xml:space="preserve">After acquisition, analyze the </w:t>
      </w:r>
      <w:commentRangeStart w:id="20"/>
      <w:commentRangeStart w:id="21"/>
      <w:r w:rsidR="007A5BDF" w:rsidRPr="00A70BA8">
        <w:rPr>
          <w:rFonts w:ascii="Calibri" w:hAnsi="Calibri" w:cs="Calibri"/>
          <w:color w:val="000000" w:themeColor="text1"/>
          <w:highlight w:val="yellow"/>
        </w:rPr>
        <w:t xml:space="preserve">data by </w:t>
      </w:r>
      <w:r w:rsidR="00767E76" w:rsidRPr="00D9353D">
        <w:rPr>
          <w:rFonts w:ascii="Calibri" w:hAnsi="Calibri" w:cs="Calibri"/>
          <w:strike/>
          <w:color w:val="000000" w:themeColor="text1"/>
          <w:highlight w:val="yellow"/>
        </w:rPr>
        <w:t>plotting a</w:t>
      </w:r>
      <w:r w:rsidR="004224FA" w:rsidRPr="00D9353D">
        <w:rPr>
          <w:rFonts w:ascii="Calibri" w:hAnsi="Calibri" w:cs="Calibri"/>
          <w:strike/>
          <w:color w:val="000000" w:themeColor="text1"/>
          <w:highlight w:val="yellow"/>
        </w:rPr>
        <w:t xml:space="preserve"> gate</w:t>
      </w:r>
      <w:r w:rsidR="004224FA" w:rsidRPr="00A70BA8">
        <w:rPr>
          <w:rFonts w:ascii="Calibri" w:hAnsi="Calibri" w:cs="Calibri"/>
          <w:color w:val="000000" w:themeColor="text1"/>
          <w:highlight w:val="yellow"/>
        </w:rPr>
        <w:t xml:space="preserve"> </w:t>
      </w:r>
      <w:commentRangeEnd w:id="20"/>
      <w:r>
        <w:rPr>
          <w:rStyle w:val="CommentReference"/>
        </w:rPr>
        <w:commentReference w:id="20"/>
      </w:r>
      <w:commentRangeEnd w:id="21"/>
      <w:r w:rsidR="00D9353D">
        <w:rPr>
          <w:rStyle w:val="CommentReference"/>
        </w:rPr>
        <w:commentReference w:id="21"/>
      </w:r>
      <w:r w:rsidR="00D9353D" w:rsidRPr="00D9353D">
        <w:rPr>
          <w:rFonts w:ascii="Calibri" w:hAnsi="Calibri" w:cs="Calibri"/>
          <w:color w:val="FF0000"/>
          <w:highlight w:val="yellow"/>
        </w:rPr>
        <w:t xml:space="preserve"> </w:t>
      </w:r>
      <w:r w:rsidR="00D9353D" w:rsidRPr="008F5F6A">
        <w:rPr>
          <w:rFonts w:ascii="Calibri" w:hAnsi="Calibri" w:cs="Calibri"/>
          <w:color w:val="FF0000"/>
          <w:highlight w:val="yellow"/>
        </w:rPr>
        <w:t>selecting region of interest on forward scatter (FSC) and side scatter (SSC) plot, followed by gating for single cells on FSC-area and FSC-height plots. Gate CD34 positive cells on single cells in PE channel and SSC-area plot</w:t>
      </w:r>
      <w:r w:rsidR="00D9353D">
        <w:rPr>
          <w:rFonts w:ascii="Calibri" w:hAnsi="Calibri" w:cs="Calibri"/>
          <w:color w:val="FF0000"/>
          <w:highlight w:val="yellow"/>
        </w:rPr>
        <w:t>.</w:t>
      </w:r>
    </w:p>
    <w:p w14:paraId="1A6E5A15" w14:textId="60B69B79" w:rsidR="00C66B47" w:rsidRPr="00D9353D" w:rsidRDefault="004224FA" w:rsidP="003A5A07">
      <w:pPr>
        <w:pStyle w:val="ListParagraph"/>
        <w:ind w:left="0"/>
        <w:jc w:val="both"/>
        <w:rPr>
          <w:rFonts w:ascii="Calibri" w:hAnsi="Calibri" w:cs="Calibri"/>
          <w:strike/>
          <w:color w:val="000000" w:themeColor="text1"/>
        </w:rPr>
      </w:pPr>
      <w:r w:rsidRPr="00D9353D">
        <w:rPr>
          <w:rFonts w:ascii="Calibri" w:hAnsi="Calibri" w:cs="Calibri"/>
          <w:strike/>
          <w:color w:val="000000" w:themeColor="text1"/>
          <w:highlight w:val="yellow"/>
        </w:rPr>
        <w:t>for CD34 positive stained cells.</w:t>
      </w:r>
      <w:r w:rsidRPr="00D9353D" w:rsidDel="007A5BDF">
        <w:rPr>
          <w:rFonts w:ascii="Calibri" w:hAnsi="Calibri" w:cs="Calibri"/>
          <w:strike/>
          <w:color w:val="000000" w:themeColor="text1"/>
        </w:rPr>
        <w:t xml:space="preserve"> </w:t>
      </w:r>
    </w:p>
    <w:p w14:paraId="3E4DEFF7" w14:textId="22C8C70E" w:rsidR="00C66B47" w:rsidRPr="00A70BA8" w:rsidRDefault="00C66B47" w:rsidP="003A5A07">
      <w:pPr>
        <w:pStyle w:val="ListParagraph"/>
        <w:ind w:left="0"/>
        <w:jc w:val="both"/>
        <w:rPr>
          <w:rFonts w:ascii="Calibri" w:hAnsi="Calibri" w:cs="Calibri"/>
          <w:color w:val="000000" w:themeColor="text1"/>
        </w:rPr>
      </w:pPr>
    </w:p>
    <w:p w14:paraId="03EB203D" w14:textId="77777777" w:rsidR="00D9353D" w:rsidRPr="00A70BA8" w:rsidRDefault="009D338D" w:rsidP="00D9353D">
      <w:pPr>
        <w:pStyle w:val="ListParagraph"/>
        <w:numPr>
          <w:ilvl w:val="0"/>
          <w:numId w:val="41"/>
        </w:numPr>
        <w:jc w:val="both"/>
        <w:rPr>
          <w:rFonts w:ascii="Calibri" w:hAnsi="Calibri" w:cs="Calibri"/>
          <w:b/>
          <w:color w:val="000000" w:themeColor="text1"/>
        </w:rPr>
      </w:pPr>
      <w:commentRangeStart w:id="22"/>
      <w:commentRangeStart w:id="23"/>
      <w:r w:rsidRPr="00D9353D">
        <w:rPr>
          <w:rFonts w:ascii="Calibri" w:hAnsi="Calibri" w:cs="Calibri"/>
          <w:b/>
          <w:strike/>
          <w:color w:val="000000" w:themeColor="text1"/>
        </w:rPr>
        <w:t>Thawing</w:t>
      </w:r>
      <w:commentRangeEnd w:id="22"/>
      <w:r w:rsidR="00610858" w:rsidRPr="00D9353D">
        <w:rPr>
          <w:rStyle w:val="CommentReference"/>
          <w:strike/>
        </w:rPr>
        <w:commentReference w:id="22"/>
      </w:r>
      <w:commentRangeEnd w:id="23"/>
      <w:r w:rsidR="00D9353D" w:rsidRPr="00D9353D">
        <w:rPr>
          <w:rStyle w:val="CommentReference"/>
          <w:strike/>
        </w:rPr>
        <w:commentReference w:id="23"/>
      </w:r>
      <w:r w:rsidRPr="00D9353D">
        <w:rPr>
          <w:rFonts w:ascii="Calibri" w:hAnsi="Calibri" w:cs="Calibri"/>
          <w:b/>
          <w:color w:val="000000" w:themeColor="text1"/>
        </w:rPr>
        <w:t xml:space="preserve"> </w:t>
      </w:r>
      <w:r w:rsidR="00D9353D" w:rsidRPr="00D9353D">
        <w:rPr>
          <w:rFonts w:ascii="Calibri" w:hAnsi="Calibri" w:cs="Calibri"/>
          <w:b/>
          <w:color w:val="FF0000"/>
        </w:rPr>
        <w:t xml:space="preserve">Preparation </w:t>
      </w:r>
      <w:r w:rsidR="00D9353D" w:rsidRPr="00811ACB">
        <w:rPr>
          <w:rFonts w:ascii="Calibri" w:hAnsi="Calibri" w:cs="Calibri"/>
          <w:b/>
        </w:rPr>
        <w:t>of</w:t>
      </w:r>
      <w:r w:rsidR="00D9353D" w:rsidRPr="00D9353D">
        <w:rPr>
          <w:rFonts w:ascii="Calibri" w:hAnsi="Calibri" w:cs="Calibri"/>
          <w:b/>
          <w:color w:val="FF0000"/>
        </w:rPr>
        <w:t xml:space="preserve"> human </w:t>
      </w:r>
      <w:r w:rsidR="00D9353D" w:rsidRPr="00811ACB">
        <w:rPr>
          <w:rFonts w:ascii="Calibri" w:hAnsi="Calibri" w:cs="Calibri"/>
          <w:b/>
        </w:rPr>
        <w:t>hepatocytes</w:t>
      </w:r>
      <w:r w:rsidR="00D9353D" w:rsidRPr="00D9353D">
        <w:rPr>
          <w:rFonts w:ascii="Calibri" w:hAnsi="Calibri" w:cs="Calibri"/>
          <w:b/>
          <w:color w:val="FF0000"/>
        </w:rPr>
        <w:t xml:space="preserve"> for transplantation</w:t>
      </w:r>
    </w:p>
    <w:p w14:paraId="2A1CA360" w14:textId="550EF80D" w:rsidR="00930AE4" w:rsidRPr="00D9353D" w:rsidRDefault="00930AE4" w:rsidP="00D9353D">
      <w:pPr>
        <w:pStyle w:val="ListParagraph"/>
        <w:ind w:left="0"/>
        <w:jc w:val="both"/>
        <w:rPr>
          <w:rFonts w:ascii="Calibri" w:hAnsi="Calibri" w:cs="Calibri"/>
          <w:b/>
          <w:color w:val="000000" w:themeColor="text1"/>
        </w:rPr>
      </w:pPr>
    </w:p>
    <w:p w14:paraId="587149D7" w14:textId="77777777" w:rsidR="00811ACB" w:rsidRPr="008F5F6A" w:rsidRDefault="00811ACB" w:rsidP="00811ACB">
      <w:pPr>
        <w:pStyle w:val="ListParagraph"/>
        <w:numPr>
          <w:ilvl w:val="1"/>
          <w:numId w:val="47"/>
        </w:numPr>
        <w:jc w:val="both"/>
        <w:rPr>
          <w:rFonts w:ascii="Calibri" w:hAnsi="Calibri" w:cs="Calibri"/>
          <w:color w:val="FF0000"/>
        </w:rPr>
      </w:pPr>
      <w:r w:rsidRPr="008F5F6A">
        <w:rPr>
          <w:rFonts w:ascii="Calibri" w:hAnsi="Calibri" w:cs="Calibri"/>
          <w:color w:val="FF0000"/>
        </w:rPr>
        <w:lastRenderedPageBreak/>
        <w:t xml:space="preserve">Remove the cryopreserved hepatocytes from the liquid nitrogen and quickly submerge the vial in the waterbath and thaw for approximately 90-120 sec. </w:t>
      </w:r>
    </w:p>
    <w:p w14:paraId="16F4A390" w14:textId="6A2E7300" w:rsidR="00811ACB" w:rsidRPr="00811ACB" w:rsidRDefault="00811ACB" w:rsidP="00811ACB">
      <w:pPr>
        <w:pStyle w:val="ListParagraph"/>
        <w:rPr>
          <w:rFonts w:ascii="Calibri" w:hAnsi="Calibri" w:cs="Calibri"/>
          <w:color w:val="000000" w:themeColor="text1"/>
          <w:highlight w:val="green"/>
        </w:rPr>
      </w:pPr>
    </w:p>
    <w:p w14:paraId="4B91E65D" w14:textId="0A61F2DD" w:rsidR="00811ACB" w:rsidRDefault="00811ACB" w:rsidP="00811ACB">
      <w:pPr>
        <w:pStyle w:val="ListParagraph"/>
        <w:numPr>
          <w:ilvl w:val="1"/>
          <w:numId w:val="47"/>
        </w:numPr>
        <w:jc w:val="both"/>
        <w:rPr>
          <w:rFonts w:ascii="Calibri" w:hAnsi="Calibri" w:cs="Calibri"/>
          <w:color w:val="FF0000"/>
        </w:rPr>
      </w:pPr>
      <w:r w:rsidRPr="008F5F6A">
        <w:rPr>
          <w:rFonts w:ascii="Calibri" w:hAnsi="Calibri" w:cs="Calibri"/>
          <w:color w:val="FF0000"/>
        </w:rPr>
        <w:t xml:space="preserve">Remove vial cap and pour thawed hepatocytes into the 50 mL conical tube of wamed thawing medium. </w:t>
      </w:r>
    </w:p>
    <w:p w14:paraId="6AAEBEFB" w14:textId="2AE358BE" w:rsidR="00811ACB" w:rsidRPr="008F5F6A" w:rsidRDefault="00811ACB" w:rsidP="00811ACB">
      <w:pPr>
        <w:pStyle w:val="ListParagraph"/>
        <w:ind w:left="0"/>
        <w:jc w:val="both"/>
        <w:rPr>
          <w:rFonts w:ascii="Calibri" w:hAnsi="Calibri" w:cs="Calibri"/>
          <w:color w:val="FF0000"/>
        </w:rPr>
      </w:pPr>
    </w:p>
    <w:p w14:paraId="43B8AEEC" w14:textId="77777777" w:rsidR="00811ACB" w:rsidRPr="008F5F6A" w:rsidRDefault="00811ACB" w:rsidP="00811ACB">
      <w:pPr>
        <w:pStyle w:val="ListParagraph"/>
        <w:numPr>
          <w:ilvl w:val="1"/>
          <w:numId w:val="47"/>
        </w:numPr>
        <w:jc w:val="both"/>
        <w:rPr>
          <w:rFonts w:ascii="Calibri" w:hAnsi="Calibri" w:cs="Calibri"/>
          <w:color w:val="FF0000"/>
        </w:rPr>
      </w:pPr>
      <w:r w:rsidRPr="008F5F6A">
        <w:rPr>
          <w:rFonts w:ascii="Calibri" w:hAnsi="Calibri" w:cs="Calibri"/>
          <w:color w:val="FF0000"/>
        </w:rPr>
        <w:t>Suspend the cells by rocking the 50 mL tube by hand for a few seconds.</w:t>
      </w:r>
    </w:p>
    <w:p w14:paraId="1F1B59CB" w14:textId="77777777" w:rsidR="00811ACB" w:rsidRPr="008F5F6A" w:rsidRDefault="00811ACB" w:rsidP="00811ACB">
      <w:pPr>
        <w:pStyle w:val="ListParagraph"/>
        <w:ind w:left="0"/>
        <w:jc w:val="both"/>
        <w:outlineLvl w:val="0"/>
        <w:rPr>
          <w:rFonts w:ascii="Calibri" w:hAnsi="Calibri" w:cs="Calibri"/>
          <w:color w:val="FF0000"/>
        </w:rPr>
      </w:pPr>
      <w:r w:rsidRPr="008F5F6A">
        <w:rPr>
          <w:rFonts w:ascii="Calibri" w:hAnsi="Calibri" w:cs="Calibri"/>
          <w:color w:val="FF0000"/>
        </w:rPr>
        <w:t>NOTE: Do not vortex the tube.</w:t>
      </w:r>
    </w:p>
    <w:p w14:paraId="77509437" w14:textId="77777777" w:rsidR="00811ACB" w:rsidRPr="008F5F6A" w:rsidRDefault="00811ACB" w:rsidP="00811ACB">
      <w:pPr>
        <w:pStyle w:val="ListParagraph"/>
        <w:ind w:left="0"/>
        <w:jc w:val="both"/>
        <w:rPr>
          <w:rFonts w:ascii="Calibri" w:hAnsi="Calibri" w:cs="Calibri"/>
          <w:color w:val="FF0000"/>
        </w:rPr>
      </w:pPr>
    </w:p>
    <w:p w14:paraId="5984FC39" w14:textId="6995F7D9" w:rsidR="00811ACB" w:rsidRDefault="00811ACB" w:rsidP="00811ACB">
      <w:pPr>
        <w:pStyle w:val="ListParagraph"/>
        <w:numPr>
          <w:ilvl w:val="1"/>
          <w:numId w:val="47"/>
        </w:numPr>
        <w:jc w:val="both"/>
        <w:rPr>
          <w:rFonts w:ascii="Calibri" w:hAnsi="Calibri" w:cs="Calibri"/>
          <w:color w:val="FF0000"/>
        </w:rPr>
      </w:pPr>
      <w:r w:rsidRPr="008F5F6A">
        <w:rPr>
          <w:rFonts w:ascii="Calibri" w:hAnsi="Calibri" w:cs="Calibri"/>
          <w:color w:val="000000" w:themeColor="text1"/>
        </w:rPr>
        <w:t xml:space="preserve">Pellet cells at </w:t>
      </w:r>
      <w:r w:rsidRPr="008F5F6A">
        <w:rPr>
          <w:rFonts w:ascii="Calibri" w:hAnsi="Calibri" w:cs="Calibri"/>
          <w:color w:val="FF0000"/>
        </w:rPr>
        <w:t>100 x g for 8 min</w:t>
      </w:r>
      <w:r w:rsidRPr="008F5F6A">
        <w:rPr>
          <w:rFonts w:ascii="Calibri" w:hAnsi="Calibri" w:cs="Calibri"/>
          <w:color w:val="000000" w:themeColor="text1"/>
        </w:rPr>
        <w:t xml:space="preserve"> </w:t>
      </w:r>
      <w:r w:rsidRPr="008F5F6A">
        <w:rPr>
          <w:rFonts w:ascii="Calibri" w:hAnsi="Calibri" w:cs="Calibri"/>
          <w:color w:val="FF0000"/>
        </w:rPr>
        <w:t xml:space="preserve">at room temperature. </w:t>
      </w:r>
    </w:p>
    <w:p w14:paraId="39521EC4" w14:textId="77777777" w:rsidR="00811ACB" w:rsidRPr="00811ACB" w:rsidRDefault="00811ACB" w:rsidP="00811ACB">
      <w:pPr>
        <w:pStyle w:val="ListParagraph"/>
        <w:ind w:left="0"/>
        <w:jc w:val="both"/>
        <w:rPr>
          <w:rFonts w:ascii="Calibri" w:hAnsi="Calibri" w:cs="Calibri"/>
          <w:strike/>
          <w:color w:val="FF0000"/>
        </w:rPr>
      </w:pPr>
    </w:p>
    <w:p w14:paraId="7801C9EB" w14:textId="320AB860" w:rsidR="00801EEA" w:rsidRPr="00296576" w:rsidRDefault="00874A77" w:rsidP="00296576">
      <w:pPr>
        <w:jc w:val="both"/>
        <w:rPr>
          <w:rFonts w:ascii="Calibri" w:hAnsi="Calibri" w:cs="Calibri"/>
          <w:strike/>
          <w:color w:val="FF0000"/>
          <w:highlight w:val="green"/>
        </w:rPr>
      </w:pPr>
      <w:r w:rsidRPr="00296576">
        <w:rPr>
          <w:rFonts w:ascii="Calibri" w:hAnsi="Calibri" w:cs="Calibri"/>
          <w:strike/>
          <w:color w:val="000000" w:themeColor="text1"/>
          <w:highlight w:val="green"/>
        </w:rPr>
        <w:t xml:space="preserve">Thaw cryopreserved </w:t>
      </w:r>
      <w:r w:rsidR="00687113" w:rsidRPr="00296576">
        <w:rPr>
          <w:rFonts w:ascii="Calibri" w:hAnsi="Calibri" w:cs="Calibri"/>
          <w:strike/>
          <w:color w:val="000000" w:themeColor="text1"/>
          <w:highlight w:val="green"/>
        </w:rPr>
        <w:t>single-</w:t>
      </w:r>
      <w:r w:rsidR="00F4754B" w:rsidRPr="00296576">
        <w:rPr>
          <w:rFonts w:ascii="Calibri" w:hAnsi="Calibri" w:cs="Calibri"/>
          <w:strike/>
          <w:color w:val="000000" w:themeColor="text1"/>
          <w:highlight w:val="green"/>
        </w:rPr>
        <w:t>donor</w:t>
      </w:r>
      <w:r w:rsidR="00204592" w:rsidRPr="00296576">
        <w:rPr>
          <w:rFonts w:ascii="Calibri" w:hAnsi="Calibri" w:cs="Calibri"/>
          <w:strike/>
          <w:color w:val="000000" w:themeColor="text1"/>
          <w:highlight w:val="green"/>
        </w:rPr>
        <w:t xml:space="preserve"> plateable human hepatocytes</w:t>
      </w:r>
      <w:r w:rsidR="001B5120" w:rsidRPr="00296576">
        <w:rPr>
          <w:rFonts w:ascii="Calibri" w:hAnsi="Calibri" w:cs="Calibri"/>
          <w:strike/>
          <w:color w:val="000000" w:themeColor="text1"/>
          <w:highlight w:val="green"/>
        </w:rPr>
        <w:t xml:space="preserve"> in</w:t>
      </w:r>
      <w:r w:rsidR="00204592" w:rsidRPr="00296576">
        <w:rPr>
          <w:rFonts w:ascii="Calibri" w:hAnsi="Calibri" w:cs="Calibri"/>
          <w:strike/>
          <w:color w:val="000000" w:themeColor="text1"/>
          <w:highlight w:val="green"/>
        </w:rPr>
        <w:t xml:space="preserve"> </w:t>
      </w:r>
      <w:r w:rsidR="001B5120" w:rsidRPr="00296576">
        <w:rPr>
          <w:rFonts w:ascii="Calibri" w:hAnsi="Calibri" w:cs="Calibri"/>
          <w:strike/>
          <w:color w:val="000000" w:themeColor="text1"/>
          <w:highlight w:val="green"/>
        </w:rPr>
        <w:t xml:space="preserve">hepatocyte </w:t>
      </w:r>
      <w:r w:rsidR="00811ACB" w:rsidRPr="00296576">
        <w:rPr>
          <w:rFonts w:ascii="Calibri" w:hAnsi="Calibri" w:cs="Calibri"/>
          <w:strike/>
          <w:color w:val="000000" w:themeColor="text1"/>
          <w:highlight w:val="green"/>
        </w:rPr>
        <w:t xml:space="preserve">medium at the time of transplantation and pellet at </w:t>
      </w:r>
      <w:r w:rsidR="00811ACB" w:rsidRPr="00296576">
        <w:rPr>
          <w:rFonts w:ascii="Calibri" w:hAnsi="Calibri" w:cs="Calibri"/>
          <w:strike/>
          <w:color w:val="FF0000"/>
          <w:highlight w:val="green"/>
        </w:rPr>
        <w:t>100 x g for 8 min</w:t>
      </w:r>
      <w:r w:rsidR="00811ACB" w:rsidRPr="00296576">
        <w:rPr>
          <w:rFonts w:ascii="Calibri" w:hAnsi="Calibri" w:cs="Calibri"/>
          <w:strike/>
          <w:color w:val="000000" w:themeColor="text1"/>
          <w:highlight w:val="green"/>
        </w:rPr>
        <w:t xml:space="preserve"> </w:t>
      </w:r>
      <w:r w:rsidR="00811ACB" w:rsidRPr="00296576">
        <w:rPr>
          <w:rFonts w:ascii="Calibri" w:hAnsi="Calibri" w:cs="Calibri"/>
          <w:strike/>
          <w:color w:val="FF0000"/>
          <w:highlight w:val="green"/>
        </w:rPr>
        <w:t xml:space="preserve">at 4 °C. </w:t>
      </w:r>
      <w:r w:rsidR="001B5120" w:rsidRPr="00296576">
        <w:rPr>
          <w:rFonts w:ascii="Calibri" w:hAnsi="Calibri" w:cs="Calibri"/>
          <w:strike/>
          <w:color w:val="000000" w:themeColor="text1"/>
          <w:highlight w:val="green"/>
        </w:rPr>
        <w:t xml:space="preserve">thawing </w:t>
      </w:r>
    </w:p>
    <w:p w14:paraId="603B39B9" w14:textId="0E18417C" w:rsidR="00801EEA" w:rsidRPr="00610858" w:rsidRDefault="00801EEA" w:rsidP="003A5A07">
      <w:pPr>
        <w:pStyle w:val="ListParagraph"/>
        <w:ind w:left="0"/>
        <w:jc w:val="both"/>
        <w:rPr>
          <w:rFonts w:ascii="Calibri" w:hAnsi="Calibri" w:cs="Calibri"/>
          <w:color w:val="000000" w:themeColor="text1"/>
          <w:highlight w:val="green"/>
        </w:rPr>
      </w:pPr>
    </w:p>
    <w:p w14:paraId="295E99E3" w14:textId="1C83FC49" w:rsidR="00F4754B" w:rsidRPr="00A70BA8" w:rsidRDefault="00897822" w:rsidP="003A5A07">
      <w:pPr>
        <w:pStyle w:val="ListParagraph"/>
        <w:numPr>
          <w:ilvl w:val="1"/>
          <w:numId w:val="47"/>
        </w:numPr>
        <w:jc w:val="both"/>
        <w:rPr>
          <w:rFonts w:ascii="Calibri" w:hAnsi="Calibri" w:cs="Calibri"/>
          <w:color w:val="000000" w:themeColor="text1"/>
        </w:rPr>
      </w:pPr>
      <w:r w:rsidRPr="00610858">
        <w:rPr>
          <w:rFonts w:ascii="Calibri" w:hAnsi="Calibri" w:cs="Calibri"/>
          <w:color w:val="000000" w:themeColor="text1"/>
          <w:highlight w:val="green"/>
        </w:rPr>
        <w:t xml:space="preserve">Wash pelleted </w:t>
      </w:r>
      <w:r w:rsidR="005C46DC" w:rsidRPr="00610858">
        <w:rPr>
          <w:rFonts w:ascii="Calibri" w:hAnsi="Calibri" w:cs="Calibri"/>
          <w:color w:val="000000" w:themeColor="text1"/>
          <w:highlight w:val="green"/>
        </w:rPr>
        <w:t xml:space="preserve">cells </w:t>
      </w:r>
      <w:r w:rsidR="002322BE" w:rsidRPr="00610858">
        <w:rPr>
          <w:rFonts w:ascii="Calibri" w:hAnsi="Calibri" w:cs="Calibri"/>
          <w:color w:val="000000" w:themeColor="text1"/>
          <w:highlight w:val="green"/>
        </w:rPr>
        <w:t>in PBS with 0.1</w:t>
      </w:r>
      <w:r w:rsidR="00A70BA8" w:rsidRPr="00610858">
        <w:rPr>
          <w:rFonts w:ascii="Calibri" w:hAnsi="Calibri" w:cs="Calibri"/>
          <w:color w:val="000000" w:themeColor="text1"/>
          <w:highlight w:val="green"/>
        </w:rPr>
        <w:t>%</w:t>
      </w:r>
      <w:r w:rsidR="002322BE" w:rsidRPr="00610858">
        <w:rPr>
          <w:rFonts w:ascii="Calibri" w:hAnsi="Calibri" w:cs="Calibri"/>
          <w:color w:val="000000" w:themeColor="text1"/>
          <w:highlight w:val="green"/>
        </w:rPr>
        <w:t xml:space="preserve"> BSA </w:t>
      </w:r>
      <w:r w:rsidR="00F4754B" w:rsidRPr="00610858">
        <w:rPr>
          <w:rFonts w:ascii="Calibri" w:hAnsi="Calibri" w:cs="Calibri"/>
          <w:color w:val="000000" w:themeColor="text1"/>
          <w:highlight w:val="green"/>
        </w:rPr>
        <w:t xml:space="preserve">and pool with either fresh or thawed HSPC (ratio </w:t>
      </w:r>
      <w:r w:rsidR="000779DB" w:rsidRPr="00610858">
        <w:rPr>
          <w:rFonts w:ascii="Calibri" w:hAnsi="Calibri" w:cs="Calibri"/>
          <w:color w:val="000000" w:themeColor="text1"/>
          <w:highlight w:val="green"/>
        </w:rPr>
        <w:t xml:space="preserve">10:1) </w:t>
      </w:r>
      <w:r w:rsidR="00F4754B" w:rsidRPr="00610858">
        <w:rPr>
          <w:rFonts w:ascii="Calibri" w:hAnsi="Calibri" w:cs="Calibri"/>
          <w:color w:val="000000" w:themeColor="text1"/>
          <w:highlight w:val="green"/>
        </w:rPr>
        <w:t>i</w:t>
      </w:r>
      <w:r w:rsidR="000779DB" w:rsidRPr="00610858">
        <w:rPr>
          <w:rFonts w:ascii="Calibri" w:hAnsi="Calibri" w:cs="Calibri"/>
          <w:color w:val="000000" w:themeColor="text1"/>
          <w:highlight w:val="green"/>
        </w:rPr>
        <w:t>n PBS</w:t>
      </w:r>
      <w:r w:rsidR="00811ACB">
        <w:rPr>
          <w:rFonts w:ascii="Calibri" w:hAnsi="Calibri" w:cs="Calibri"/>
          <w:color w:val="000000" w:themeColor="text1"/>
        </w:rPr>
        <w:t xml:space="preserve"> </w:t>
      </w:r>
      <w:r w:rsidR="00811ACB" w:rsidRPr="008F5F6A">
        <w:rPr>
          <w:rFonts w:asciiTheme="minorHAnsi" w:hAnsiTheme="minorHAnsi" w:cstheme="minorHAnsi"/>
          <w:color w:val="FF0000"/>
        </w:rPr>
        <w:t>in final volume of 80 µL/mouse.</w:t>
      </w:r>
    </w:p>
    <w:p w14:paraId="01F36115" w14:textId="6A58EC8C" w:rsidR="00C66B47" w:rsidRPr="00A70BA8" w:rsidRDefault="00C66B47" w:rsidP="003A5A07">
      <w:pPr>
        <w:pStyle w:val="ListParagraph"/>
        <w:ind w:left="0"/>
        <w:jc w:val="both"/>
        <w:rPr>
          <w:rFonts w:ascii="Calibri" w:hAnsi="Calibri" w:cs="Calibri"/>
          <w:color w:val="000000" w:themeColor="text1"/>
        </w:rPr>
      </w:pPr>
    </w:p>
    <w:p w14:paraId="19F33D23" w14:textId="77777777" w:rsidR="00C66B47" w:rsidRPr="00A70BA8" w:rsidRDefault="00C66B47" w:rsidP="003A5A07">
      <w:pPr>
        <w:pStyle w:val="ListParagraph"/>
        <w:ind w:left="0"/>
        <w:jc w:val="both"/>
        <w:rPr>
          <w:rFonts w:ascii="Calibri" w:hAnsi="Calibri" w:cs="Calibri"/>
          <w:color w:val="000000" w:themeColor="text1"/>
        </w:rPr>
      </w:pPr>
    </w:p>
    <w:p w14:paraId="673140A5" w14:textId="71486271" w:rsidR="00E30212" w:rsidRPr="0070678B" w:rsidRDefault="00E30212" w:rsidP="0070678B">
      <w:pPr>
        <w:pStyle w:val="ListParagraph"/>
        <w:numPr>
          <w:ilvl w:val="0"/>
          <w:numId w:val="41"/>
        </w:numPr>
        <w:jc w:val="both"/>
        <w:rPr>
          <w:rFonts w:ascii="Calibri" w:hAnsi="Calibri" w:cs="Calibri"/>
          <w:b/>
          <w:color w:val="FF0000"/>
        </w:rPr>
      </w:pPr>
      <w:commentRangeStart w:id="24"/>
      <w:commentRangeStart w:id="25"/>
      <w:commentRangeEnd w:id="24"/>
      <w:r w:rsidRPr="0070678B">
        <w:rPr>
          <w:rStyle w:val="CommentReference"/>
          <w:strike/>
        </w:rPr>
        <w:commentReference w:id="24"/>
      </w:r>
      <w:commentRangeEnd w:id="25"/>
      <w:r w:rsidR="0006243C" w:rsidRPr="0070678B">
        <w:rPr>
          <w:rStyle w:val="CommentReference"/>
          <w:strike/>
        </w:rPr>
        <w:commentReference w:id="25"/>
      </w:r>
      <w:r w:rsidRPr="0070678B">
        <w:rPr>
          <w:rFonts w:ascii="Calibri" w:hAnsi="Calibri" w:cs="Calibri"/>
          <w:b/>
          <w:strike/>
          <w:color w:val="000000" w:themeColor="text1"/>
        </w:rPr>
        <w:t>Animal Surgery</w:t>
      </w:r>
      <w:r w:rsidR="0070678B">
        <w:rPr>
          <w:rFonts w:ascii="Calibri" w:hAnsi="Calibri" w:cs="Calibri"/>
          <w:b/>
          <w:color w:val="000000" w:themeColor="text1"/>
        </w:rPr>
        <w:t xml:space="preserve"> </w:t>
      </w:r>
      <w:r w:rsidR="0070678B" w:rsidRPr="0019435E">
        <w:rPr>
          <w:rFonts w:asciiTheme="minorHAnsi" w:hAnsiTheme="minorHAnsi" w:cstheme="minorHAnsi"/>
          <w:b/>
          <w:color w:val="FF0000"/>
        </w:rPr>
        <w:t>Animal handling, screening, genotyping and treatment for human HSPC and hepatocytes transplantation</w:t>
      </w:r>
    </w:p>
    <w:p w14:paraId="049FCE29" w14:textId="77777777" w:rsidR="00E30212" w:rsidRPr="00E30212" w:rsidRDefault="00E30212" w:rsidP="00E30212">
      <w:pPr>
        <w:pStyle w:val="ListParagraph"/>
        <w:ind w:left="0"/>
        <w:jc w:val="both"/>
        <w:rPr>
          <w:rFonts w:ascii="Calibri" w:hAnsi="Calibri" w:cs="Calibri"/>
          <w:color w:val="000000" w:themeColor="text1"/>
        </w:rPr>
      </w:pPr>
    </w:p>
    <w:p w14:paraId="02B5A670" w14:textId="38A4F00D" w:rsidR="00190272" w:rsidRPr="00A70BA8" w:rsidRDefault="009C679A" w:rsidP="00E30212">
      <w:pPr>
        <w:pStyle w:val="ListParagraph"/>
        <w:numPr>
          <w:ilvl w:val="1"/>
          <w:numId w:val="41"/>
        </w:numPr>
        <w:jc w:val="both"/>
        <w:rPr>
          <w:rFonts w:ascii="Calibri" w:hAnsi="Calibri" w:cs="Calibri"/>
          <w:color w:val="000000" w:themeColor="text1"/>
        </w:rPr>
      </w:pPr>
      <w:r w:rsidRPr="00A70BA8">
        <w:rPr>
          <w:rFonts w:ascii="Calibri" w:hAnsi="Calibri" w:cs="Calibri"/>
          <w:b/>
          <w:color w:val="000000" w:themeColor="text1"/>
        </w:rPr>
        <w:t xml:space="preserve">Animal handling </w:t>
      </w:r>
    </w:p>
    <w:p w14:paraId="3824EEE5" w14:textId="77777777" w:rsidR="00930AE4" w:rsidRPr="00A70BA8" w:rsidRDefault="00930AE4" w:rsidP="003A5A07">
      <w:pPr>
        <w:pStyle w:val="ListParagraph"/>
        <w:ind w:left="0"/>
        <w:jc w:val="both"/>
        <w:rPr>
          <w:rFonts w:ascii="Calibri" w:hAnsi="Calibri" w:cs="Calibri"/>
          <w:color w:val="000000" w:themeColor="text1"/>
        </w:rPr>
      </w:pPr>
    </w:p>
    <w:p w14:paraId="3405E91D" w14:textId="4A47F5A5" w:rsidR="00AA6183" w:rsidRPr="00A70BA8" w:rsidRDefault="00AA6183" w:rsidP="00E30212">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As a result of severe immunodeficiency, </w:t>
      </w:r>
      <w:r w:rsidR="00507125" w:rsidRPr="00A70BA8">
        <w:rPr>
          <w:rFonts w:ascii="Calibri" w:hAnsi="Calibri" w:cs="Calibri"/>
          <w:color w:val="000000" w:themeColor="text1"/>
        </w:rPr>
        <w:t xml:space="preserve">breed, house and </w:t>
      </w:r>
      <w:r w:rsidR="005650CF" w:rsidRPr="00A70BA8">
        <w:rPr>
          <w:rFonts w:ascii="Calibri" w:hAnsi="Calibri" w:cs="Calibri"/>
          <w:color w:val="000000" w:themeColor="text1"/>
        </w:rPr>
        <w:t>handle TK</w:t>
      </w:r>
      <w:r w:rsidRPr="00A70BA8">
        <w:rPr>
          <w:rFonts w:ascii="Calibri" w:hAnsi="Calibri" w:cs="Calibri"/>
          <w:color w:val="000000" w:themeColor="text1"/>
        </w:rPr>
        <w:t xml:space="preserve">-NOG mice </w:t>
      </w:r>
      <w:r w:rsidR="00507125" w:rsidRPr="00A70BA8">
        <w:rPr>
          <w:rFonts w:ascii="Calibri" w:hAnsi="Calibri" w:cs="Calibri"/>
          <w:color w:val="000000" w:themeColor="text1"/>
        </w:rPr>
        <w:t>under</w:t>
      </w:r>
      <w:r w:rsidR="0091370F" w:rsidRPr="00A70BA8">
        <w:rPr>
          <w:rFonts w:ascii="Calibri" w:hAnsi="Calibri" w:cs="Calibri"/>
          <w:color w:val="000000" w:themeColor="text1"/>
        </w:rPr>
        <w:t xml:space="preserve"> </w:t>
      </w:r>
      <w:r w:rsidR="00A36309" w:rsidRPr="00A70BA8">
        <w:rPr>
          <w:rFonts w:ascii="Calibri" w:hAnsi="Calibri" w:cs="Calibri"/>
          <w:color w:val="000000" w:themeColor="text1"/>
        </w:rPr>
        <w:t xml:space="preserve">aseptic </w:t>
      </w:r>
      <w:r w:rsidR="00507125" w:rsidRPr="00A70BA8">
        <w:rPr>
          <w:rFonts w:ascii="Calibri" w:hAnsi="Calibri" w:cs="Calibri"/>
          <w:color w:val="000000" w:themeColor="text1"/>
        </w:rPr>
        <w:t>condition</w:t>
      </w:r>
      <w:r w:rsidRPr="00A70BA8">
        <w:rPr>
          <w:rFonts w:ascii="Calibri" w:hAnsi="Calibri" w:cs="Calibri"/>
          <w:color w:val="000000" w:themeColor="text1"/>
        </w:rPr>
        <w:t>.</w:t>
      </w:r>
      <w:r w:rsidR="00F21C99" w:rsidRPr="00A70BA8">
        <w:rPr>
          <w:rFonts w:ascii="Calibri" w:hAnsi="Calibri" w:cs="Calibri"/>
          <w:color w:val="000000" w:themeColor="text1"/>
        </w:rPr>
        <w:t xml:space="preserve"> </w:t>
      </w:r>
    </w:p>
    <w:p w14:paraId="06E7DC92" w14:textId="77777777" w:rsidR="00C66B47" w:rsidRPr="00A70BA8" w:rsidRDefault="00C66B47" w:rsidP="003A5A07">
      <w:pPr>
        <w:pStyle w:val="ListParagraph"/>
        <w:ind w:left="0"/>
        <w:jc w:val="both"/>
        <w:rPr>
          <w:rFonts w:ascii="Calibri" w:hAnsi="Calibri" w:cs="Calibri"/>
          <w:color w:val="000000" w:themeColor="text1"/>
        </w:rPr>
      </w:pPr>
    </w:p>
    <w:p w14:paraId="2109DA69" w14:textId="3F0EDFCC" w:rsidR="00801FEC" w:rsidRPr="00A70BA8" w:rsidRDefault="00801FEC" w:rsidP="00E30212">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Always wear lab coats, gloves, shoe covers, and face mask to prevent infection with potential pathogenic microorganisms. </w:t>
      </w:r>
    </w:p>
    <w:p w14:paraId="207CEBB7" w14:textId="56835275" w:rsidR="00C66B47" w:rsidRPr="00A70BA8" w:rsidRDefault="00C66B47" w:rsidP="003A5A07">
      <w:pPr>
        <w:pStyle w:val="ListParagraph"/>
        <w:ind w:left="0"/>
        <w:jc w:val="both"/>
        <w:rPr>
          <w:rFonts w:ascii="Calibri" w:hAnsi="Calibri" w:cs="Calibri"/>
          <w:color w:val="000000" w:themeColor="text1"/>
        </w:rPr>
      </w:pPr>
    </w:p>
    <w:p w14:paraId="0E4FCC82" w14:textId="587D2B83" w:rsidR="00801FEC" w:rsidRPr="005C16F0" w:rsidRDefault="00CC1B5F" w:rsidP="00E30212">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Use </w:t>
      </w:r>
      <w:r w:rsidR="00801FEC" w:rsidRPr="00A70BA8">
        <w:rPr>
          <w:rFonts w:ascii="Calibri" w:hAnsi="Calibri" w:cs="Calibri"/>
          <w:color w:val="000000" w:themeColor="text1"/>
        </w:rPr>
        <w:t xml:space="preserve">sterile </w:t>
      </w:r>
      <w:r w:rsidR="0091370F" w:rsidRPr="00A70BA8">
        <w:rPr>
          <w:rFonts w:ascii="Calibri" w:hAnsi="Calibri" w:cs="Calibri"/>
          <w:color w:val="000000" w:themeColor="text1"/>
        </w:rPr>
        <w:t xml:space="preserve">gloves and </w:t>
      </w:r>
      <w:r w:rsidR="00801FEC" w:rsidRPr="00A70BA8">
        <w:rPr>
          <w:rFonts w:ascii="Calibri" w:hAnsi="Calibri" w:cs="Calibri"/>
          <w:color w:val="000000" w:themeColor="text1"/>
        </w:rPr>
        <w:t xml:space="preserve">instruments for surgery and handle </w:t>
      </w:r>
      <w:r w:rsidR="005C16F0">
        <w:rPr>
          <w:rFonts w:ascii="Calibri" w:hAnsi="Calibri" w:cs="Calibri"/>
          <w:color w:val="000000" w:themeColor="text1"/>
        </w:rPr>
        <w:t xml:space="preserve">animals </w:t>
      </w:r>
      <w:r w:rsidR="00801FEC" w:rsidRPr="00A70BA8">
        <w:rPr>
          <w:rFonts w:ascii="Calibri" w:hAnsi="Calibri" w:cs="Calibri"/>
          <w:color w:val="000000" w:themeColor="text1"/>
        </w:rPr>
        <w:t>aseptically throughout surgery.</w:t>
      </w:r>
    </w:p>
    <w:p w14:paraId="3301D8F0" w14:textId="62AB90C0" w:rsidR="00C66B47" w:rsidRPr="005C16F0" w:rsidRDefault="00C66B47" w:rsidP="003A5A07">
      <w:pPr>
        <w:pStyle w:val="ListParagraph"/>
        <w:ind w:left="0"/>
        <w:jc w:val="both"/>
        <w:rPr>
          <w:rFonts w:ascii="Calibri" w:hAnsi="Calibri" w:cs="Calibri"/>
          <w:color w:val="000000" w:themeColor="text1"/>
        </w:rPr>
      </w:pPr>
    </w:p>
    <w:p w14:paraId="1DBBAFA6" w14:textId="4829DD90" w:rsidR="00B624C7" w:rsidRPr="00E30212" w:rsidRDefault="00801FEC" w:rsidP="003A5A07">
      <w:pPr>
        <w:pStyle w:val="ListParagraph"/>
        <w:numPr>
          <w:ilvl w:val="1"/>
          <w:numId w:val="46"/>
        </w:numPr>
        <w:jc w:val="both"/>
        <w:rPr>
          <w:rFonts w:ascii="Calibri" w:hAnsi="Calibri" w:cs="Calibri"/>
          <w:b/>
          <w:color w:val="000000" w:themeColor="text1"/>
        </w:rPr>
      </w:pPr>
      <w:r w:rsidRPr="00E30212">
        <w:rPr>
          <w:rFonts w:ascii="Calibri" w:hAnsi="Calibri" w:cs="Calibri"/>
          <w:b/>
          <w:color w:val="000000" w:themeColor="text1"/>
        </w:rPr>
        <w:t>Select</w:t>
      </w:r>
      <w:r w:rsidR="00E30212">
        <w:rPr>
          <w:rFonts w:ascii="Calibri" w:hAnsi="Calibri" w:cs="Calibri"/>
          <w:b/>
          <w:color w:val="000000" w:themeColor="text1"/>
        </w:rPr>
        <w:t>ing</w:t>
      </w:r>
      <w:r w:rsidRPr="00E30212">
        <w:rPr>
          <w:rFonts w:ascii="Calibri" w:hAnsi="Calibri" w:cs="Calibri"/>
          <w:b/>
          <w:color w:val="000000" w:themeColor="text1"/>
        </w:rPr>
        <w:t xml:space="preserve"> TK-NOG mice for the experiment</w:t>
      </w:r>
    </w:p>
    <w:p w14:paraId="114067AD" w14:textId="77777777" w:rsidR="00C66B47" w:rsidRPr="00A70BA8" w:rsidRDefault="00C66B47" w:rsidP="003A5A07">
      <w:pPr>
        <w:pStyle w:val="ListParagraph"/>
        <w:ind w:left="0"/>
        <w:jc w:val="both"/>
        <w:rPr>
          <w:rFonts w:ascii="Calibri" w:hAnsi="Calibri" w:cs="Calibri"/>
          <w:color w:val="000000" w:themeColor="text1"/>
        </w:rPr>
      </w:pPr>
    </w:p>
    <w:p w14:paraId="2EB61ED7" w14:textId="3DADBD69" w:rsidR="003551A0" w:rsidRPr="00A70BA8" w:rsidRDefault="002C3582"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Maintain t</w:t>
      </w:r>
      <w:r w:rsidR="003551A0" w:rsidRPr="00A70BA8">
        <w:rPr>
          <w:rFonts w:ascii="Calibri" w:hAnsi="Calibri" w:cs="Calibri"/>
          <w:color w:val="000000" w:themeColor="text1"/>
        </w:rPr>
        <w:t>he TK-NOG strain</w:t>
      </w:r>
      <w:r w:rsidRPr="00A70BA8">
        <w:rPr>
          <w:rFonts w:ascii="Calibri" w:hAnsi="Calibri" w:cs="Calibri"/>
          <w:color w:val="000000" w:themeColor="text1"/>
        </w:rPr>
        <w:t xml:space="preserve"> colony</w:t>
      </w:r>
      <w:r w:rsidR="003551A0" w:rsidRPr="00A70BA8">
        <w:rPr>
          <w:rFonts w:ascii="Calibri" w:hAnsi="Calibri" w:cs="Calibri"/>
          <w:color w:val="000000" w:themeColor="text1"/>
        </w:rPr>
        <w:t xml:space="preserve"> by breeding female TK-NOG mice with male non-TK-NOG littermates and </w:t>
      </w:r>
      <w:r w:rsidRPr="00A70BA8">
        <w:rPr>
          <w:rFonts w:ascii="Calibri" w:hAnsi="Calibri" w:cs="Calibri"/>
          <w:color w:val="000000" w:themeColor="text1"/>
        </w:rPr>
        <w:t xml:space="preserve">select </w:t>
      </w:r>
      <w:r w:rsidR="003551A0" w:rsidRPr="00A70BA8">
        <w:rPr>
          <w:rFonts w:ascii="Calibri" w:hAnsi="Calibri" w:cs="Calibri"/>
          <w:color w:val="000000" w:themeColor="text1"/>
        </w:rPr>
        <w:t>transgenic offspring by genotyping.</w:t>
      </w:r>
    </w:p>
    <w:p w14:paraId="58AAFBAC" w14:textId="77777777" w:rsidR="00C66B47" w:rsidRPr="00A70BA8" w:rsidRDefault="00C66B47" w:rsidP="003A5A07">
      <w:pPr>
        <w:pStyle w:val="ListParagraph"/>
        <w:ind w:left="0"/>
        <w:jc w:val="both"/>
        <w:rPr>
          <w:rFonts w:ascii="Calibri" w:hAnsi="Calibri" w:cs="Calibri"/>
          <w:color w:val="000000" w:themeColor="text1"/>
        </w:rPr>
      </w:pPr>
    </w:p>
    <w:p w14:paraId="6253BF7B" w14:textId="7A7B239D" w:rsidR="00C66B47" w:rsidRPr="00A70BA8" w:rsidRDefault="00592AAA" w:rsidP="003A5A07">
      <w:pPr>
        <w:pStyle w:val="ListParagraph"/>
        <w:ind w:left="0"/>
        <w:jc w:val="both"/>
        <w:rPr>
          <w:rFonts w:ascii="Calibri" w:hAnsi="Calibri" w:cs="Calibri"/>
          <w:color w:val="000000" w:themeColor="text1"/>
        </w:rPr>
      </w:pPr>
      <w:r>
        <w:rPr>
          <w:rFonts w:ascii="Calibri" w:hAnsi="Calibri" w:cs="Calibri"/>
          <w:color w:val="000000" w:themeColor="text1"/>
        </w:rPr>
        <w:t>NOTE:</w:t>
      </w:r>
      <w:r w:rsidR="003551A0" w:rsidRPr="00A70BA8">
        <w:rPr>
          <w:rFonts w:ascii="Calibri" w:hAnsi="Calibri" w:cs="Calibri"/>
          <w:color w:val="000000" w:themeColor="text1"/>
        </w:rPr>
        <w:t xml:space="preserve"> </w:t>
      </w:r>
      <w:r w:rsidR="00A448B7" w:rsidRPr="00A70BA8">
        <w:rPr>
          <w:rFonts w:ascii="Calibri" w:hAnsi="Calibri" w:cs="Calibri"/>
          <w:color w:val="000000" w:themeColor="text1"/>
        </w:rPr>
        <w:t xml:space="preserve">Perform genotyping </w:t>
      </w:r>
      <w:r w:rsidR="005C16F0">
        <w:rPr>
          <w:rFonts w:ascii="Calibri" w:hAnsi="Calibri" w:cs="Calibri"/>
          <w:color w:val="000000" w:themeColor="text1"/>
        </w:rPr>
        <w:t>(see step 3.</w:t>
      </w:r>
      <w:r w:rsidR="00E30212">
        <w:rPr>
          <w:rFonts w:ascii="Calibri" w:hAnsi="Calibri" w:cs="Calibri"/>
          <w:color w:val="000000" w:themeColor="text1"/>
        </w:rPr>
        <w:t>3</w:t>
      </w:r>
      <w:r w:rsidR="005C16F0">
        <w:rPr>
          <w:rFonts w:ascii="Calibri" w:hAnsi="Calibri" w:cs="Calibri"/>
          <w:color w:val="000000" w:themeColor="text1"/>
        </w:rPr>
        <w:t xml:space="preserve">) </w:t>
      </w:r>
      <w:r w:rsidR="003551A0" w:rsidRPr="00A70BA8">
        <w:rPr>
          <w:rFonts w:ascii="Calibri" w:hAnsi="Calibri" w:cs="Calibri"/>
          <w:color w:val="000000" w:themeColor="text1"/>
        </w:rPr>
        <w:t xml:space="preserve">to determine presence or absence of transgene in newborns male and female mice at the time of weaning. </w:t>
      </w:r>
    </w:p>
    <w:p w14:paraId="1236CFD0" w14:textId="77777777" w:rsidR="00C66B47" w:rsidRPr="00A70BA8" w:rsidRDefault="00C66B47" w:rsidP="003A5A07">
      <w:pPr>
        <w:pStyle w:val="ListParagraph"/>
        <w:ind w:left="0"/>
        <w:jc w:val="both"/>
        <w:rPr>
          <w:rFonts w:ascii="Calibri" w:hAnsi="Calibri" w:cs="Calibri"/>
          <w:color w:val="000000" w:themeColor="text1"/>
        </w:rPr>
      </w:pPr>
    </w:p>
    <w:p w14:paraId="45B6D149" w14:textId="4E0607D1" w:rsidR="00B624C7" w:rsidRPr="00A70BA8" w:rsidRDefault="00385AF7"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Select </w:t>
      </w:r>
      <w:r w:rsidR="00B624C7" w:rsidRPr="00A70BA8">
        <w:rPr>
          <w:rFonts w:ascii="Calibri" w:hAnsi="Calibri" w:cs="Calibri"/>
          <w:color w:val="000000" w:themeColor="text1"/>
        </w:rPr>
        <w:t>males</w:t>
      </w:r>
      <w:r w:rsidRPr="00A70BA8">
        <w:rPr>
          <w:rFonts w:ascii="Calibri" w:hAnsi="Calibri" w:cs="Calibri"/>
          <w:color w:val="000000" w:themeColor="text1"/>
        </w:rPr>
        <w:t xml:space="preserve"> </w:t>
      </w:r>
      <w:r w:rsidR="005C16F0">
        <w:rPr>
          <w:rFonts w:ascii="Calibri" w:hAnsi="Calibri" w:cs="Calibri"/>
          <w:color w:val="000000" w:themeColor="text1"/>
        </w:rPr>
        <w:t>at</w:t>
      </w:r>
      <w:r w:rsidR="00D94021" w:rsidRPr="00A70BA8">
        <w:rPr>
          <w:rFonts w:ascii="Calibri" w:hAnsi="Calibri" w:cs="Calibri"/>
          <w:color w:val="000000" w:themeColor="text1"/>
        </w:rPr>
        <w:t xml:space="preserve"> 6-8 week</w:t>
      </w:r>
      <w:r w:rsidR="005C16F0">
        <w:rPr>
          <w:rFonts w:ascii="Calibri" w:hAnsi="Calibri" w:cs="Calibri"/>
          <w:color w:val="000000" w:themeColor="text1"/>
        </w:rPr>
        <w:t>s</w:t>
      </w:r>
      <w:r w:rsidRPr="00A70BA8">
        <w:rPr>
          <w:rFonts w:ascii="Calibri" w:hAnsi="Calibri" w:cs="Calibri"/>
          <w:color w:val="000000" w:themeColor="text1"/>
        </w:rPr>
        <w:t xml:space="preserve"> of age </w:t>
      </w:r>
      <w:r w:rsidR="00B624C7" w:rsidRPr="00A70BA8">
        <w:rPr>
          <w:rFonts w:ascii="Calibri" w:hAnsi="Calibri" w:cs="Calibri"/>
          <w:color w:val="000000" w:themeColor="text1"/>
        </w:rPr>
        <w:t xml:space="preserve">for transplantation due to their high </w:t>
      </w:r>
      <w:r w:rsidR="0091370F" w:rsidRPr="00A70BA8">
        <w:rPr>
          <w:rFonts w:ascii="Calibri" w:hAnsi="Calibri" w:cs="Calibri"/>
          <w:color w:val="000000" w:themeColor="text1"/>
        </w:rPr>
        <w:t xml:space="preserve">sensitivity to GCV-mediated depletion </w:t>
      </w:r>
      <w:r w:rsidR="00B624C7" w:rsidRPr="00A70BA8">
        <w:rPr>
          <w:rFonts w:ascii="Calibri" w:hAnsi="Calibri" w:cs="Calibri"/>
          <w:color w:val="000000" w:themeColor="text1"/>
        </w:rPr>
        <w:t>of HSV</w:t>
      </w:r>
      <w:r w:rsidR="00C67506" w:rsidRPr="00A70BA8">
        <w:rPr>
          <w:rFonts w:ascii="Calibri" w:hAnsi="Calibri" w:cs="Calibri"/>
          <w:color w:val="000000" w:themeColor="text1"/>
        </w:rPr>
        <w:t>-TK transgene</w:t>
      </w:r>
      <w:r w:rsidR="0091370F" w:rsidRPr="00A70BA8">
        <w:rPr>
          <w:rFonts w:ascii="Calibri" w:hAnsi="Calibri" w:cs="Calibri"/>
          <w:color w:val="000000" w:themeColor="text1"/>
        </w:rPr>
        <w:t xml:space="preserve"> expressing hepatocytes</w:t>
      </w:r>
      <w:r w:rsidR="00FB1A7C" w:rsidRPr="00A70BA8">
        <w:rPr>
          <w:rFonts w:ascii="Calibri" w:hAnsi="Calibri" w:cs="Calibri"/>
          <w:color w:val="000000" w:themeColor="text1"/>
        </w:rPr>
        <w:fldChar w:fldCharType="begin">
          <w:fldData xml:space="preserve">PEVuZE5vdGU+PENpdGU+PEF1dGhvcj5IYXNlZ2F3YTwvQXV0aG9yPjxZZWFyPjIwMTE8L1llYXI+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</w:fldData>
        </w:fldChar>
      </w:r>
      <w:r w:rsidR="00661DFD" w:rsidRPr="00A70BA8">
        <w:rPr>
          <w:rFonts w:ascii="Calibri" w:hAnsi="Calibri" w:cs="Calibri"/>
          <w:color w:val="000000" w:themeColor="text1"/>
        </w:rPr>
        <w:instrText xml:space="preserve"> ADDIN EN.CITE </w:instrText>
      </w:r>
      <w:r w:rsidR="00661DFD" w:rsidRPr="00A70BA8">
        <w:rPr>
          <w:rFonts w:ascii="Calibri" w:hAnsi="Calibri" w:cs="Calibri"/>
          <w:color w:val="000000" w:themeColor="text1"/>
        </w:rPr>
        <w:fldChar w:fldCharType="begin">
          <w:fldData xml:space="preserve">PEVuZE5vdGU+PENpdGU+PEF1dGhvcj5IYXNlZ2F3YTwvQXV0aG9yPjxZZWFyPjIwMTE8L1llYXI+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</w:fldData>
        </w:fldChar>
      </w:r>
      <w:r w:rsidR="00661DFD" w:rsidRPr="00A70BA8">
        <w:rPr>
          <w:rFonts w:ascii="Calibri" w:hAnsi="Calibri" w:cs="Calibri"/>
          <w:color w:val="000000" w:themeColor="text1"/>
        </w:rPr>
        <w:instrText xml:space="preserve"> ADDIN EN.CITE.DATA </w:instrText>
      </w:r>
      <w:r w:rsidR="00661DFD" w:rsidRPr="00A70BA8">
        <w:rPr>
          <w:rFonts w:ascii="Calibri" w:hAnsi="Calibri" w:cs="Calibri"/>
          <w:color w:val="000000" w:themeColor="text1"/>
        </w:rPr>
      </w:r>
      <w:r w:rsidR="00661DFD" w:rsidRPr="00A70BA8">
        <w:rPr>
          <w:rFonts w:ascii="Calibri" w:hAnsi="Calibri" w:cs="Calibri"/>
          <w:color w:val="000000" w:themeColor="text1"/>
        </w:rPr>
        <w:fldChar w:fldCharType="end"/>
      </w:r>
      <w:r w:rsidR="00FB1A7C" w:rsidRPr="00A70BA8">
        <w:rPr>
          <w:rFonts w:ascii="Calibri" w:hAnsi="Calibri" w:cs="Calibri"/>
          <w:color w:val="000000" w:themeColor="text1"/>
        </w:rPr>
      </w:r>
      <w:r w:rsidR="00FB1A7C" w:rsidRPr="00A70BA8">
        <w:rPr>
          <w:rFonts w:ascii="Calibri" w:hAnsi="Calibri" w:cs="Calibri"/>
          <w:color w:val="000000" w:themeColor="text1"/>
        </w:rPr>
        <w:fldChar w:fldCharType="separate"/>
      </w:r>
      <w:r w:rsidR="00661DFD" w:rsidRPr="00A70BA8">
        <w:rPr>
          <w:rFonts w:ascii="Calibri" w:hAnsi="Calibri" w:cs="Calibri"/>
          <w:color w:val="000000" w:themeColor="text1"/>
          <w:vertAlign w:val="superscript"/>
        </w:rPr>
        <w:t>21</w:t>
      </w:r>
      <w:r w:rsidR="00FB1A7C" w:rsidRPr="00A70BA8">
        <w:rPr>
          <w:rFonts w:ascii="Calibri" w:hAnsi="Calibri" w:cs="Calibri"/>
          <w:color w:val="000000" w:themeColor="text1"/>
        </w:rPr>
        <w:fldChar w:fldCharType="end"/>
      </w:r>
      <w:r w:rsidR="0091370F" w:rsidRPr="00A70BA8">
        <w:rPr>
          <w:rFonts w:ascii="Calibri" w:hAnsi="Calibri" w:cs="Calibri"/>
          <w:color w:val="000000" w:themeColor="text1"/>
        </w:rPr>
        <w:t>.</w:t>
      </w:r>
    </w:p>
    <w:p w14:paraId="7CB24581" w14:textId="77777777" w:rsidR="00C66B47" w:rsidRPr="00A70BA8" w:rsidRDefault="00C66B47" w:rsidP="003A5A07">
      <w:pPr>
        <w:pStyle w:val="ListParagraph"/>
        <w:ind w:left="0"/>
        <w:jc w:val="both"/>
        <w:rPr>
          <w:rFonts w:ascii="Calibri" w:hAnsi="Calibri" w:cs="Calibri"/>
          <w:color w:val="000000" w:themeColor="text1"/>
        </w:rPr>
      </w:pPr>
    </w:p>
    <w:p w14:paraId="6B5744E0" w14:textId="009BAE07" w:rsidR="00042728" w:rsidRPr="00A70BA8" w:rsidRDefault="00385AF7"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lastRenderedPageBreak/>
        <w:t>Ear</w:t>
      </w:r>
      <w:r w:rsidR="008320DD" w:rsidRPr="00A70BA8">
        <w:rPr>
          <w:rFonts w:ascii="Calibri" w:hAnsi="Calibri" w:cs="Calibri"/>
          <w:color w:val="000000" w:themeColor="text1"/>
        </w:rPr>
        <w:t>-</w:t>
      </w:r>
      <w:r w:rsidRPr="00A70BA8">
        <w:rPr>
          <w:rFonts w:ascii="Calibri" w:hAnsi="Calibri" w:cs="Calibri"/>
          <w:color w:val="000000" w:themeColor="text1"/>
        </w:rPr>
        <w:t xml:space="preserve">tag mice </w:t>
      </w:r>
      <w:r w:rsidR="00042728" w:rsidRPr="00A70BA8">
        <w:rPr>
          <w:rFonts w:ascii="Calibri" w:hAnsi="Calibri" w:cs="Calibri"/>
          <w:color w:val="000000" w:themeColor="text1"/>
        </w:rPr>
        <w:t xml:space="preserve">at the time of weaning or surgery to ease identification. </w:t>
      </w:r>
      <w:r w:rsidR="00D04F57" w:rsidRPr="00A70BA8">
        <w:rPr>
          <w:rFonts w:ascii="Calibri" w:hAnsi="Calibri" w:cs="Calibri"/>
          <w:color w:val="000000" w:themeColor="text1"/>
        </w:rPr>
        <w:t xml:space="preserve">Note </w:t>
      </w:r>
      <w:r w:rsidR="005C16F0">
        <w:rPr>
          <w:rFonts w:ascii="Calibri" w:hAnsi="Calibri" w:cs="Calibri"/>
          <w:color w:val="000000" w:themeColor="text1"/>
        </w:rPr>
        <w:t xml:space="preserve">down the </w:t>
      </w:r>
      <w:r w:rsidR="00042728" w:rsidRPr="00A70BA8">
        <w:rPr>
          <w:rFonts w:ascii="Calibri" w:hAnsi="Calibri" w:cs="Calibri"/>
          <w:color w:val="000000" w:themeColor="text1"/>
        </w:rPr>
        <w:t>weight</w:t>
      </w:r>
      <w:r w:rsidR="008F48E3" w:rsidRPr="00A70BA8">
        <w:rPr>
          <w:rFonts w:ascii="Calibri" w:hAnsi="Calibri" w:cs="Calibri"/>
          <w:color w:val="000000" w:themeColor="text1"/>
        </w:rPr>
        <w:t xml:space="preserve"> </w:t>
      </w:r>
      <w:r w:rsidR="00042728" w:rsidRPr="00A70BA8">
        <w:rPr>
          <w:rFonts w:ascii="Calibri" w:hAnsi="Calibri" w:cs="Calibri"/>
          <w:color w:val="000000" w:themeColor="text1"/>
        </w:rPr>
        <w:t>and health status of animals.</w:t>
      </w:r>
    </w:p>
    <w:p w14:paraId="54B95A6E" w14:textId="77777777" w:rsidR="00C66B47" w:rsidRPr="00A70BA8" w:rsidRDefault="00C66B47" w:rsidP="003A5A07">
      <w:pPr>
        <w:pStyle w:val="ListParagraph"/>
        <w:ind w:left="0"/>
        <w:jc w:val="both"/>
        <w:rPr>
          <w:rFonts w:ascii="Calibri" w:hAnsi="Calibri" w:cs="Calibri"/>
          <w:color w:val="000000" w:themeColor="text1"/>
        </w:rPr>
      </w:pPr>
    </w:p>
    <w:p w14:paraId="4FA36A06" w14:textId="45F2ABBE" w:rsidR="00773C3A" w:rsidRPr="00E30212" w:rsidRDefault="00B624C7" w:rsidP="003A5A07">
      <w:pPr>
        <w:pStyle w:val="ListParagraph"/>
        <w:numPr>
          <w:ilvl w:val="1"/>
          <w:numId w:val="46"/>
        </w:numPr>
        <w:jc w:val="both"/>
        <w:rPr>
          <w:rFonts w:ascii="Calibri" w:hAnsi="Calibri" w:cs="Calibri"/>
          <w:b/>
          <w:color w:val="000000" w:themeColor="text1"/>
        </w:rPr>
      </w:pPr>
      <w:r w:rsidRPr="00E30212">
        <w:rPr>
          <w:rFonts w:ascii="Calibri" w:hAnsi="Calibri" w:cs="Calibri"/>
          <w:b/>
          <w:color w:val="000000" w:themeColor="text1"/>
        </w:rPr>
        <w:t>Genotyp</w:t>
      </w:r>
      <w:r w:rsidR="00E30212" w:rsidRPr="00E30212">
        <w:rPr>
          <w:rFonts w:ascii="Calibri" w:hAnsi="Calibri" w:cs="Calibri"/>
          <w:b/>
          <w:color w:val="000000" w:themeColor="text1"/>
        </w:rPr>
        <w:t>ing</w:t>
      </w:r>
      <w:r w:rsidRPr="00E30212">
        <w:rPr>
          <w:rFonts w:ascii="Calibri" w:hAnsi="Calibri" w:cs="Calibri"/>
          <w:b/>
          <w:color w:val="000000" w:themeColor="text1"/>
        </w:rPr>
        <w:t xml:space="preserve"> for the presence of HSV</w:t>
      </w:r>
      <w:r w:rsidR="00C67506" w:rsidRPr="00E30212">
        <w:rPr>
          <w:rFonts w:ascii="Calibri" w:hAnsi="Calibri" w:cs="Calibri"/>
          <w:b/>
          <w:color w:val="000000" w:themeColor="text1"/>
        </w:rPr>
        <w:t>-TK</w:t>
      </w:r>
      <w:r w:rsidRPr="00E30212">
        <w:rPr>
          <w:rFonts w:ascii="Calibri" w:hAnsi="Calibri" w:cs="Calibri"/>
          <w:b/>
          <w:color w:val="000000" w:themeColor="text1"/>
        </w:rPr>
        <w:t xml:space="preserve"> transgene</w:t>
      </w:r>
      <w:r w:rsidR="003D2A08" w:rsidRPr="00E30212">
        <w:rPr>
          <w:rFonts w:ascii="Calibri" w:hAnsi="Calibri" w:cs="Calibri"/>
          <w:b/>
          <w:color w:val="000000" w:themeColor="text1"/>
        </w:rPr>
        <w:t xml:space="preserve"> using quantitative </w:t>
      </w:r>
      <w:r w:rsidR="00B254A3" w:rsidRPr="00E30212">
        <w:rPr>
          <w:rFonts w:ascii="Calibri" w:hAnsi="Calibri" w:cs="Calibri"/>
          <w:b/>
          <w:color w:val="000000" w:themeColor="text1"/>
        </w:rPr>
        <w:t>real-</w:t>
      </w:r>
      <w:r w:rsidR="003D2A08" w:rsidRPr="00E30212">
        <w:rPr>
          <w:rFonts w:ascii="Calibri" w:hAnsi="Calibri" w:cs="Calibri"/>
          <w:b/>
          <w:color w:val="000000" w:themeColor="text1"/>
        </w:rPr>
        <w:t>time PCR</w:t>
      </w:r>
    </w:p>
    <w:p w14:paraId="3BEC893D" w14:textId="77777777" w:rsidR="00C66B47" w:rsidRPr="00A70BA8" w:rsidRDefault="00C66B47" w:rsidP="003A5A07">
      <w:pPr>
        <w:pStyle w:val="ListParagraph"/>
        <w:ind w:left="0"/>
        <w:jc w:val="both"/>
        <w:rPr>
          <w:rFonts w:ascii="Calibri" w:hAnsi="Calibri" w:cs="Calibri"/>
          <w:b/>
          <w:color w:val="000000" w:themeColor="text1"/>
        </w:rPr>
      </w:pPr>
    </w:p>
    <w:p w14:paraId="49E6B7AC" w14:textId="599F97CE" w:rsidR="008A540A" w:rsidRPr="00A70BA8" w:rsidRDefault="00D94021"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Perform genotyping </w:t>
      </w:r>
      <w:r w:rsidR="003D2A08" w:rsidRPr="00A70BA8">
        <w:rPr>
          <w:rFonts w:ascii="Calibri" w:hAnsi="Calibri" w:cs="Calibri"/>
          <w:color w:val="000000" w:themeColor="text1"/>
        </w:rPr>
        <w:t>at the time of weaning (usually 3-4 week</w:t>
      </w:r>
      <w:r w:rsidR="005C16F0">
        <w:rPr>
          <w:rFonts w:ascii="Calibri" w:hAnsi="Calibri" w:cs="Calibri"/>
          <w:color w:val="000000" w:themeColor="text1"/>
        </w:rPr>
        <w:t>s</w:t>
      </w:r>
      <w:r w:rsidR="003D2A08" w:rsidRPr="00A70BA8">
        <w:rPr>
          <w:rFonts w:ascii="Calibri" w:hAnsi="Calibri" w:cs="Calibri"/>
          <w:color w:val="000000" w:themeColor="text1"/>
        </w:rPr>
        <w:t xml:space="preserve"> of age)</w:t>
      </w:r>
      <w:r w:rsidR="00BF0E93" w:rsidRPr="00A70BA8">
        <w:rPr>
          <w:rFonts w:ascii="Calibri" w:hAnsi="Calibri" w:cs="Calibri"/>
          <w:color w:val="000000" w:themeColor="text1"/>
        </w:rPr>
        <w:t>.</w:t>
      </w:r>
      <w:r w:rsidR="00967F6C" w:rsidRPr="00A70BA8">
        <w:rPr>
          <w:rFonts w:ascii="Calibri" w:hAnsi="Calibri" w:cs="Calibri"/>
          <w:color w:val="000000" w:themeColor="text1"/>
        </w:rPr>
        <w:t xml:space="preserve"> </w:t>
      </w:r>
      <w:r w:rsidR="003D2A08" w:rsidRPr="00A70BA8">
        <w:rPr>
          <w:rFonts w:ascii="Calibri" w:hAnsi="Calibri" w:cs="Calibri"/>
          <w:color w:val="000000" w:themeColor="text1"/>
        </w:rPr>
        <w:t xml:space="preserve">For </w:t>
      </w:r>
      <w:commentRangeStart w:id="26"/>
      <w:commentRangeStart w:id="27"/>
      <w:r w:rsidR="003D2A08" w:rsidRPr="00A70BA8">
        <w:rPr>
          <w:rFonts w:ascii="Calibri" w:hAnsi="Calibri" w:cs="Calibri"/>
          <w:color w:val="000000" w:themeColor="text1"/>
        </w:rPr>
        <w:t xml:space="preserve">genotyping, </w:t>
      </w:r>
      <w:r w:rsidR="00A0228C" w:rsidRPr="00A70BA8">
        <w:rPr>
          <w:rFonts w:ascii="Calibri" w:hAnsi="Calibri" w:cs="Calibri"/>
          <w:color w:val="000000" w:themeColor="text1"/>
        </w:rPr>
        <w:t xml:space="preserve">cut </w:t>
      </w:r>
      <w:r w:rsidR="00673C31" w:rsidRPr="00A70BA8">
        <w:rPr>
          <w:rFonts w:ascii="Calibri" w:hAnsi="Calibri" w:cs="Calibri"/>
          <w:color w:val="000000" w:themeColor="text1"/>
        </w:rPr>
        <w:t>a piece</w:t>
      </w:r>
      <w:r w:rsidR="008A540A" w:rsidRPr="00A70BA8">
        <w:rPr>
          <w:rFonts w:ascii="Calibri" w:hAnsi="Calibri" w:cs="Calibri"/>
          <w:color w:val="000000" w:themeColor="text1"/>
        </w:rPr>
        <w:t xml:space="preserve"> of</w:t>
      </w:r>
      <w:r w:rsidR="003F5B70" w:rsidRPr="00A70BA8">
        <w:rPr>
          <w:rFonts w:ascii="Calibri" w:hAnsi="Calibri" w:cs="Calibri"/>
          <w:color w:val="000000" w:themeColor="text1"/>
        </w:rPr>
        <w:t xml:space="preserve"> </w:t>
      </w:r>
      <w:r w:rsidR="00A0228C" w:rsidRPr="00A70BA8">
        <w:rPr>
          <w:rFonts w:ascii="Calibri" w:hAnsi="Calibri" w:cs="Calibri"/>
          <w:color w:val="000000" w:themeColor="text1"/>
        </w:rPr>
        <w:t xml:space="preserve">the </w:t>
      </w:r>
      <w:r w:rsidR="005C16F0">
        <w:rPr>
          <w:rFonts w:ascii="Calibri" w:hAnsi="Calibri" w:cs="Calibri"/>
          <w:color w:val="000000" w:themeColor="text1"/>
        </w:rPr>
        <w:t xml:space="preserve">mouse </w:t>
      </w:r>
      <w:r w:rsidR="003D2A08" w:rsidRPr="00A70BA8">
        <w:rPr>
          <w:rFonts w:ascii="Calibri" w:hAnsi="Calibri" w:cs="Calibri"/>
          <w:color w:val="000000" w:themeColor="text1"/>
        </w:rPr>
        <w:t xml:space="preserve">ear </w:t>
      </w:r>
      <w:commentRangeEnd w:id="26"/>
      <w:r w:rsidR="00E30212">
        <w:rPr>
          <w:rStyle w:val="CommentReference"/>
        </w:rPr>
        <w:commentReference w:id="26"/>
      </w:r>
      <w:commentRangeEnd w:id="27"/>
      <w:r w:rsidR="0070678B">
        <w:rPr>
          <w:rStyle w:val="CommentReference"/>
        </w:rPr>
        <w:commentReference w:id="27"/>
      </w:r>
      <w:r w:rsidR="0070678B" w:rsidRPr="00A70BA8">
        <w:rPr>
          <w:rFonts w:ascii="Calibri" w:hAnsi="Calibri" w:cs="Calibri"/>
          <w:color w:val="000000" w:themeColor="text1"/>
        </w:rPr>
        <w:t xml:space="preserve"> </w:t>
      </w:r>
      <w:r w:rsidR="0070678B" w:rsidRPr="0019435E">
        <w:rPr>
          <w:rFonts w:ascii="Calibri" w:hAnsi="Calibri" w:cs="Calibri"/>
          <w:color w:val="FF0000"/>
        </w:rPr>
        <w:t>in a laminar flow biological safety cabinet to maintain sterility</w:t>
      </w:r>
      <w:r w:rsidR="0070678B" w:rsidRPr="00A70BA8">
        <w:rPr>
          <w:rFonts w:ascii="Calibri" w:hAnsi="Calibri" w:cs="Calibri"/>
          <w:color w:val="000000" w:themeColor="text1"/>
        </w:rPr>
        <w:t xml:space="preserve"> </w:t>
      </w:r>
      <w:r w:rsidR="008320DD" w:rsidRPr="00A70BA8">
        <w:rPr>
          <w:rFonts w:ascii="Calibri" w:hAnsi="Calibri" w:cs="Calibri"/>
          <w:color w:val="000000" w:themeColor="text1"/>
        </w:rPr>
        <w:t>and</w:t>
      </w:r>
      <w:r w:rsidR="003D2A08" w:rsidRPr="00A70BA8">
        <w:rPr>
          <w:rFonts w:ascii="Calibri" w:hAnsi="Calibri" w:cs="Calibri"/>
          <w:color w:val="000000" w:themeColor="text1"/>
        </w:rPr>
        <w:t xml:space="preserve"> </w:t>
      </w:r>
      <w:r w:rsidR="00A0228C" w:rsidRPr="00A70BA8">
        <w:rPr>
          <w:rFonts w:ascii="Calibri" w:hAnsi="Calibri" w:cs="Calibri"/>
          <w:color w:val="000000" w:themeColor="text1"/>
        </w:rPr>
        <w:t xml:space="preserve">extract </w:t>
      </w:r>
      <w:r w:rsidR="00AA2842" w:rsidRPr="00A70BA8">
        <w:rPr>
          <w:rFonts w:ascii="Calibri" w:hAnsi="Calibri" w:cs="Calibri"/>
          <w:color w:val="000000" w:themeColor="text1"/>
        </w:rPr>
        <w:t xml:space="preserve">genomic </w:t>
      </w:r>
      <w:r w:rsidR="00BF0E93" w:rsidRPr="00A70BA8">
        <w:rPr>
          <w:rFonts w:ascii="Calibri" w:hAnsi="Calibri" w:cs="Calibri"/>
          <w:color w:val="000000" w:themeColor="text1"/>
        </w:rPr>
        <w:t>DNA</w:t>
      </w:r>
      <w:r w:rsidR="000D1234" w:rsidRPr="00A70BA8">
        <w:rPr>
          <w:rFonts w:ascii="Calibri" w:hAnsi="Calibri" w:cs="Calibri"/>
          <w:color w:val="000000" w:themeColor="text1"/>
        </w:rPr>
        <w:t xml:space="preserve"> by using </w:t>
      </w:r>
      <w:r w:rsidR="005C16F0">
        <w:rPr>
          <w:rFonts w:ascii="Calibri" w:hAnsi="Calibri" w:cs="Calibri"/>
          <w:color w:val="000000" w:themeColor="text1"/>
        </w:rPr>
        <w:t xml:space="preserve">a </w:t>
      </w:r>
      <w:r w:rsidR="000D1234" w:rsidRPr="00A70BA8">
        <w:rPr>
          <w:rFonts w:ascii="Calibri" w:hAnsi="Calibri" w:cs="Calibri"/>
          <w:color w:val="000000" w:themeColor="text1"/>
        </w:rPr>
        <w:t xml:space="preserve">genomic DNA isolation kit. </w:t>
      </w:r>
    </w:p>
    <w:p w14:paraId="5DFD07E5" w14:textId="77777777" w:rsidR="004B775A" w:rsidRPr="00A70BA8" w:rsidRDefault="004B775A" w:rsidP="003A5A07">
      <w:pPr>
        <w:pStyle w:val="ListParagraph"/>
        <w:ind w:left="0"/>
        <w:jc w:val="both"/>
        <w:rPr>
          <w:rFonts w:ascii="Calibri" w:hAnsi="Calibri" w:cs="Calibri"/>
          <w:color w:val="000000" w:themeColor="text1"/>
        </w:rPr>
      </w:pPr>
    </w:p>
    <w:p w14:paraId="3258A6C6" w14:textId="42CDC38B" w:rsidR="00251CF7" w:rsidRPr="00A70BA8" w:rsidRDefault="002918E9"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Amplify genomic DNA extracted from tail tissue in 20</w:t>
      </w:r>
      <w:r w:rsidR="00034CF4" w:rsidRPr="00A70BA8">
        <w:rPr>
          <w:rFonts w:ascii="Calibri" w:hAnsi="Calibri" w:cs="Calibri"/>
          <w:color w:val="000000" w:themeColor="text1"/>
        </w:rPr>
        <w:t xml:space="preserve"> </w:t>
      </w:r>
      <w:r w:rsidR="005C16F0">
        <w:rPr>
          <w:rFonts w:ascii="Calibri" w:hAnsi="Calibri" w:cs="Calibri"/>
          <w:color w:val="000000" w:themeColor="text1"/>
        </w:rPr>
        <w:t>µ</w:t>
      </w:r>
      <w:r w:rsidR="00034CF4" w:rsidRPr="00A70BA8">
        <w:rPr>
          <w:rFonts w:ascii="Calibri" w:hAnsi="Calibri" w:cs="Calibri"/>
          <w:color w:val="000000" w:themeColor="text1"/>
        </w:rPr>
        <w:t xml:space="preserve">L </w:t>
      </w:r>
      <w:r w:rsidRPr="00A70BA8">
        <w:rPr>
          <w:rFonts w:ascii="Calibri" w:hAnsi="Calibri" w:cs="Calibri"/>
          <w:color w:val="000000" w:themeColor="text1"/>
        </w:rPr>
        <w:t>reaction mixture to s</w:t>
      </w:r>
      <w:r w:rsidR="00BF0E93" w:rsidRPr="00A70BA8">
        <w:rPr>
          <w:rFonts w:ascii="Calibri" w:hAnsi="Calibri" w:cs="Calibri"/>
          <w:color w:val="000000" w:themeColor="text1"/>
        </w:rPr>
        <w:t>creen</w:t>
      </w:r>
      <w:r w:rsidR="00AA2842" w:rsidRPr="00A70BA8">
        <w:rPr>
          <w:rFonts w:ascii="Calibri" w:hAnsi="Calibri" w:cs="Calibri"/>
          <w:color w:val="000000" w:themeColor="text1"/>
        </w:rPr>
        <w:t xml:space="preserve"> </w:t>
      </w:r>
      <w:r w:rsidR="00BF0E93" w:rsidRPr="00A70BA8">
        <w:rPr>
          <w:rFonts w:ascii="Calibri" w:hAnsi="Calibri" w:cs="Calibri"/>
          <w:color w:val="000000" w:themeColor="text1"/>
        </w:rPr>
        <w:t xml:space="preserve">for HSVtk transgene under control of </w:t>
      </w:r>
      <w:r w:rsidR="008D1C64" w:rsidRPr="00A70BA8">
        <w:rPr>
          <w:rFonts w:ascii="Calibri" w:hAnsi="Calibri" w:cs="Calibri"/>
          <w:color w:val="000000" w:themeColor="text1"/>
        </w:rPr>
        <w:t xml:space="preserve">human </w:t>
      </w:r>
      <w:r w:rsidR="00BF0E93" w:rsidRPr="00A70BA8">
        <w:rPr>
          <w:rFonts w:ascii="Calibri" w:hAnsi="Calibri" w:cs="Calibri"/>
          <w:color w:val="000000" w:themeColor="text1"/>
        </w:rPr>
        <w:t xml:space="preserve">albumin promoter </w:t>
      </w:r>
      <w:r w:rsidRPr="00A70BA8">
        <w:rPr>
          <w:rFonts w:ascii="Calibri" w:hAnsi="Calibri" w:cs="Calibri"/>
          <w:color w:val="000000" w:themeColor="text1"/>
        </w:rPr>
        <w:t xml:space="preserve">by adding </w:t>
      </w:r>
      <w:r w:rsidR="00034CF4" w:rsidRPr="00A70BA8">
        <w:rPr>
          <w:rFonts w:ascii="Calibri" w:hAnsi="Calibri" w:cs="Calibri"/>
          <w:color w:val="000000" w:themeColor="text1"/>
        </w:rPr>
        <w:t xml:space="preserve">1 </w:t>
      </w:r>
      <w:r w:rsidR="005C16F0">
        <w:rPr>
          <w:rFonts w:ascii="Calibri" w:hAnsi="Calibri" w:cs="Calibri"/>
          <w:color w:val="000000" w:themeColor="text1"/>
        </w:rPr>
        <w:t>µ</w:t>
      </w:r>
      <w:r w:rsidR="00034CF4" w:rsidRPr="00A70BA8">
        <w:rPr>
          <w:rFonts w:ascii="Calibri" w:hAnsi="Calibri" w:cs="Calibri"/>
          <w:color w:val="000000" w:themeColor="text1"/>
        </w:rPr>
        <w:t>L</w:t>
      </w:r>
      <w:r w:rsidR="00034CF4" w:rsidRPr="00A70BA8" w:rsidDel="00AA2842">
        <w:rPr>
          <w:rFonts w:ascii="Calibri" w:hAnsi="Calibri" w:cs="Calibri"/>
          <w:color w:val="000000" w:themeColor="text1"/>
        </w:rPr>
        <w:t xml:space="preserve"> </w:t>
      </w:r>
      <w:r w:rsidR="00BF0E93" w:rsidRPr="00A70BA8">
        <w:rPr>
          <w:rFonts w:ascii="Calibri" w:hAnsi="Calibri" w:cs="Calibri"/>
          <w:color w:val="000000" w:themeColor="text1"/>
        </w:rPr>
        <w:t xml:space="preserve">forward primer </w:t>
      </w:r>
      <w:r w:rsidR="00A23E4E" w:rsidRPr="00A70BA8">
        <w:rPr>
          <w:rFonts w:ascii="Calibri" w:hAnsi="Calibri" w:cs="Calibri"/>
          <w:color w:val="000000" w:themeColor="text1"/>
        </w:rPr>
        <w:t>5’-</w:t>
      </w:r>
      <w:r w:rsidR="00BF0E93" w:rsidRPr="00A70BA8">
        <w:rPr>
          <w:rFonts w:ascii="Calibri" w:hAnsi="Calibri" w:cs="Calibri"/>
          <w:color w:val="000000" w:themeColor="text1"/>
        </w:rPr>
        <w:t>CCATGCACGTCTTT</w:t>
      </w:r>
      <w:r w:rsidR="00262A45" w:rsidRPr="00A70BA8">
        <w:rPr>
          <w:rFonts w:ascii="Calibri" w:hAnsi="Calibri" w:cs="Calibri"/>
          <w:color w:val="000000" w:themeColor="text1"/>
        </w:rPr>
        <w:t>A</w:t>
      </w:r>
      <w:r w:rsidR="00BF0E93" w:rsidRPr="00A70BA8">
        <w:rPr>
          <w:rFonts w:ascii="Calibri" w:hAnsi="Calibri" w:cs="Calibri"/>
          <w:color w:val="000000" w:themeColor="text1"/>
        </w:rPr>
        <w:t>TCCTGG</w:t>
      </w:r>
      <w:r w:rsidR="00A23E4E" w:rsidRPr="00A70BA8">
        <w:rPr>
          <w:rFonts w:ascii="Calibri" w:hAnsi="Calibri" w:cs="Calibri"/>
          <w:color w:val="000000" w:themeColor="text1"/>
        </w:rPr>
        <w:t>-3’</w:t>
      </w:r>
      <w:r w:rsidR="005F0D8C" w:rsidRPr="00A70BA8">
        <w:rPr>
          <w:rFonts w:ascii="Calibri" w:hAnsi="Calibri" w:cs="Calibri"/>
          <w:color w:val="000000" w:themeColor="text1"/>
        </w:rPr>
        <w:t>,</w:t>
      </w:r>
      <w:r w:rsidR="00034CF4" w:rsidRPr="00A70BA8">
        <w:rPr>
          <w:rFonts w:ascii="Calibri" w:hAnsi="Calibri" w:cs="Calibri"/>
          <w:color w:val="000000" w:themeColor="text1"/>
        </w:rPr>
        <w:t xml:space="preserve"> 1 </w:t>
      </w:r>
      <w:r w:rsidR="005C16F0">
        <w:rPr>
          <w:rFonts w:ascii="Calibri" w:hAnsi="Calibri" w:cs="Calibri"/>
          <w:color w:val="000000" w:themeColor="text1"/>
        </w:rPr>
        <w:t>µ</w:t>
      </w:r>
      <w:r w:rsidR="00034CF4" w:rsidRPr="00A70BA8">
        <w:rPr>
          <w:rFonts w:ascii="Calibri" w:hAnsi="Calibri" w:cs="Calibri"/>
          <w:color w:val="000000" w:themeColor="text1"/>
        </w:rPr>
        <w:t>L</w:t>
      </w:r>
      <w:r w:rsidR="00231AB9" w:rsidRPr="00A70BA8">
        <w:rPr>
          <w:rFonts w:ascii="Calibri" w:hAnsi="Calibri" w:cs="Calibri"/>
          <w:color w:val="000000" w:themeColor="text1"/>
        </w:rPr>
        <w:t xml:space="preserve"> </w:t>
      </w:r>
      <w:r w:rsidR="00BF0E93" w:rsidRPr="00A70BA8">
        <w:rPr>
          <w:rFonts w:ascii="Calibri" w:hAnsi="Calibri" w:cs="Calibri"/>
          <w:color w:val="000000" w:themeColor="text1"/>
        </w:rPr>
        <w:t xml:space="preserve">reverse primer </w:t>
      </w:r>
      <w:r w:rsidR="00A23E4E" w:rsidRPr="00A70BA8">
        <w:rPr>
          <w:rFonts w:ascii="Calibri" w:hAnsi="Calibri" w:cs="Calibri"/>
          <w:color w:val="000000" w:themeColor="text1"/>
        </w:rPr>
        <w:t>5’-</w:t>
      </w:r>
      <w:r w:rsidR="00BF0E93" w:rsidRPr="00A70BA8">
        <w:rPr>
          <w:rFonts w:ascii="Calibri" w:hAnsi="Calibri" w:cs="Calibri"/>
          <w:color w:val="000000" w:themeColor="text1"/>
        </w:rPr>
        <w:t>TAAGTTGCAGCAGGGCGTC</w:t>
      </w:r>
      <w:r w:rsidR="00A23E4E" w:rsidRPr="00A70BA8">
        <w:rPr>
          <w:rFonts w:ascii="Calibri" w:hAnsi="Calibri" w:cs="Calibri"/>
          <w:color w:val="000000" w:themeColor="text1"/>
        </w:rPr>
        <w:t>-3’</w:t>
      </w:r>
      <w:r w:rsidR="005F0D8C" w:rsidRPr="00A70BA8">
        <w:rPr>
          <w:rFonts w:ascii="Calibri" w:hAnsi="Calibri" w:cs="Calibri"/>
          <w:color w:val="000000" w:themeColor="text1"/>
        </w:rPr>
        <w:t>,</w:t>
      </w:r>
      <w:r w:rsidR="00BD6A7A" w:rsidRPr="00A70BA8">
        <w:rPr>
          <w:rFonts w:ascii="Calibri" w:hAnsi="Calibri" w:cs="Calibri"/>
          <w:color w:val="000000" w:themeColor="text1"/>
        </w:rPr>
        <w:t xml:space="preserve"> </w:t>
      </w:r>
      <w:r w:rsidR="00034CF4" w:rsidRPr="00A70BA8">
        <w:rPr>
          <w:rFonts w:ascii="Calibri" w:hAnsi="Calibri" w:cs="Calibri"/>
          <w:color w:val="000000" w:themeColor="text1"/>
        </w:rPr>
        <w:t xml:space="preserve">0.5 </w:t>
      </w:r>
      <w:r w:rsidR="005C16F0">
        <w:rPr>
          <w:rFonts w:ascii="Calibri" w:hAnsi="Calibri" w:cs="Calibri"/>
          <w:color w:val="000000" w:themeColor="text1"/>
        </w:rPr>
        <w:t>µ</w:t>
      </w:r>
      <w:r w:rsidR="00034CF4" w:rsidRPr="00A70BA8">
        <w:rPr>
          <w:rFonts w:ascii="Calibri" w:hAnsi="Calibri" w:cs="Calibri"/>
          <w:color w:val="000000" w:themeColor="text1"/>
        </w:rPr>
        <w:t>L</w:t>
      </w:r>
      <w:r w:rsidR="00034CF4" w:rsidRPr="00A70BA8" w:rsidDel="00034CF4">
        <w:rPr>
          <w:rFonts w:ascii="Calibri" w:hAnsi="Calibri" w:cs="Calibri"/>
          <w:color w:val="000000" w:themeColor="text1"/>
        </w:rPr>
        <w:t xml:space="preserve"> </w:t>
      </w:r>
      <w:r w:rsidR="00034CF4" w:rsidRPr="00A70BA8">
        <w:rPr>
          <w:rFonts w:ascii="Calibri" w:hAnsi="Calibri" w:cs="Calibri"/>
          <w:color w:val="000000" w:themeColor="text1"/>
        </w:rPr>
        <w:t xml:space="preserve">of </w:t>
      </w:r>
      <w:r w:rsidR="00A23E4E" w:rsidRPr="00A70BA8">
        <w:rPr>
          <w:rFonts w:ascii="Calibri" w:hAnsi="Calibri" w:cs="Calibri"/>
          <w:color w:val="000000" w:themeColor="text1"/>
        </w:rPr>
        <w:t xml:space="preserve">FAM probe </w:t>
      </w:r>
      <w:r w:rsidR="00A23E4E" w:rsidRPr="00A70BA8">
        <w:rPr>
          <w:rFonts w:ascii="Calibri" w:hAnsi="Calibri" w:cs="Calibri"/>
          <w:color w:val="000000"/>
          <w:shd w:val="clear" w:color="auto" w:fill="FFFFFF"/>
        </w:rPr>
        <w:t>5′-FAM-AATCGCCCGCCGGCTGC-MGB-3’</w:t>
      </w:r>
      <w:r w:rsidR="005F0D8C" w:rsidRPr="00A70BA8">
        <w:rPr>
          <w:rFonts w:ascii="Calibri" w:hAnsi="Calibri" w:cs="Calibri"/>
          <w:color w:val="000000"/>
          <w:shd w:val="clear" w:color="auto" w:fill="FFFFFF"/>
        </w:rPr>
        <w:t xml:space="preserve"> and </w:t>
      </w:r>
      <w:r w:rsidR="00034CF4" w:rsidRPr="00A70BA8">
        <w:rPr>
          <w:rFonts w:ascii="Calibri" w:hAnsi="Calibri" w:cs="Calibri"/>
          <w:color w:val="000000"/>
          <w:shd w:val="clear" w:color="auto" w:fill="FFFFFF"/>
        </w:rPr>
        <w:t xml:space="preserve">10 </w:t>
      </w:r>
      <w:r w:rsidR="005C16F0">
        <w:rPr>
          <w:rFonts w:ascii="Calibri" w:hAnsi="Calibri" w:cs="Calibri"/>
          <w:color w:val="000000" w:themeColor="text1"/>
        </w:rPr>
        <w:t>µ</w:t>
      </w:r>
      <w:r w:rsidR="00034CF4" w:rsidRPr="00A70BA8">
        <w:rPr>
          <w:rFonts w:ascii="Calibri" w:hAnsi="Calibri" w:cs="Calibri"/>
          <w:color w:val="000000" w:themeColor="text1"/>
        </w:rPr>
        <w:t>L</w:t>
      </w:r>
      <w:r w:rsidR="00A70BA8">
        <w:rPr>
          <w:rFonts w:ascii="Calibri" w:hAnsi="Calibri" w:cs="Calibri"/>
          <w:color w:val="000000"/>
          <w:shd w:val="clear" w:color="auto" w:fill="FFFFFF"/>
        </w:rPr>
        <w:t xml:space="preserve"> </w:t>
      </w:r>
      <w:r w:rsidR="00034CF4" w:rsidRPr="00A70BA8">
        <w:rPr>
          <w:rFonts w:ascii="Calibri" w:hAnsi="Calibri" w:cs="Calibri"/>
          <w:color w:val="000000"/>
          <w:shd w:val="clear" w:color="auto" w:fill="FFFFFF"/>
        </w:rPr>
        <w:t xml:space="preserve">of </w:t>
      </w:r>
      <w:r w:rsidR="005F0D8C" w:rsidRPr="00A70BA8">
        <w:rPr>
          <w:rFonts w:ascii="Calibri" w:hAnsi="Calibri" w:cs="Calibri"/>
          <w:color w:val="000000"/>
          <w:shd w:val="clear" w:color="auto" w:fill="FFFFFF"/>
        </w:rPr>
        <w:t>master mix</w:t>
      </w:r>
      <w:r w:rsidR="005C16F0">
        <w:rPr>
          <w:rFonts w:ascii="Calibri" w:hAnsi="Calibri" w:cs="Calibri"/>
          <w:color w:val="000000" w:themeColor="text1"/>
        </w:rPr>
        <w:t xml:space="preserve"> on a </w:t>
      </w:r>
      <w:commentRangeStart w:id="28"/>
      <w:commentRangeStart w:id="29"/>
      <w:r w:rsidR="005C16F0">
        <w:rPr>
          <w:rFonts w:ascii="Calibri" w:hAnsi="Calibri" w:cs="Calibri"/>
          <w:color w:val="000000" w:themeColor="text1"/>
        </w:rPr>
        <w:t>r</w:t>
      </w:r>
      <w:r w:rsidR="00BF0E93" w:rsidRPr="00A70BA8">
        <w:rPr>
          <w:rFonts w:ascii="Calibri" w:hAnsi="Calibri" w:cs="Calibri"/>
          <w:color w:val="000000" w:themeColor="text1"/>
        </w:rPr>
        <w:t xml:space="preserve">eal </w:t>
      </w:r>
      <w:r w:rsidR="005C16F0">
        <w:rPr>
          <w:rFonts w:ascii="Calibri" w:hAnsi="Calibri" w:cs="Calibri"/>
          <w:color w:val="000000" w:themeColor="text1"/>
        </w:rPr>
        <w:t>t</w:t>
      </w:r>
      <w:r w:rsidR="00BF0E93" w:rsidRPr="00A70BA8">
        <w:rPr>
          <w:rFonts w:ascii="Calibri" w:hAnsi="Calibri" w:cs="Calibri"/>
          <w:color w:val="000000" w:themeColor="text1"/>
        </w:rPr>
        <w:t>i</w:t>
      </w:r>
      <w:r w:rsidR="008D0BAD" w:rsidRPr="00A70BA8">
        <w:rPr>
          <w:rFonts w:ascii="Calibri" w:hAnsi="Calibri" w:cs="Calibri"/>
          <w:color w:val="000000" w:themeColor="text1"/>
        </w:rPr>
        <w:t>me PCR</w:t>
      </w:r>
      <w:r w:rsidR="005C16F0">
        <w:rPr>
          <w:rFonts w:ascii="Calibri" w:hAnsi="Calibri" w:cs="Calibri"/>
          <w:color w:val="000000" w:themeColor="text1"/>
        </w:rPr>
        <w:t xml:space="preserve"> </w:t>
      </w:r>
      <w:commentRangeEnd w:id="28"/>
      <w:r w:rsidR="005C16F0">
        <w:rPr>
          <w:rStyle w:val="CommentReference"/>
        </w:rPr>
        <w:commentReference w:id="28"/>
      </w:r>
      <w:commentRangeEnd w:id="29"/>
      <w:r w:rsidR="00DE5890">
        <w:rPr>
          <w:rStyle w:val="CommentReference"/>
        </w:rPr>
        <w:commentReference w:id="29"/>
      </w:r>
      <w:r w:rsidR="005C16F0">
        <w:rPr>
          <w:rFonts w:ascii="Calibri" w:hAnsi="Calibri" w:cs="Calibri"/>
          <w:color w:val="000000" w:themeColor="text1"/>
        </w:rPr>
        <w:t>instrument</w:t>
      </w:r>
      <w:r w:rsidR="00A23E4E" w:rsidRPr="00A70BA8">
        <w:rPr>
          <w:rFonts w:ascii="Calibri" w:hAnsi="Calibri" w:cs="Calibri"/>
          <w:color w:val="000000" w:themeColor="text1"/>
        </w:rPr>
        <w:fldChar w:fldCharType="begin">
          <w:fldData xml:space="preserve">PEVuZE5vdGU+PENpdGU+PEF1dGhvcj5IaWd1Y2hpPC9BdXRob3I+PFllYXI+MjAxNDwvWWVhcj48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</w:fldData>
        </w:fldChar>
      </w:r>
      <w:r w:rsidR="00661DFD" w:rsidRPr="00A70BA8">
        <w:rPr>
          <w:rFonts w:ascii="Calibri" w:hAnsi="Calibri" w:cs="Calibri"/>
          <w:color w:val="000000" w:themeColor="text1"/>
        </w:rPr>
        <w:instrText xml:space="preserve"> ADDIN EN.CITE </w:instrText>
      </w:r>
      <w:r w:rsidR="00661DFD" w:rsidRPr="00A70BA8">
        <w:rPr>
          <w:rFonts w:ascii="Calibri" w:hAnsi="Calibri" w:cs="Calibri"/>
          <w:color w:val="000000" w:themeColor="text1"/>
        </w:rPr>
        <w:fldChar w:fldCharType="begin">
          <w:fldData xml:space="preserve">PEVuZE5vdGU+PENpdGU+PEF1dGhvcj5IaWd1Y2hpPC9BdXRob3I+PFllYXI+MjAxNDwvWWVhcj48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</w:fldData>
        </w:fldChar>
      </w:r>
      <w:r w:rsidR="00661DFD" w:rsidRPr="00A70BA8">
        <w:rPr>
          <w:rFonts w:ascii="Calibri" w:hAnsi="Calibri" w:cs="Calibri"/>
          <w:color w:val="000000" w:themeColor="text1"/>
        </w:rPr>
        <w:instrText xml:space="preserve"> ADDIN EN.CITE.DATA </w:instrText>
      </w:r>
      <w:r w:rsidR="00661DFD" w:rsidRPr="00A70BA8">
        <w:rPr>
          <w:rFonts w:ascii="Calibri" w:hAnsi="Calibri" w:cs="Calibri"/>
          <w:color w:val="000000" w:themeColor="text1"/>
        </w:rPr>
      </w:r>
      <w:r w:rsidR="00661DFD" w:rsidRPr="00A70BA8">
        <w:rPr>
          <w:rFonts w:ascii="Calibri" w:hAnsi="Calibri" w:cs="Calibri"/>
          <w:color w:val="000000" w:themeColor="text1"/>
        </w:rPr>
        <w:fldChar w:fldCharType="end"/>
      </w:r>
      <w:r w:rsidR="00A23E4E" w:rsidRPr="00A70BA8">
        <w:rPr>
          <w:rFonts w:ascii="Calibri" w:hAnsi="Calibri" w:cs="Calibri"/>
          <w:color w:val="000000" w:themeColor="text1"/>
        </w:rPr>
      </w:r>
      <w:r w:rsidR="00A23E4E" w:rsidRPr="00A70BA8">
        <w:rPr>
          <w:rFonts w:ascii="Calibri" w:hAnsi="Calibri" w:cs="Calibri"/>
          <w:color w:val="000000" w:themeColor="text1"/>
        </w:rPr>
        <w:fldChar w:fldCharType="separate"/>
      </w:r>
      <w:r w:rsidR="00661DFD" w:rsidRPr="00A70BA8">
        <w:rPr>
          <w:rFonts w:ascii="Calibri" w:hAnsi="Calibri" w:cs="Calibri"/>
          <w:color w:val="000000" w:themeColor="text1"/>
          <w:vertAlign w:val="superscript"/>
        </w:rPr>
        <w:t>22</w:t>
      </w:r>
      <w:r w:rsidR="00A23E4E" w:rsidRPr="00A70BA8">
        <w:rPr>
          <w:rFonts w:ascii="Calibri" w:hAnsi="Calibri" w:cs="Calibri"/>
          <w:color w:val="000000" w:themeColor="text1"/>
        </w:rPr>
        <w:fldChar w:fldCharType="end"/>
      </w:r>
      <w:r w:rsidR="00BF0E93" w:rsidRPr="00A70BA8">
        <w:rPr>
          <w:rFonts w:ascii="Calibri" w:hAnsi="Calibri" w:cs="Calibri"/>
          <w:color w:val="000000" w:themeColor="text1"/>
        </w:rPr>
        <w:t>.</w:t>
      </w:r>
    </w:p>
    <w:p w14:paraId="5A2D06C1" w14:textId="4ACB6EE9" w:rsidR="004B775A" w:rsidRPr="00A70BA8" w:rsidRDefault="004B775A" w:rsidP="003A5A07">
      <w:pPr>
        <w:pStyle w:val="ListParagraph"/>
        <w:ind w:left="0"/>
        <w:jc w:val="both"/>
        <w:rPr>
          <w:rFonts w:ascii="Calibri" w:hAnsi="Calibri" w:cs="Calibri"/>
          <w:color w:val="000000" w:themeColor="text1"/>
        </w:rPr>
      </w:pPr>
    </w:p>
    <w:p w14:paraId="31279E0A" w14:textId="09374699" w:rsidR="00251CF7" w:rsidRPr="00A70BA8" w:rsidRDefault="00B254A3" w:rsidP="003A5A07">
      <w:pPr>
        <w:pStyle w:val="ListParagraph"/>
        <w:numPr>
          <w:ilvl w:val="2"/>
          <w:numId w:val="46"/>
        </w:numPr>
        <w:jc w:val="both"/>
        <w:rPr>
          <w:rFonts w:ascii="Calibri" w:hAnsi="Calibri" w:cs="Calibri"/>
          <w:color w:val="FF0000"/>
        </w:rPr>
      </w:pPr>
      <w:r w:rsidRPr="00A70BA8">
        <w:rPr>
          <w:rFonts w:ascii="Calibri" w:hAnsi="Calibri" w:cs="Calibri"/>
          <w:color w:val="FF0000"/>
        </w:rPr>
        <w:t>Set the real-time PCR settings as follows:</w:t>
      </w:r>
      <w:r w:rsidR="00251CF7" w:rsidRPr="00A70BA8">
        <w:rPr>
          <w:rFonts w:ascii="Calibri" w:hAnsi="Calibri" w:cs="Calibri"/>
          <w:color w:val="FF0000"/>
        </w:rPr>
        <w:t xml:space="preserve"> 60 </w:t>
      </w:r>
      <w:r w:rsidR="00245573" w:rsidRPr="00245573">
        <w:rPr>
          <w:rFonts w:ascii="Calibri" w:hAnsi="Calibri" w:cs="Calibri"/>
          <w:color w:val="FF0000"/>
        </w:rPr>
        <w:t>°</w:t>
      </w:r>
      <w:r w:rsidR="00251CF7" w:rsidRPr="00A70BA8">
        <w:rPr>
          <w:rFonts w:ascii="Calibri" w:hAnsi="Calibri" w:cs="Calibri"/>
          <w:color w:val="FF0000"/>
        </w:rPr>
        <w:t xml:space="preserve">C for 30 </w:t>
      </w:r>
      <w:r w:rsidR="00A70BA8">
        <w:rPr>
          <w:rFonts w:ascii="Calibri" w:hAnsi="Calibri" w:cs="Calibri"/>
          <w:color w:val="FF0000"/>
        </w:rPr>
        <w:t>s</w:t>
      </w:r>
      <w:r w:rsidR="00251CF7" w:rsidRPr="00A70BA8">
        <w:rPr>
          <w:rFonts w:ascii="Calibri" w:hAnsi="Calibri" w:cs="Calibri"/>
          <w:color w:val="FF0000"/>
        </w:rPr>
        <w:t xml:space="preserve"> (pre-read stage), 95 </w:t>
      </w:r>
      <w:r w:rsidR="00245573" w:rsidRPr="00245573">
        <w:rPr>
          <w:rFonts w:ascii="Calibri" w:hAnsi="Calibri" w:cs="Calibri"/>
          <w:color w:val="FF0000"/>
        </w:rPr>
        <w:t>°</w:t>
      </w:r>
      <w:r w:rsidR="00251CF7" w:rsidRPr="00A70BA8">
        <w:rPr>
          <w:rFonts w:ascii="Calibri" w:hAnsi="Calibri" w:cs="Calibri"/>
          <w:color w:val="FF0000"/>
        </w:rPr>
        <w:t xml:space="preserve">C for 10 min (hold stage), 40 cycles of 95 </w:t>
      </w:r>
      <w:r w:rsidR="00245573" w:rsidRPr="00245573">
        <w:rPr>
          <w:rFonts w:ascii="Calibri" w:hAnsi="Calibri" w:cs="Calibri"/>
          <w:color w:val="FF0000"/>
        </w:rPr>
        <w:t>°</w:t>
      </w:r>
      <w:r w:rsidR="00251CF7" w:rsidRPr="00A70BA8">
        <w:rPr>
          <w:rFonts w:ascii="Calibri" w:hAnsi="Calibri" w:cs="Calibri"/>
          <w:color w:val="FF0000"/>
        </w:rPr>
        <w:t xml:space="preserve">C for 15 </w:t>
      </w:r>
      <w:r w:rsidR="00A70BA8">
        <w:rPr>
          <w:rFonts w:ascii="Calibri" w:hAnsi="Calibri" w:cs="Calibri"/>
          <w:color w:val="FF0000"/>
        </w:rPr>
        <w:t>s</w:t>
      </w:r>
      <w:r w:rsidR="00251CF7" w:rsidRPr="00A70BA8">
        <w:rPr>
          <w:rFonts w:ascii="Calibri" w:hAnsi="Calibri" w:cs="Calibri"/>
          <w:color w:val="FF0000"/>
        </w:rPr>
        <w:t xml:space="preserve"> and 60 </w:t>
      </w:r>
      <w:r w:rsidR="00245573" w:rsidRPr="00245573">
        <w:rPr>
          <w:rFonts w:ascii="Calibri" w:hAnsi="Calibri" w:cs="Calibri"/>
          <w:color w:val="FF0000"/>
        </w:rPr>
        <w:t>°</w:t>
      </w:r>
      <w:r w:rsidR="00251CF7" w:rsidRPr="00A70BA8">
        <w:rPr>
          <w:rFonts w:ascii="Calibri" w:hAnsi="Calibri" w:cs="Calibri"/>
          <w:color w:val="FF0000"/>
        </w:rPr>
        <w:t xml:space="preserve">C for 1 min (PCR stage), and 60 </w:t>
      </w:r>
      <w:r w:rsidR="00245573" w:rsidRPr="00245573">
        <w:rPr>
          <w:rFonts w:ascii="Calibri" w:hAnsi="Calibri" w:cs="Calibri"/>
          <w:color w:val="FF0000"/>
        </w:rPr>
        <w:t>°</w:t>
      </w:r>
      <w:r w:rsidR="00251CF7" w:rsidRPr="00A70BA8">
        <w:rPr>
          <w:rFonts w:ascii="Calibri" w:hAnsi="Calibri" w:cs="Calibri"/>
          <w:color w:val="FF0000"/>
        </w:rPr>
        <w:t xml:space="preserve">C for 30 </w:t>
      </w:r>
      <w:r w:rsidR="00A70BA8">
        <w:rPr>
          <w:rFonts w:ascii="Calibri" w:hAnsi="Calibri" w:cs="Calibri"/>
          <w:color w:val="FF0000"/>
        </w:rPr>
        <w:t>s</w:t>
      </w:r>
      <w:r w:rsidR="00251CF7" w:rsidRPr="00A70BA8">
        <w:rPr>
          <w:rFonts w:ascii="Calibri" w:hAnsi="Calibri" w:cs="Calibri"/>
          <w:color w:val="FF0000"/>
        </w:rPr>
        <w:t xml:space="preserve"> (post-read stage). </w:t>
      </w:r>
    </w:p>
    <w:p w14:paraId="11C7F41D" w14:textId="01799DCA" w:rsidR="004B775A" w:rsidRPr="00A70BA8" w:rsidRDefault="004B775A" w:rsidP="003A5A07">
      <w:pPr>
        <w:pStyle w:val="ListParagraph"/>
        <w:ind w:left="0"/>
        <w:jc w:val="both"/>
        <w:rPr>
          <w:rFonts w:ascii="Calibri" w:hAnsi="Calibri" w:cs="Calibri"/>
          <w:color w:val="FF0000"/>
        </w:rPr>
      </w:pPr>
    </w:p>
    <w:p w14:paraId="434D791A" w14:textId="1EE3706B" w:rsidR="00C66B47" w:rsidRPr="00A70BA8" w:rsidRDefault="005C16F0" w:rsidP="005C16F0">
      <w:pPr>
        <w:pStyle w:val="ListParagraph"/>
        <w:ind w:left="0"/>
        <w:jc w:val="both"/>
        <w:rPr>
          <w:rFonts w:ascii="Calibri" w:hAnsi="Calibri" w:cs="Calibri"/>
          <w:color w:val="FF0000"/>
        </w:rPr>
      </w:pPr>
      <w:r>
        <w:rPr>
          <w:rFonts w:ascii="Calibri" w:hAnsi="Calibri" w:cs="Calibri"/>
          <w:color w:val="FF0000"/>
        </w:rPr>
        <w:t xml:space="preserve">NOTE: </w:t>
      </w:r>
      <w:r w:rsidR="00A37610" w:rsidRPr="00A70BA8">
        <w:rPr>
          <w:rFonts w:ascii="Calibri" w:hAnsi="Calibri" w:cs="Calibri"/>
          <w:color w:val="FF0000"/>
        </w:rPr>
        <w:t xml:space="preserve">Cycle of threshold (Ct) below </w:t>
      </w:r>
      <w:r w:rsidR="00DA1174">
        <w:rPr>
          <w:rFonts w:ascii="Calibri" w:hAnsi="Calibri" w:cs="Calibri"/>
          <w:color w:val="FF0000"/>
        </w:rPr>
        <w:t>22</w:t>
      </w:r>
      <w:r w:rsidR="00A37610" w:rsidRPr="00A70BA8">
        <w:rPr>
          <w:rFonts w:ascii="Calibri" w:hAnsi="Calibri" w:cs="Calibri"/>
          <w:color w:val="FF0000"/>
        </w:rPr>
        <w:t xml:space="preserve"> is considered </w:t>
      </w:r>
      <w:r w:rsidR="00C15BDB" w:rsidRPr="00A70BA8">
        <w:rPr>
          <w:rFonts w:ascii="Calibri" w:hAnsi="Calibri" w:cs="Calibri"/>
          <w:color w:val="FF0000"/>
        </w:rPr>
        <w:t>positive for HSV-TK transgene.</w:t>
      </w:r>
    </w:p>
    <w:p w14:paraId="74F63C67" w14:textId="77777777" w:rsidR="00366F25" w:rsidRPr="00A70BA8" w:rsidRDefault="00366F25" w:rsidP="003A5A07">
      <w:pPr>
        <w:pStyle w:val="ListParagraph"/>
        <w:ind w:left="0"/>
        <w:jc w:val="both"/>
        <w:rPr>
          <w:rFonts w:ascii="Calibri" w:hAnsi="Calibri" w:cs="Calibri"/>
          <w:color w:val="000000" w:themeColor="text1"/>
        </w:rPr>
      </w:pPr>
    </w:p>
    <w:p w14:paraId="544FB5D0" w14:textId="66A80254" w:rsidR="00BC1BE3" w:rsidRPr="00A70BA8" w:rsidRDefault="00F55C4B" w:rsidP="003A5A07">
      <w:pPr>
        <w:pStyle w:val="ListParagraph"/>
        <w:numPr>
          <w:ilvl w:val="1"/>
          <w:numId w:val="46"/>
        </w:numPr>
        <w:jc w:val="both"/>
        <w:rPr>
          <w:rFonts w:ascii="Calibri" w:hAnsi="Calibri" w:cs="Calibri"/>
          <w:b/>
          <w:color w:val="000000" w:themeColor="text1"/>
        </w:rPr>
      </w:pPr>
      <w:r w:rsidRPr="00A70BA8">
        <w:rPr>
          <w:rFonts w:ascii="Calibri" w:hAnsi="Calibri" w:cs="Calibri"/>
          <w:b/>
          <w:color w:val="000000" w:themeColor="text1"/>
        </w:rPr>
        <w:t xml:space="preserve">Treatment </w:t>
      </w:r>
      <w:r w:rsidR="00E30212">
        <w:rPr>
          <w:rFonts w:ascii="Calibri" w:hAnsi="Calibri" w:cs="Calibri"/>
          <w:b/>
          <w:color w:val="000000" w:themeColor="text1"/>
        </w:rPr>
        <w:t>using</w:t>
      </w:r>
      <w:r w:rsidRPr="00A70BA8">
        <w:rPr>
          <w:rFonts w:ascii="Calibri" w:hAnsi="Calibri" w:cs="Calibri"/>
          <w:b/>
          <w:color w:val="000000" w:themeColor="text1"/>
        </w:rPr>
        <w:t xml:space="preserve"> ganciclovir and treosulfan</w:t>
      </w:r>
    </w:p>
    <w:p w14:paraId="3A316DA3" w14:textId="77777777" w:rsidR="00930AE4" w:rsidRPr="00A70BA8" w:rsidRDefault="00930AE4" w:rsidP="003A5A07">
      <w:pPr>
        <w:pStyle w:val="ListParagraph"/>
        <w:ind w:left="0"/>
        <w:jc w:val="both"/>
        <w:rPr>
          <w:rFonts w:ascii="Calibri" w:hAnsi="Calibri" w:cs="Calibri"/>
          <w:b/>
          <w:color w:val="000000" w:themeColor="text1"/>
        </w:rPr>
      </w:pPr>
    </w:p>
    <w:p w14:paraId="4E51D4AB" w14:textId="5280483E" w:rsidR="00BC1BE3" w:rsidRPr="00A70BA8" w:rsidRDefault="00B278F7" w:rsidP="003A5A07">
      <w:pPr>
        <w:pStyle w:val="ListParagraph"/>
        <w:numPr>
          <w:ilvl w:val="2"/>
          <w:numId w:val="46"/>
        </w:numPr>
        <w:jc w:val="both"/>
        <w:rPr>
          <w:rFonts w:ascii="Calibri" w:hAnsi="Calibri" w:cs="Calibri"/>
          <w:color w:val="000000" w:themeColor="text1"/>
        </w:rPr>
      </w:pPr>
      <w:r w:rsidRPr="00301A1C">
        <w:rPr>
          <w:rFonts w:ascii="Calibri" w:hAnsi="Calibri" w:cs="Calibri"/>
          <w:color w:val="FF0000"/>
        </w:rPr>
        <w:t xml:space="preserve">Using 27-gauge needle </w:t>
      </w:r>
      <w:r w:rsidR="0054193F" w:rsidRPr="00A70BA8">
        <w:rPr>
          <w:rFonts w:ascii="Calibri" w:hAnsi="Calibri" w:cs="Calibri"/>
          <w:color w:val="000000" w:themeColor="text1"/>
        </w:rPr>
        <w:t xml:space="preserve">Inject </w:t>
      </w:r>
      <w:r w:rsidR="00BC1BE3" w:rsidRPr="00A70BA8">
        <w:rPr>
          <w:rFonts w:ascii="Calibri" w:hAnsi="Calibri" w:cs="Calibri"/>
          <w:color w:val="000000" w:themeColor="text1"/>
        </w:rPr>
        <w:t>TK-NOG mice</w:t>
      </w:r>
      <w:r w:rsidR="00470017" w:rsidRPr="00A70BA8">
        <w:rPr>
          <w:rFonts w:ascii="Calibri" w:hAnsi="Calibri" w:cs="Calibri"/>
          <w:color w:val="000000" w:themeColor="text1"/>
        </w:rPr>
        <w:t xml:space="preserve"> with </w:t>
      </w:r>
      <w:commentRangeStart w:id="30"/>
      <w:commentRangeStart w:id="31"/>
      <w:r w:rsidR="00BC1BE3" w:rsidRPr="00A70BA8">
        <w:rPr>
          <w:rFonts w:ascii="Calibri" w:hAnsi="Calibri" w:cs="Calibri"/>
          <w:color w:val="000000" w:themeColor="text1"/>
        </w:rPr>
        <w:t xml:space="preserve">intraperitoneal </w:t>
      </w:r>
      <w:r w:rsidR="00E30212" w:rsidRPr="00E30212">
        <w:rPr>
          <w:rFonts w:ascii="Calibri" w:hAnsi="Calibri" w:cs="Calibri"/>
          <w:color w:val="000000" w:themeColor="text1"/>
        </w:rPr>
        <w:t xml:space="preserve">GCV </w:t>
      </w:r>
      <w:r w:rsidR="00BC1BE3" w:rsidRPr="00A70BA8">
        <w:rPr>
          <w:rFonts w:ascii="Calibri" w:hAnsi="Calibri" w:cs="Calibri"/>
          <w:color w:val="000000" w:themeColor="text1"/>
        </w:rPr>
        <w:t>injection</w:t>
      </w:r>
      <w:r w:rsidR="00E30212">
        <w:rPr>
          <w:rFonts w:ascii="Calibri" w:hAnsi="Calibri" w:cs="Calibri"/>
          <w:color w:val="000000" w:themeColor="text1"/>
        </w:rPr>
        <w:t>s</w:t>
      </w:r>
      <w:r w:rsidR="00BC1BE3" w:rsidRPr="00A70BA8">
        <w:rPr>
          <w:rFonts w:ascii="Calibri" w:hAnsi="Calibri" w:cs="Calibri"/>
          <w:color w:val="000000" w:themeColor="text1"/>
        </w:rPr>
        <w:t xml:space="preserve"> </w:t>
      </w:r>
      <w:commentRangeEnd w:id="30"/>
      <w:r w:rsidR="00E30212">
        <w:rPr>
          <w:rStyle w:val="CommentReference"/>
        </w:rPr>
        <w:commentReference w:id="30"/>
      </w:r>
      <w:commentRangeEnd w:id="31"/>
      <w:r>
        <w:rPr>
          <w:rStyle w:val="CommentReference"/>
        </w:rPr>
        <w:commentReference w:id="31"/>
      </w:r>
      <w:r w:rsidR="00BC1BE3" w:rsidRPr="00A70BA8">
        <w:rPr>
          <w:rFonts w:ascii="Calibri" w:hAnsi="Calibri" w:cs="Calibri"/>
          <w:color w:val="000000" w:themeColor="text1"/>
        </w:rPr>
        <w:t>(6</w:t>
      </w:r>
      <w:r w:rsidR="00C67506" w:rsidRPr="00A70BA8">
        <w:rPr>
          <w:rFonts w:ascii="Calibri" w:hAnsi="Calibri" w:cs="Calibri"/>
          <w:color w:val="000000" w:themeColor="text1"/>
        </w:rPr>
        <w:t xml:space="preserve"> </w:t>
      </w:r>
      <w:r w:rsidR="00BC1BE3" w:rsidRPr="00A70BA8">
        <w:rPr>
          <w:rFonts w:ascii="Calibri" w:hAnsi="Calibri" w:cs="Calibri"/>
          <w:color w:val="000000" w:themeColor="text1"/>
        </w:rPr>
        <w:t>mg</w:t>
      </w:r>
      <w:r w:rsidR="00C8627A" w:rsidRPr="00A70BA8">
        <w:rPr>
          <w:rFonts w:ascii="Calibri" w:hAnsi="Calibri" w:cs="Calibri"/>
          <w:color w:val="000000" w:themeColor="text1"/>
        </w:rPr>
        <w:t xml:space="preserve"> </w:t>
      </w:r>
      <w:r w:rsidR="00BC1BE3" w:rsidRPr="00A70BA8">
        <w:rPr>
          <w:rFonts w:ascii="Calibri" w:hAnsi="Calibri" w:cs="Calibri"/>
          <w:color w:val="000000" w:themeColor="text1"/>
        </w:rPr>
        <w:t>/</w:t>
      </w:r>
      <w:r w:rsidR="00C8627A" w:rsidRPr="00A70BA8">
        <w:rPr>
          <w:rFonts w:ascii="Calibri" w:hAnsi="Calibri" w:cs="Calibri"/>
          <w:color w:val="000000" w:themeColor="text1"/>
        </w:rPr>
        <w:t xml:space="preserve"> </w:t>
      </w:r>
      <w:r w:rsidR="00BC1BE3" w:rsidRPr="00A70BA8">
        <w:rPr>
          <w:rFonts w:ascii="Calibri" w:hAnsi="Calibri" w:cs="Calibri"/>
          <w:color w:val="000000" w:themeColor="text1"/>
        </w:rPr>
        <w:t xml:space="preserve">kg) twice a day at day 7 and </w:t>
      </w:r>
      <w:r w:rsidR="00183311" w:rsidRPr="00A70BA8">
        <w:rPr>
          <w:rFonts w:ascii="Calibri" w:hAnsi="Calibri" w:cs="Calibri"/>
          <w:color w:val="000000" w:themeColor="text1"/>
        </w:rPr>
        <w:t xml:space="preserve">at </w:t>
      </w:r>
      <w:r w:rsidR="00BC1BE3" w:rsidRPr="00A70BA8">
        <w:rPr>
          <w:rFonts w:ascii="Calibri" w:hAnsi="Calibri" w:cs="Calibri"/>
          <w:color w:val="000000" w:themeColor="text1"/>
        </w:rPr>
        <w:t>day 5</w:t>
      </w:r>
      <w:r w:rsidRPr="00B278F7">
        <w:rPr>
          <w:rFonts w:ascii="Calibri" w:hAnsi="Calibri" w:cs="Calibri"/>
          <w:color w:val="FF0000"/>
        </w:rPr>
        <w:t xml:space="preserve"> </w:t>
      </w:r>
      <w:r w:rsidRPr="0019435E">
        <w:rPr>
          <w:rFonts w:ascii="Calibri" w:hAnsi="Calibri" w:cs="Calibri"/>
          <w:color w:val="FF0000"/>
        </w:rPr>
        <w:t>in 100 µL of saline</w:t>
      </w:r>
      <w:r w:rsidR="00BC1BE3" w:rsidRPr="00A70BA8">
        <w:rPr>
          <w:rFonts w:ascii="Calibri" w:hAnsi="Calibri" w:cs="Calibri"/>
          <w:color w:val="000000" w:themeColor="text1"/>
        </w:rPr>
        <w:t xml:space="preserve"> before surgery to deplete mouse transgenic parenchymal cells</w:t>
      </w:r>
      <w:r w:rsidR="0054193F" w:rsidRPr="00A70BA8">
        <w:rPr>
          <w:rFonts w:ascii="Calibri" w:hAnsi="Calibri" w:cs="Calibri"/>
          <w:color w:val="000000" w:themeColor="text1"/>
        </w:rPr>
        <w:t xml:space="preserve"> </w:t>
      </w:r>
      <w:r w:rsidR="00E30212">
        <w:rPr>
          <w:rFonts w:ascii="Calibri" w:hAnsi="Calibri" w:cs="Calibri"/>
          <w:color w:val="000000" w:themeColor="text1"/>
        </w:rPr>
        <w:t>(</w:t>
      </w:r>
      <w:r w:rsidR="0054193F" w:rsidRPr="00A70BA8">
        <w:rPr>
          <w:rFonts w:ascii="Calibri" w:hAnsi="Calibri" w:cs="Calibri"/>
          <w:color w:val="000000" w:themeColor="text1"/>
        </w:rPr>
        <w:t xml:space="preserve">as shown in experimental strategy in </w:t>
      </w:r>
      <w:r w:rsidR="00E30212">
        <w:rPr>
          <w:rFonts w:ascii="Calibri" w:hAnsi="Calibri" w:cs="Calibri"/>
          <w:b/>
          <w:color w:val="000000" w:themeColor="text1"/>
        </w:rPr>
        <w:t>F</w:t>
      </w:r>
      <w:r w:rsidR="0054193F" w:rsidRPr="00E30212">
        <w:rPr>
          <w:rFonts w:ascii="Calibri" w:hAnsi="Calibri" w:cs="Calibri"/>
          <w:b/>
          <w:color w:val="000000" w:themeColor="text1"/>
        </w:rPr>
        <w:t>igure 2</w:t>
      </w:r>
      <w:r w:rsidR="00E30212" w:rsidRPr="00E30212">
        <w:rPr>
          <w:rFonts w:ascii="Calibri" w:hAnsi="Calibri" w:cs="Calibri"/>
          <w:color w:val="000000" w:themeColor="text1"/>
        </w:rPr>
        <w:t>)</w:t>
      </w:r>
      <w:r w:rsidR="00BC1BE3" w:rsidRPr="00A70BA8">
        <w:rPr>
          <w:rFonts w:ascii="Calibri" w:hAnsi="Calibri" w:cs="Calibri"/>
          <w:color w:val="000000" w:themeColor="text1"/>
        </w:rPr>
        <w:fldChar w:fldCharType="begin">
          <w:fldData xml:space="preserve">PEVuZE5vdGU+PENpdGU+PEF1dGhvcj5Lb3Nha2E8L0F1dGhvcj48WWVhcj4yMDEzPC9ZZWFyPjxS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</w:fldData>
        </w:fldChar>
      </w:r>
      <w:r w:rsidR="00661DFD" w:rsidRPr="00A70BA8">
        <w:rPr>
          <w:rFonts w:ascii="Calibri" w:hAnsi="Calibri" w:cs="Calibri"/>
          <w:color w:val="000000" w:themeColor="text1"/>
        </w:rPr>
        <w:instrText xml:space="preserve"> ADDIN EN.CITE </w:instrText>
      </w:r>
      <w:r w:rsidR="00661DFD" w:rsidRPr="00A70BA8">
        <w:rPr>
          <w:rFonts w:ascii="Calibri" w:hAnsi="Calibri" w:cs="Calibri"/>
          <w:color w:val="000000" w:themeColor="text1"/>
        </w:rPr>
        <w:fldChar w:fldCharType="begin">
          <w:fldData xml:space="preserve">PEVuZE5vdGU+PENpdGU+PEF1dGhvcj5Lb3Nha2E8L0F1dGhvcj48WWVhcj4yMDEzPC9ZZWFyPjxS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</w:fldData>
        </w:fldChar>
      </w:r>
      <w:r w:rsidR="00661DFD" w:rsidRPr="00A70BA8">
        <w:rPr>
          <w:rFonts w:ascii="Calibri" w:hAnsi="Calibri" w:cs="Calibri"/>
          <w:color w:val="000000" w:themeColor="text1"/>
        </w:rPr>
        <w:instrText xml:space="preserve"> ADDIN EN.CITE.DATA </w:instrText>
      </w:r>
      <w:r w:rsidR="00661DFD" w:rsidRPr="00A70BA8">
        <w:rPr>
          <w:rFonts w:ascii="Calibri" w:hAnsi="Calibri" w:cs="Calibri"/>
          <w:color w:val="000000" w:themeColor="text1"/>
        </w:rPr>
      </w:r>
      <w:r w:rsidR="00661DFD" w:rsidRPr="00A70BA8">
        <w:rPr>
          <w:rFonts w:ascii="Calibri" w:hAnsi="Calibri" w:cs="Calibri"/>
          <w:color w:val="000000" w:themeColor="text1"/>
        </w:rPr>
        <w:fldChar w:fldCharType="end"/>
      </w:r>
      <w:r w:rsidR="00BC1BE3" w:rsidRPr="00A70BA8">
        <w:rPr>
          <w:rFonts w:ascii="Calibri" w:hAnsi="Calibri" w:cs="Calibri"/>
          <w:color w:val="000000" w:themeColor="text1"/>
        </w:rPr>
      </w:r>
      <w:r w:rsidR="00BC1BE3" w:rsidRPr="00A70BA8">
        <w:rPr>
          <w:rFonts w:ascii="Calibri" w:hAnsi="Calibri" w:cs="Calibri"/>
          <w:color w:val="000000" w:themeColor="text1"/>
        </w:rPr>
        <w:fldChar w:fldCharType="separate"/>
      </w:r>
      <w:r w:rsidR="00661DFD" w:rsidRPr="00A70BA8">
        <w:rPr>
          <w:rFonts w:ascii="Calibri" w:hAnsi="Calibri" w:cs="Calibri"/>
          <w:color w:val="000000" w:themeColor="text1"/>
          <w:vertAlign w:val="superscript"/>
        </w:rPr>
        <w:t>23</w:t>
      </w:r>
      <w:r w:rsidR="00BC1BE3" w:rsidRPr="00A70BA8">
        <w:rPr>
          <w:rFonts w:ascii="Calibri" w:hAnsi="Calibri" w:cs="Calibri"/>
          <w:color w:val="000000" w:themeColor="text1"/>
        </w:rPr>
        <w:fldChar w:fldCharType="end"/>
      </w:r>
      <w:r w:rsidR="00BC1BE3" w:rsidRPr="00A70BA8">
        <w:rPr>
          <w:rFonts w:ascii="Calibri" w:hAnsi="Calibri" w:cs="Calibri"/>
          <w:color w:val="000000" w:themeColor="text1"/>
        </w:rPr>
        <w:t xml:space="preserve">. </w:t>
      </w:r>
    </w:p>
    <w:p w14:paraId="52F44FCE" w14:textId="77777777" w:rsidR="00C66B47" w:rsidRPr="00A70BA8" w:rsidRDefault="00C66B47" w:rsidP="003A5A07">
      <w:pPr>
        <w:pStyle w:val="ListParagraph"/>
        <w:ind w:left="0"/>
        <w:jc w:val="both"/>
        <w:rPr>
          <w:rFonts w:ascii="Calibri" w:hAnsi="Calibri" w:cs="Calibri"/>
          <w:color w:val="000000" w:themeColor="text1"/>
        </w:rPr>
      </w:pPr>
    </w:p>
    <w:p w14:paraId="345880CF" w14:textId="3EBCE7A4" w:rsidR="00BC1BE3" w:rsidRPr="00A70BA8" w:rsidRDefault="00BC1BE3"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On day 3, 2 and 1 before </w:t>
      </w:r>
      <w:r w:rsidR="00E30212">
        <w:rPr>
          <w:rFonts w:ascii="Calibri" w:hAnsi="Calibri" w:cs="Calibri"/>
          <w:color w:val="000000" w:themeColor="text1"/>
        </w:rPr>
        <w:t xml:space="preserve">the </w:t>
      </w:r>
      <w:r w:rsidRPr="00A70BA8">
        <w:rPr>
          <w:rFonts w:ascii="Calibri" w:hAnsi="Calibri" w:cs="Calibri"/>
          <w:color w:val="000000" w:themeColor="text1"/>
        </w:rPr>
        <w:t>surgery</w:t>
      </w:r>
      <w:r w:rsidR="00241801" w:rsidRPr="00A70BA8">
        <w:rPr>
          <w:rFonts w:ascii="Calibri" w:hAnsi="Calibri" w:cs="Calibri"/>
          <w:color w:val="000000" w:themeColor="text1"/>
        </w:rPr>
        <w:t xml:space="preserve">, precondition </w:t>
      </w:r>
      <w:r w:rsidRPr="00A70BA8">
        <w:rPr>
          <w:rFonts w:ascii="Calibri" w:hAnsi="Calibri" w:cs="Calibri"/>
          <w:color w:val="000000" w:themeColor="text1"/>
        </w:rPr>
        <w:t xml:space="preserve">mice with non-myeloablative </w:t>
      </w:r>
      <w:r w:rsidR="00E30212">
        <w:rPr>
          <w:rFonts w:ascii="Calibri" w:hAnsi="Calibri" w:cs="Calibri"/>
          <w:color w:val="000000" w:themeColor="text1"/>
        </w:rPr>
        <w:t xml:space="preserve">intraperitoneal </w:t>
      </w:r>
      <w:r w:rsidRPr="00A70BA8">
        <w:rPr>
          <w:rFonts w:ascii="Calibri" w:hAnsi="Calibri" w:cs="Calibri"/>
          <w:color w:val="000000" w:themeColor="text1"/>
        </w:rPr>
        <w:t xml:space="preserve">doses </w:t>
      </w:r>
      <w:commentRangeStart w:id="32"/>
      <w:commentRangeStart w:id="33"/>
      <w:r w:rsidRPr="00A70BA8">
        <w:rPr>
          <w:rFonts w:ascii="Calibri" w:hAnsi="Calibri" w:cs="Calibri"/>
          <w:color w:val="000000" w:themeColor="text1"/>
        </w:rPr>
        <w:t>of treosulfan (1.5</w:t>
      </w:r>
      <w:r w:rsidR="00C6063B" w:rsidRPr="00A70BA8">
        <w:rPr>
          <w:rFonts w:ascii="Calibri" w:hAnsi="Calibri" w:cs="Calibri"/>
          <w:color w:val="000000" w:themeColor="text1"/>
        </w:rPr>
        <w:t xml:space="preserve"> </w:t>
      </w:r>
      <w:r w:rsidRPr="00A70BA8">
        <w:rPr>
          <w:rFonts w:ascii="Calibri" w:hAnsi="Calibri" w:cs="Calibri"/>
          <w:color w:val="000000" w:themeColor="text1"/>
        </w:rPr>
        <w:t>g/kg/day)</w:t>
      </w:r>
      <w:r w:rsidR="00B278F7">
        <w:rPr>
          <w:rFonts w:ascii="Calibri" w:hAnsi="Calibri" w:cs="Calibri"/>
          <w:color w:val="000000" w:themeColor="text1"/>
        </w:rPr>
        <w:t xml:space="preserve"> in </w:t>
      </w:r>
      <w:r w:rsidR="00B278F7" w:rsidRPr="00301A1C">
        <w:rPr>
          <w:rFonts w:ascii="Calibri" w:hAnsi="Calibri" w:cs="Calibri"/>
          <w:color w:val="FF0000"/>
        </w:rPr>
        <w:t xml:space="preserve">100 </w:t>
      </w:r>
      <w:r w:rsidR="00B278F7" w:rsidRPr="00A82429">
        <w:rPr>
          <w:rFonts w:ascii="Calibri" w:hAnsi="Calibri" w:cs="Calibri"/>
          <w:color w:val="FF0000"/>
        </w:rPr>
        <w:t>µL</w:t>
      </w:r>
      <w:r w:rsidR="00B278F7">
        <w:rPr>
          <w:rFonts w:ascii="Calibri" w:hAnsi="Calibri" w:cs="Calibri"/>
          <w:color w:val="FF0000"/>
        </w:rPr>
        <w:t xml:space="preserve"> of saline using 27-gauge needle</w:t>
      </w:r>
      <w:r w:rsidR="00B278F7">
        <w:rPr>
          <w:rFonts w:ascii="Calibri" w:hAnsi="Calibri" w:cs="Calibri"/>
          <w:color w:val="000000" w:themeColor="text1"/>
        </w:rPr>
        <w:t>.</w:t>
      </w:r>
    </w:p>
    <w:commentRangeEnd w:id="32"/>
    <w:p w14:paraId="626D0AAA" w14:textId="77777777" w:rsidR="00C66B47" w:rsidRPr="00A70BA8" w:rsidRDefault="00E30212" w:rsidP="003A5A07">
      <w:pPr>
        <w:pStyle w:val="ListParagraph"/>
        <w:ind w:left="0"/>
        <w:jc w:val="both"/>
        <w:rPr>
          <w:rFonts w:ascii="Calibri" w:hAnsi="Calibri" w:cs="Calibri"/>
          <w:color w:val="000000" w:themeColor="text1"/>
        </w:rPr>
      </w:pPr>
      <w:r>
        <w:rPr>
          <w:rStyle w:val="CommentReference"/>
        </w:rPr>
        <w:commentReference w:id="32"/>
      </w:r>
      <w:commentRangeEnd w:id="33"/>
      <w:r w:rsidR="00B278F7">
        <w:rPr>
          <w:rStyle w:val="CommentReference"/>
        </w:rPr>
        <w:commentReference w:id="33"/>
      </w:r>
    </w:p>
    <w:p w14:paraId="0622A29D" w14:textId="117F5636" w:rsidR="00D659D5" w:rsidRPr="00A70BA8" w:rsidRDefault="00E30212" w:rsidP="003A5A07">
      <w:pPr>
        <w:pStyle w:val="ListParagraph"/>
        <w:numPr>
          <w:ilvl w:val="2"/>
          <w:numId w:val="46"/>
        </w:numPr>
        <w:jc w:val="both"/>
        <w:rPr>
          <w:rFonts w:ascii="Calibri" w:hAnsi="Calibri" w:cs="Calibri"/>
        </w:rPr>
      </w:pPr>
      <w:r>
        <w:rPr>
          <w:rFonts w:ascii="Calibri" w:hAnsi="Calibri" w:cs="Calibri"/>
          <w:color w:val="000000" w:themeColor="text1"/>
        </w:rPr>
        <w:t>O</w:t>
      </w:r>
      <w:r w:rsidR="00BC1BE3" w:rsidRPr="00A70BA8">
        <w:rPr>
          <w:rFonts w:ascii="Calibri" w:hAnsi="Calibri" w:cs="Calibri"/>
          <w:color w:val="000000" w:themeColor="text1"/>
        </w:rPr>
        <w:t>ne day before the surgery</w:t>
      </w:r>
      <w:r>
        <w:rPr>
          <w:rFonts w:ascii="Calibri" w:hAnsi="Calibri" w:cs="Calibri"/>
          <w:color w:val="000000" w:themeColor="text1"/>
        </w:rPr>
        <w:t xml:space="preserve">, </w:t>
      </w:r>
      <w:commentRangeStart w:id="34"/>
      <w:commentRangeStart w:id="35"/>
      <w:r>
        <w:rPr>
          <w:rFonts w:ascii="Calibri" w:hAnsi="Calibri" w:cs="Calibri"/>
          <w:color w:val="000000" w:themeColor="text1"/>
        </w:rPr>
        <w:t>draw</w:t>
      </w:r>
      <w:r w:rsidR="00B278F7">
        <w:rPr>
          <w:rFonts w:ascii="Calibri" w:hAnsi="Calibri" w:cs="Calibri"/>
          <w:color w:val="000000" w:themeColor="text1"/>
        </w:rPr>
        <w:t xml:space="preserve"> </w:t>
      </w:r>
      <w:r w:rsidR="00B278F7" w:rsidRPr="0019435E">
        <w:rPr>
          <w:rFonts w:ascii="Calibri" w:hAnsi="Calibri" w:cs="Calibri"/>
          <w:color w:val="FF0000"/>
        </w:rPr>
        <w:t>2-3 drops (~100 µL)</w:t>
      </w:r>
      <w:r>
        <w:rPr>
          <w:rFonts w:ascii="Calibri" w:hAnsi="Calibri" w:cs="Calibri"/>
          <w:color w:val="000000" w:themeColor="text1"/>
        </w:rPr>
        <w:t xml:space="preserve"> </w:t>
      </w:r>
      <w:r w:rsidR="00B278F7">
        <w:rPr>
          <w:rFonts w:ascii="Calibri" w:hAnsi="Calibri" w:cs="Calibri"/>
          <w:color w:val="000000" w:themeColor="text1"/>
        </w:rPr>
        <w:t xml:space="preserve">of </w:t>
      </w:r>
      <w:r>
        <w:rPr>
          <w:rFonts w:ascii="Calibri" w:hAnsi="Calibri" w:cs="Calibri"/>
          <w:color w:val="000000" w:themeColor="text1"/>
        </w:rPr>
        <w:t>blood</w:t>
      </w:r>
      <w:r w:rsidR="00BC1BE3" w:rsidRPr="00A70BA8">
        <w:rPr>
          <w:rFonts w:ascii="Calibri" w:hAnsi="Calibri" w:cs="Calibri"/>
          <w:color w:val="000000" w:themeColor="text1"/>
        </w:rPr>
        <w:t xml:space="preserve"> from the submandibular </w:t>
      </w:r>
      <w:commentRangeEnd w:id="34"/>
      <w:r>
        <w:rPr>
          <w:rStyle w:val="CommentReference"/>
        </w:rPr>
        <w:commentReference w:id="34"/>
      </w:r>
      <w:commentRangeEnd w:id="35"/>
      <w:r w:rsidR="00B278F7">
        <w:rPr>
          <w:rStyle w:val="CommentReference"/>
        </w:rPr>
        <w:commentReference w:id="35"/>
      </w:r>
      <w:r w:rsidR="00BC1BE3" w:rsidRPr="00A70BA8">
        <w:rPr>
          <w:rFonts w:ascii="Calibri" w:hAnsi="Calibri" w:cs="Calibri"/>
          <w:color w:val="000000" w:themeColor="text1"/>
        </w:rPr>
        <w:t xml:space="preserve">vein </w:t>
      </w:r>
      <w:r w:rsidR="00B278F7" w:rsidRPr="0019435E">
        <w:rPr>
          <w:rFonts w:ascii="Calibri" w:hAnsi="Calibri" w:cs="Calibri"/>
          <w:color w:val="FF0000"/>
        </w:rPr>
        <w:t xml:space="preserve">by pricking with 5 mm lancet </w:t>
      </w:r>
      <w:r w:rsidR="00BC1BE3" w:rsidRPr="00A70BA8">
        <w:rPr>
          <w:rFonts w:ascii="Calibri" w:hAnsi="Calibri" w:cs="Calibri"/>
          <w:color w:val="000000" w:themeColor="text1"/>
        </w:rPr>
        <w:t xml:space="preserve">and </w:t>
      </w:r>
      <w:r w:rsidR="009E516B" w:rsidRPr="00A70BA8">
        <w:rPr>
          <w:rFonts w:ascii="Calibri" w:hAnsi="Calibri" w:cs="Calibri"/>
          <w:color w:val="000000" w:themeColor="text1"/>
        </w:rPr>
        <w:t xml:space="preserve">isolate </w:t>
      </w:r>
      <w:r w:rsidR="00BC1BE3" w:rsidRPr="00A70BA8">
        <w:rPr>
          <w:rFonts w:ascii="Calibri" w:hAnsi="Calibri" w:cs="Calibri"/>
          <w:color w:val="000000" w:themeColor="text1"/>
        </w:rPr>
        <w:t>serum by centrifuging</w:t>
      </w:r>
      <w:r>
        <w:rPr>
          <w:rFonts w:ascii="Calibri" w:hAnsi="Calibri" w:cs="Calibri"/>
          <w:color w:val="000000" w:themeColor="text1"/>
        </w:rPr>
        <w:t xml:space="preserve"> (</w:t>
      </w:r>
      <w:r w:rsidR="00BC1BE3" w:rsidRPr="00A70BA8">
        <w:rPr>
          <w:rFonts w:ascii="Calibri" w:hAnsi="Calibri" w:cs="Calibri"/>
          <w:color w:val="FF0000"/>
        </w:rPr>
        <w:t>1500</w:t>
      </w:r>
      <w:r w:rsidR="00C67506" w:rsidRPr="00A70BA8">
        <w:rPr>
          <w:rFonts w:ascii="Calibri" w:hAnsi="Calibri" w:cs="Calibri"/>
          <w:color w:val="FF0000"/>
        </w:rPr>
        <w:t xml:space="preserve"> </w:t>
      </w:r>
      <w:r w:rsidR="00D40AA7" w:rsidRPr="00A70BA8">
        <w:rPr>
          <w:rFonts w:ascii="Calibri" w:hAnsi="Calibri" w:cs="Calibri"/>
          <w:color w:val="FF0000"/>
        </w:rPr>
        <w:t xml:space="preserve">x </w:t>
      </w:r>
      <w:r w:rsidR="00BC1BE3" w:rsidRPr="00A70BA8">
        <w:rPr>
          <w:rFonts w:ascii="Calibri" w:hAnsi="Calibri" w:cs="Calibri"/>
          <w:color w:val="FF0000"/>
        </w:rPr>
        <w:t xml:space="preserve">g </w:t>
      </w:r>
      <w:r w:rsidR="00F27340" w:rsidRPr="00A70BA8">
        <w:rPr>
          <w:rFonts w:ascii="Calibri" w:hAnsi="Calibri" w:cs="Calibri"/>
          <w:color w:val="FF0000"/>
        </w:rPr>
        <w:t xml:space="preserve">for 10 min at </w:t>
      </w:r>
      <w:r w:rsidR="00EA4FF6" w:rsidRPr="00A70BA8">
        <w:rPr>
          <w:rFonts w:ascii="Calibri" w:hAnsi="Calibri" w:cs="Calibri"/>
          <w:color w:val="FF0000"/>
        </w:rPr>
        <w:t xml:space="preserve">4 </w:t>
      </w:r>
      <w:r w:rsidR="00245573" w:rsidRPr="00245573">
        <w:rPr>
          <w:rFonts w:ascii="Calibri" w:hAnsi="Calibri" w:cs="Calibri"/>
          <w:color w:val="FF0000"/>
        </w:rPr>
        <w:t>°</w:t>
      </w:r>
      <w:r w:rsidR="00F27340" w:rsidRPr="00A70BA8">
        <w:rPr>
          <w:rFonts w:ascii="Calibri" w:hAnsi="Calibri" w:cs="Calibri"/>
          <w:color w:val="FF0000"/>
        </w:rPr>
        <w:t>C</w:t>
      </w:r>
      <w:r>
        <w:rPr>
          <w:rFonts w:ascii="Calibri" w:hAnsi="Calibri" w:cs="Calibri"/>
          <w:color w:val="FF0000"/>
        </w:rPr>
        <w:t xml:space="preserve">) </w:t>
      </w:r>
      <w:r w:rsidR="00F27340" w:rsidRPr="00A70BA8">
        <w:rPr>
          <w:rFonts w:ascii="Calibri" w:hAnsi="Calibri" w:cs="Calibri"/>
        </w:rPr>
        <w:t xml:space="preserve">for </w:t>
      </w:r>
      <w:r>
        <w:rPr>
          <w:rFonts w:ascii="Calibri" w:hAnsi="Calibri" w:cs="Calibri"/>
        </w:rPr>
        <w:t xml:space="preserve">the </w:t>
      </w:r>
      <w:commentRangeStart w:id="36"/>
      <w:commentRangeStart w:id="37"/>
      <w:r w:rsidR="00F27340" w:rsidRPr="00A70BA8">
        <w:rPr>
          <w:rFonts w:ascii="Calibri" w:hAnsi="Calibri" w:cs="Calibri"/>
        </w:rPr>
        <w:t xml:space="preserve">alanine aminotransferase (ALT) assay </w:t>
      </w:r>
      <w:commentRangeEnd w:id="36"/>
      <w:r w:rsidR="008B5211">
        <w:rPr>
          <w:rStyle w:val="CommentReference"/>
        </w:rPr>
        <w:commentReference w:id="36"/>
      </w:r>
      <w:commentRangeEnd w:id="37"/>
      <w:r w:rsidR="00B278F7">
        <w:rPr>
          <w:rStyle w:val="CommentReference"/>
        </w:rPr>
        <w:commentReference w:id="37"/>
      </w:r>
      <w:r w:rsidR="00F27340" w:rsidRPr="00A70BA8">
        <w:rPr>
          <w:rFonts w:ascii="Calibri" w:hAnsi="Calibri" w:cs="Calibri"/>
        </w:rPr>
        <w:t>to</w:t>
      </w:r>
      <w:r>
        <w:rPr>
          <w:rFonts w:ascii="Calibri" w:hAnsi="Calibri" w:cs="Calibri"/>
        </w:rPr>
        <w:t xml:space="preserve"> assess</w:t>
      </w:r>
      <w:r w:rsidR="00F27340" w:rsidRPr="00A70BA8">
        <w:rPr>
          <w:rFonts w:ascii="Calibri" w:hAnsi="Calibri" w:cs="Calibri"/>
        </w:rPr>
        <w:t xml:space="preserve"> the degree of liver damage.</w:t>
      </w:r>
    </w:p>
    <w:p w14:paraId="28F5EF90" w14:textId="77777777" w:rsidR="00C66B47" w:rsidRPr="00A70BA8" w:rsidRDefault="00C66B47" w:rsidP="003A5A07">
      <w:pPr>
        <w:pStyle w:val="ListParagraph"/>
        <w:ind w:left="0"/>
        <w:jc w:val="both"/>
        <w:rPr>
          <w:rFonts w:ascii="Calibri" w:hAnsi="Calibri" w:cs="Calibri"/>
          <w:color w:val="000000" w:themeColor="text1"/>
        </w:rPr>
      </w:pPr>
    </w:p>
    <w:p w14:paraId="0E858458" w14:textId="757C1A79" w:rsidR="00BC1BE3" w:rsidRPr="00B278F7" w:rsidRDefault="00183311" w:rsidP="003A5A07">
      <w:pPr>
        <w:pStyle w:val="ListParagraph"/>
        <w:numPr>
          <w:ilvl w:val="2"/>
          <w:numId w:val="46"/>
        </w:numPr>
        <w:jc w:val="both"/>
        <w:rPr>
          <w:rFonts w:ascii="Calibri" w:hAnsi="Calibri" w:cs="Calibri"/>
          <w:strike/>
          <w:color w:val="000000" w:themeColor="text1"/>
        </w:rPr>
      </w:pPr>
      <w:commentRangeStart w:id="38"/>
      <w:commentRangeStart w:id="39"/>
      <w:r w:rsidRPr="00B278F7">
        <w:rPr>
          <w:rFonts w:ascii="Calibri" w:hAnsi="Calibri" w:cs="Calibri"/>
          <w:strike/>
          <w:color w:val="000000" w:themeColor="text1"/>
        </w:rPr>
        <w:t>Use w</w:t>
      </w:r>
      <w:r w:rsidR="00BC1BE3" w:rsidRPr="00B278F7">
        <w:rPr>
          <w:rFonts w:ascii="Calibri" w:hAnsi="Calibri" w:cs="Calibri"/>
          <w:strike/>
          <w:color w:val="000000" w:themeColor="text1"/>
        </w:rPr>
        <w:t>arm water circulating pads to protect mice from hypothermia after surgery</w:t>
      </w:r>
      <w:commentRangeEnd w:id="38"/>
      <w:r w:rsidR="00E30212" w:rsidRPr="00B278F7">
        <w:rPr>
          <w:rStyle w:val="CommentReference"/>
          <w:strike/>
        </w:rPr>
        <w:commentReference w:id="38"/>
      </w:r>
      <w:commentRangeEnd w:id="39"/>
      <w:r w:rsidR="00CB21F9">
        <w:rPr>
          <w:rStyle w:val="CommentReference"/>
        </w:rPr>
        <w:commentReference w:id="39"/>
      </w:r>
      <w:r w:rsidR="00BC1BE3" w:rsidRPr="00B278F7">
        <w:rPr>
          <w:rFonts w:ascii="Calibri" w:hAnsi="Calibri" w:cs="Calibri"/>
          <w:strike/>
          <w:color w:val="000000" w:themeColor="text1"/>
        </w:rPr>
        <w:t xml:space="preserve">. </w:t>
      </w:r>
    </w:p>
    <w:p w14:paraId="42717316" w14:textId="77777777" w:rsidR="00C66B47" w:rsidRPr="00A70BA8" w:rsidRDefault="00C66B47" w:rsidP="003A5A07">
      <w:pPr>
        <w:pStyle w:val="ListParagraph"/>
        <w:ind w:left="0"/>
        <w:jc w:val="both"/>
        <w:rPr>
          <w:rFonts w:ascii="Calibri" w:hAnsi="Calibri" w:cs="Calibri"/>
          <w:color w:val="000000" w:themeColor="text1"/>
        </w:rPr>
      </w:pPr>
    </w:p>
    <w:p w14:paraId="22DEC605" w14:textId="36C8AD2F" w:rsidR="00F16DBE" w:rsidRPr="00A70BA8" w:rsidRDefault="00BC1BE3" w:rsidP="003A5A07">
      <w:pPr>
        <w:pStyle w:val="ListParagraph"/>
        <w:numPr>
          <w:ilvl w:val="1"/>
          <w:numId w:val="46"/>
        </w:numPr>
        <w:jc w:val="both"/>
        <w:rPr>
          <w:rFonts w:ascii="Calibri" w:hAnsi="Calibri" w:cs="Calibri"/>
          <w:b/>
          <w:color w:val="000000" w:themeColor="text1"/>
        </w:rPr>
      </w:pPr>
      <w:r w:rsidRPr="00A70BA8">
        <w:rPr>
          <w:rFonts w:ascii="Calibri" w:hAnsi="Calibri" w:cs="Calibri"/>
          <w:b/>
          <w:color w:val="000000" w:themeColor="text1"/>
        </w:rPr>
        <w:t xml:space="preserve">Preparation for the surgery </w:t>
      </w:r>
    </w:p>
    <w:p w14:paraId="4BA8A82F" w14:textId="77777777" w:rsidR="00930AE4" w:rsidRPr="00A70BA8" w:rsidRDefault="00930AE4" w:rsidP="003A5A07">
      <w:pPr>
        <w:pStyle w:val="ListParagraph"/>
        <w:ind w:left="0"/>
        <w:jc w:val="both"/>
        <w:rPr>
          <w:rFonts w:ascii="Calibri" w:hAnsi="Calibri" w:cs="Calibri"/>
          <w:b/>
          <w:color w:val="000000" w:themeColor="text1"/>
        </w:rPr>
      </w:pPr>
    </w:p>
    <w:p w14:paraId="3B183FE3" w14:textId="77777777" w:rsidR="00B278F7" w:rsidRPr="00A70BA8" w:rsidRDefault="00B278F7" w:rsidP="00B278F7">
      <w:pPr>
        <w:pStyle w:val="ListParagraph"/>
        <w:numPr>
          <w:ilvl w:val="2"/>
          <w:numId w:val="46"/>
        </w:numPr>
        <w:jc w:val="both"/>
        <w:rPr>
          <w:rFonts w:ascii="Calibri" w:hAnsi="Calibri" w:cs="Calibri"/>
          <w:color w:val="000000" w:themeColor="text1"/>
        </w:rPr>
      </w:pPr>
      <w:r w:rsidRPr="00B278F7">
        <w:rPr>
          <w:rFonts w:ascii="Calibri" w:hAnsi="Calibri" w:cs="Calibri"/>
          <w:color w:val="FF0000"/>
        </w:rPr>
        <w:t xml:space="preserve">Using clippers to </w:t>
      </w:r>
      <w:r>
        <w:rPr>
          <w:rFonts w:ascii="Calibri" w:hAnsi="Calibri" w:cs="Calibri"/>
          <w:color w:val="000000" w:themeColor="text1"/>
        </w:rPr>
        <w:t>s</w:t>
      </w:r>
      <w:r w:rsidR="008A595B" w:rsidRPr="00A70BA8">
        <w:rPr>
          <w:rFonts w:ascii="Calibri" w:hAnsi="Calibri" w:cs="Calibri"/>
          <w:color w:val="000000" w:themeColor="text1"/>
        </w:rPr>
        <w:t>h</w:t>
      </w:r>
      <w:commentRangeStart w:id="40"/>
      <w:r w:rsidR="008A595B" w:rsidRPr="00A70BA8">
        <w:rPr>
          <w:rFonts w:ascii="Calibri" w:hAnsi="Calibri" w:cs="Calibri"/>
          <w:color w:val="000000" w:themeColor="text1"/>
        </w:rPr>
        <w:t xml:space="preserve">ave mouse </w:t>
      </w:r>
      <w:r w:rsidR="00F16DBE" w:rsidRPr="00A70BA8">
        <w:rPr>
          <w:rFonts w:ascii="Calibri" w:hAnsi="Calibri" w:cs="Calibri"/>
          <w:color w:val="000000" w:themeColor="text1"/>
        </w:rPr>
        <w:t>fu</w:t>
      </w:r>
      <w:commentRangeEnd w:id="40"/>
      <w:r w:rsidR="00E30212">
        <w:rPr>
          <w:rStyle w:val="CommentReference"/>
        </w:rPr>
        <w:commentReference w:id="40"/>
      </w:r>
      <w:r w:rsidR="00F16DBE" w:rsidRPr="00A70BA8">
        <w:rPr>
          <w:rFonts w:ascii="Calibri" w:hAnsi="Calibri" w:cs="Calibri"/>
          <w:color w:val="000000" w:themeColor="text1"/>
        </w:rPr>
        <w:t>r surrounding the incision site</w:t>
      </w:r>
      <w:r>
        <w:rPr>
          <w:rFonts w:ascii="Calibri" w:hAnsi="Calibri" w:cs="Calibri"/>
          <w:color w:val="000000" w:themeColor="text1"/>
        </w:rPr>
        <w:t xml:space="preserve"> </w:t>
      </w:r>
      <w:r w:rsidRPr="00B278F7">
        <w:rPr>
          <w:rFonts w:ascii="Calibri" w:hAnsi="Calibri" w:cs="Calibri"/>
          <w:color w:val="FF0000"/>
        </w:rPr>
        <w:t>at the left of peritoneal wall</w:t>
      </w:r>
      <w:r>
        <w:rPr>
          <w:rFonts w:ascii="Calibri" w:hAnsi="Calibri" w:cs="Calibri"/>
          <w:color w:val="000000" w:themeColor="text1"/>
        </w:rPr>
        <w:t xml:space="preserve">) </w:t>
      </w:r>
      <w:r>
        <w:rPr>
          <w:rStyle w:val="CommentReference"/>
        </w:rPr>
        <w:commentReference w:id="41"/>
      </w:r>
      <w:r>
        <w:rPr>
          <w:rStyle w:val="CommentReference"/>
        </w:rPr>
        <w:commentReference w:id="42"/>
      </w:r>
      <w:r w:rsidRPr="00A70BA8">
        <w:rPr>
          <w:rFonts w:ascii="Calibri" w:hAnsi="Calibri" w:cs="Calibri"/>
          <w:color w:val="000000" w:themeColor="text1"/>
        </w:rPr>
        <w:t xml:space="preserve">before surgery. </w:t>
      </w:r>
    </w:p>
    <w:p w14:paraId="52DA7412" w14:textId="77777777" w:rsidR="00C66B47" w:rsidRPr="00A70BA8" w:rsidRDefault="00C66B47" w:rsidP="003A5A07">
      <w:pPr>
        <w:pStyle w:val="ListParagraph"/>
        <w:ind w:left="0"/>
        <w:jc w:val="both"/>
        <w:rPr>
          <w:rFonts w:ascii="Calibri" w:hAnsi="Calibri" w:cs="Calibri"/>
          <w:color w:val="000000" w:themeColor="text1"/>
        </w:rPr>
      </w:pPr>
    </w:p>
    <w:p w14:paraId="6E1BA3AF" w14:textId="0C8422C4" w:rsidR="00CB21F9" w:rsidRDefault="00427FA2" w:rsidP="00CB21F9">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Adjust oxygen flow</w:t>
      </w:r>
      <w:r w:rsidR="008B5211">
        <w:rPr>
          <w:rFonts w:ascii="Calibri" w:hAnsi="Calibri" w:cs="Calibri"/>
          <w:color w:val="000000" w:themeColor="text1"/>
        </w:rPr>
        <w:t xml:space="preserve"> to</w:t>
      </w:r>
      <w:r w:rsidRPr="00A70BA8">
        <w:rPr>
          <w:rFonts w:ascii="Calibri" w:hAnsi="Calibri" w:cs="Calibri"/>
          <w:color w:val="000000" w:themeColor="text1"/>
        </w:rPr>
        <w:t xml:space="preserve"> </w:t>
      </w:r>
      <w:commentRangeStart w:id="43"/>
      <w:commentRangeStart w:id="44"/>
      <w:r w:rsidRPr="00A70BA8">
        <w:rPr>
          <w:rFonts w:ascii="Calibri" w:hAnsi="Calibri" w:cs="Calibri"/>
          <w:color w:val="000000" w:themeColor="text1"/>
        </w:rPr>
        <w:t>1</w:t>
      </w:r>
      <w:r w:rsidR="00B278F7">
        <w:rPr>
          <w:rFonts w:ascii="Calibri" w:hAnsi="Calibri" w:cs="Calibri"/>
          <w:color w:val="000000" w:themeColor="text1"/>
        </w:rPr>
        <w:t xml:space="preserve"> L / min</w:t>
      </w:r>
      <w:r w:rsidRPr="00A70BA8">
        <w:rPr>
          <w:rFonts w:ascii="Calibri" w:hAnsi="Calibri" w:cs="Calibri"/>
          <w:color w:val="000000" w:themeColor="text1"/>
        </w:rPr>
        <w:t xml:space="preserve"> </w:t>
      </w:r>
      <w:commentRangeEnd w:id="43"/>
      <w:r w:rsidR="00E30212">
        <w:rPr>
          <w:rStyle w:val="CommentReference"/>
        </w:rPr>
        <w:commentReference w:id="43"/>
      </w:r>
      <w:commentRangeEnd w:id="44"/>
      <w:r w:rsidR="00CB21F9">
        <w:rPr>
          <w:rStyle w:val="CommentReference"/>
        </w:rPr>
        <w:commentReference w:id="44"/>
      </w:r>
      <w:r w:rsidRPr="00A70BA8">
        <w:rPr>
          <w:rFonts w:ascii="Calibri" w:hAnsi="Calibri" w:cs="Calibri"/>
          <w:color w:val="000000" w:themeColor="text1"/>
        </w:rPr>
        <w:t xml:space="preserve">and isoflurane flow </w:t>
      </w:r>
      <w:r w:rsidR="00610858">
        <w:rPr>
          <w:rFonts w:ascii="Calibri" w:hAnsi="Calibri" w:cs="Calibri"/>
          <w:color w:val="000000" w:themeColor="text1"/>
        </w:rPr>
        <w:t xml:space="preserve">to </w:t>
      </w:r>
      <w:r w:rsidR="00610858" w:rsidRPr="00A70BA8">
        <w:rPr>
          <w:rFonts w:ascii="Calibri" w:hAnsi="Calibri" w:cs="Calibri"/>
          <w:color w:val="000000" w:themeColor="text1"/>
        </w:rPr>
        <w:t xml:space="preserve">3-5% </w:t>
      </w:r>
      <w:r w:rsidRPr="00A70BA8">
        <w:rPr>
          <w:rFonts w:ascii="Calibri" w:hAnsi="Calibri" w:cs="Calibri"/>
          <w:color w:val="000000" w:themeColor="text1"/>
        </w:rPr>
        <w:t xml:space="preserve">in </w:t>
      </w:r>
      <w:r w:rsidR="00610858">
        <w:rPr>
          <w:rFonts w:ascii="Calibri" w:hAnsi="Calibri" w:cs="Calibri"/>
          <w:color w:val="000000" w:themeColor="text1"/>
        </w:rPr>
        <w:t xml:space="preserve">an </w:t>
      </w:r>
      <w:r w:rsidRPr="00A70BA8">
        <w:rPr>
          <w:rFonts w:ascii="Calibri" w:hAnsi="Calibri" w:cs="Calibri"/>
          <w:color w:val="000000" w:themeColor="text1"/>
        </w:rPr>
        <w:t xml:space="preserve">induction chamber </w:t>
      </w:r>
      <w:r w:rsidR="00610858">
        <w:rPr>
          <w:rFonts w:ascii="Calibri" w:hAnsi="Calibri" w:cs="Calibri"/>
          <w:color w:val="000000" w:themeColor="text1"/>
        </w:rPr>
        <w:t>using a</w:t>
      </w:r>
      <w:r w:rsidRPr="00A70BA8">
        <w:rPr>
          <w:rFonts w:ascii="Calibri" w:hAnsi="Calibri" w:cs="Calibri"/>
          <w:color w:val="000000" w:themeColor="text1"/>
        </w:rPr>
        <w:t xml:space="preserve"> mouse </w:t>
      </w:r>
      <w:r w:rsidR="00F16DBE" w:rsidRPr="00A70BA8">
        <w:rPr>
          <w:rFonts w:ascii="Calibri" w:hAnsi="Calibri" w:cs="Calibri"/>
          <w:color w:val="000000" w:themeColor="text1"/>
        </w:rPr>
        <w:t>anesthesia machine</w:t>
      </w:r>
      <w:r w:rsidR="00CB0B98" w:rsidRPr="00A70BA8">
        <w:rPr>
          <w:rFonts w:ascii="Calibri" w:hAnsi="Calibri" w:cs="Calibri"/>
          <w:color w:val="000000" w:themeColor="text1"/>
        </w:rPr>
        <w:t xml:space="preserve">. </w:t>
      </w:r>
      <w:r w:rsidR="00F00135" w:rsidRPr="00A70BA8">
        <w:rPr>
          <w:rFonts w:ascii="Calibri" w:hAnsi="Calibri" w:cs="Calibri"/>
          <w:color w:val="000000" w:themeColor="text1"/>
        </w:rPr>
        <w:t>Place</w:t>
      </w:r>
      <w:r w:rsidR="00B278F7" w:rsidRPr="00B278F7">
        <w:rPr>
          <w:rFonts w:ascii="Calibri" w:hAnsi="Calibri" w:cs="Calibri"/>
          <w:color w:val="000000" w:themeColor="text1"/>
        </w:rPr>
        <w:t xml:space="preserve"> </w:t>
      </w:r>
      <w:r w:rsidR="00B278F7" w:rsidRPr="0019435E">
        <w:rPr>
          <w:rFonts w:ascii="Calibri" w:hAnsi="Calibri" w:cs="Calibri"/>
          <w:color w:val="FF0000"/>
        </w:rPr>
        <w:t>one mouse at a time in</w:t>
      </w:r>
      <w:r w:rsidR="00F00135" w:rsidRPr="00A70BA8">
        <w:rPr>
          <w:rFonts w:ascii="Calibri" w:hAnsi="Calibri" w:cs="Calibri"/>
          <w:color w:val="000000" w:themeColor="text1"/>
        </w:rPr>
        <w:t xml:space="preserve"> </w:t>
      </w:r>
      <w:commentRangeStart w:id="45"/>
      <w:commentRangeStart w:id="46"/>
      <w:r w:rsidR="00F00135" w:rsidRPr="00B278F7">
        <w:rPr>
          <w:rFonts w:ascii="Calibri" w:hAnsi="Calibri" w:cs="Calibri"/>
          <w:strike/>
          <w:color w:val="000000" w:themeColor="text1"/>
        </w:rPr>
        <w:t>the m</w:t>
      </w:r>
      <w:r w:rsidR="00CB0B98" w:rsidRPr="00B278F7">
        <w:rPr>
          <w:rFonts w:ascii="Calibri" w:hAnsi="Calibri" w:cs="Calibri"/>
          <w:strike/>
          <w:color w:val="000000" w:themeColor="text1"/>
        </w:rPr>
        <w:t>ice</w:t>
      </w:r>
      <w:r w:rsidR="00F00135" w:rsidRPr="00B278F7">
        <w:rPr>
          <w:rFonts w:ascii="Calibri" w:hAnsi="Calibri" w:cs="Calibri"/>
          <w:strike/>
          <w:color w:val="000000" w:themeColor="text1"/>
        </w:rPr>
        <w:t xml:space="preserve"> </w:t>
      </w:r>
      <w:commentRangeEnd w:id="45"/>
      <w:r w:rsidR="00610858" w:rsidRPr="00B278F7">
        <w:rPr>
          <w:rStyle w:val="CommentReference"/>
          <w:strike/>
        </w:rPr>
        <w:commentReference w:id="45"/>
      </w:r>
      <w:commentRangeEnd w:id="46"/>
      <w:r w:rsidR="00CB21F9">
        <w:rPr>
          <w:rStyle w:val="CommentReference"/>
        </w:rPr>
        <w:commentReference w:id="46"/>
      </w:r>
      <w:r w:rsidR="00610858" w:rsidRPr="00B278F7">
        <w:rPr>
          <w:rFonts w:ascii="Calibri" w:hAnsi="Calibri" w:cs="Calibri"/>
          <w:strike/>
          <w:color w:val="000000" w:themeColor="text1"/>
        </w:rPr>
        <w:t xml:space="preserve">in </w:t>
      </w:r>
      <w:r w:rsidR="00610858">
        <w:rPr>
          <w:rFonts w:ascii="Calibri" w:hAnsi="Calibri" w:cs="Calibri"/>
          <w:color w:val="000000" w:themeColor="text1"/>
        </w:rPr>
        <w:t xml:space="preserve">the induction chamber </w:t>
      </w:r>
      <w:r w:rsidR="00F00135" w:rsidRPr="00A70BA8">
        <w:rPr>
          <w:rFonts w:ascii="Calibri" w:hAnsi="Calibri" w:cs="Calibri"/>
          <w:color w:val="000000" w:themeColor="text1"/>
        </w:rPr>
        <w:t>for</w:t>
      </w:r>
      <w:r w:rsidR="00F16DBE" w:rsidRPr="00A70BA8">
        <w:rPr>
          <w:rFonts w:ascii="Calibri" w:hAnsi="Calibri" w:cs="Calibri"/>
          <w:color w:val="000000" w:themeColor="text1"/>
        </w:rPr>
        <w:t xml:space="preserve"> anesthesia. </w:t>
      </w:r>
    </w:p>
    <w:p w14:paraId="44366663" w14:textId="76BB1D60" w:rsidR="00E93FD9" w:rsidRPr="00E93FD9" w:rsidRDefault="00E93FD9" w:rsidP="00E93FD9">
      <w:pPr>
        <w:pStyle w:val="ListParagraph"/>
        <w:ind w:left="0"/>
        <w:jc w:val="both"/>
        <w:rPr>
          <w:rFonts w:ascii="Calibri" w:hAnsi="Calibri" w:cs="Calibri"/>
          <w:color w:val="000000" w:themeColor="text1"/>
        </w:rPr>
      </w:pPr>
    </w:p>
    <w:p w14:paraId="35636D68" w14:textId="77777777" w:rsidR="00CB21F9" w:rsidRPr="00F67305" w:rsidRDefault="00CB21F9" w:rsidP="00CB21F9">
      <w:pPr>
        <w:pStyle w:val="ListParagraph"/>
        <w:numPr>
          <w:ilvl w:val="2"/>
          <w:numId w:val="46"/>
        </w:numPr>
        <w:jc w:val="both"/>
        <w:rPr>
          <w:rFonts w:ascii="Calibri" w:hAnsi="Calibri" w:cs="Calibri"/>
          <w:color w:val="FF0000"/>
        </w:rPr>
      </w:pPr>
      <w:r w:rsidRPr="00F67305">
        <w:rPr>
          <w:rFonts w:ascii="Calibri" w:hAnsi="Calibri" w:cs="Calibri"/>
          <w:color w:val="FF0000"/>
        </w:rPr>
        <w:t>Attach the one end of sterile extension tube (holding capacity 550 µL of suspension; see the table of materials for specification) to the 30G needle and the other end to a 1 mL syringe.</w:t>
      </w:r>
    </w:p>
    <w:p w14:paraId="4268F9EF" w14:textId="77777777" w:rsidR="00CB21F9" w:rsidRPr="00F67305" w:rsidRDefault="00CB21F9" w:rsidP="00CB21F9">
      <w:pPr>
        <w:pStyle w:val="ListParagraph"/>
        <w:rPr>
          <w:rFonts w:ascii="Calibri" w:hAnsi="Calibri" w:cs="Calibri"/>
          <w:color w:val="FF0000"/>
        </w:rPr>
      </w:pPr>
    </w:p>
    <w:p w14:paraId="504926C8" w14:textId="77777777" w:rsidR="00CB21F9" w:rsidRPr="00F67305" w:rsidRDefault="00CB21F9" w:rsidP="00CB21F9">
      <w:pPr>
        <w:pStyle w:val="ListParagraph"/>
        <w:numPr>
          <w:ilvl w:val="2"/>
          <w:numId w:val="46"/>
        </w:numPr>
        <w:jc w:val="both"/>
        <w:rPr>
          <w:rFonts w:ascii="Calibri" w:hAnsi="Calibri" w:cs="Calibri"/>
          <w:color w:val="FF0000"/>
        </w:rPr>
      </w:pPr>
      <w:r w:rsidRPr="00F67305">
        <w:rPr>
          <w:rFonts w:ascii="Calibri" w:hAnsi="Calibri" w:cs="Calibri"/>
          <w:color w:val="FF0000"/>
        </w:rPr>
        <w:t>Fill the syringe with the suspension (80 µL/mouse) of pooled HEP and HSPC (see subsection 2.5) and fit the syringe in the notch of repetitive dispensing pipette and adjust the dispenser to dispense 10 µL in each press.</w:t>
      </w:r>
    </w:p>
    <w:p w14:paraId="54C8DE7B" w14:textId="77777777" w:rsidR="00CB21F9" w:rsidRPr="00A70BA8" w:rsidRDefault="00CB21F9" w:rsidP="00CB21F9">
      <w:pPr>
        <w:pStyle w:val="ListParagraph"/>
        <w:ind w:left="0"/>
        <w:jc w:val="both"/>
        <w:rPr>
          <w:rFonts w:ascii="Calibri" w:hAnsi="Calibri" w:cs="Calibri"/>
          <w:color w:val="000000" w:themeColor="text1"/>
        </w:rPr>
      </w:pPr>
    </w:p>
    <w:p w14:paraId="79078BBB" w14:textId="676B3534" w:rsidR="00C66B47" w:rsidRPr="00CB21F9" w:rsidRDefault="00D3699D" w:rsidP="00CB21F9">
      <w:pPr>
        <w:pStyle w:val="ListParagraph"/>
        <w:ind w:left="0"/>
        <w:jc w:val="both"/>
        <w:rPr>
          <w:rFonts w:ascii="Calibri" w:hAnsi="Calibri" w:cs="Calibri"/>
          <w:strike/>
          <w:color w:val="000000" w:themeColor="text1"/>
          <w:highlight w:val="green"/>
        </w:rPr>
      </w:pPr>
      <w:r w:rsidRPr="00CB21F9">
        <w:rPr>
          <w:rFonts w:ascii="Calibri" w:hAnsi="Calibri" w:cs="Calibri"/>
          <w:strike/>
          <w:color w:val="000000" w:themeColor="text1"/>
          <w:highlight w:val="green"/>
        </w:rPr>
        <w:t xml:space="preserve">Fill the </w:t>
      </w:r>
      <w:commentRangeStart w:id="47"/>
      <w:commentRangeStart w:id="48"/>
      <w:r w:rsidRPr="00CB21F9">
        <w:rPr>
          <w:rFonts w:ascii="Calibri" w:hAnsi="Calibri" w:cs="Calibri"/>
          <w:strike/>
          <w:color w:val="000000" w:themeColor="text1"/>
          <w:highlight w:val="green"/>
        </w:rPr>
        <w:t>extension</w:t>
      </w:r>
      <w:commentRangeEnd w:id="47"/>
      <w:r w:rsidR="00610858" w:rsidRPr="00CB21F9">
        <w:rPr>
          <w:rStyle w:val="CommentReference"/>
          <w:strike/>
        </w:rPr>
        <w:commentReference w:id="47"/>
      </w:r>
      <w:commentRangeEnd w:id="48"/>
      <w:r w:rsidR="00E93FD9">
        <w:rPr>
          <w:rStyle w:val="CommentReference"/>
        </w:rPr>
        <w:commentReference w:id="48"/>
      </w:r>
      <w:r w:rsidRPr="00CB21F9">
        <w:rPr>
          <w:rFonts w:ascii="Calibri" w:hAnsi="Calibri" w:cs="Calibri"/>
          <w:strike/>
          <w:color w:val="000000" w:themeColor="text1"/>
          <w:highlight w:val="green"/>
        </w:rPr>
        <w:t xml:space="preserve"> </w:t>
      </w:r>
      <w:commentRangeStart w:id="49"/>
      <w:commentRangeStart w:id="50"/>
      <w:r w:rsidR="00D93712" w:rsidRPr="00CB21F9">
        <w:rPr>
          <w:rFonts w:ascii="Calibri" w:hAnsi="Calibri" w:cs="Calibri"/>
          <w:strike/>
          <w:color w:val="000000" w:themeColor="text1"/>
          <w:highlight w:val="green"/>
        </w:rPr>
        <w:t>tube</w:t>
      </w:r>
      <w:commentRangeEnd w:id="49"/>
      <w:r w:rsidR="00610858" w:rsidRPr="00CB21F9">
        <w:rPr>
          <w:rStyle w:val="CommentReference"/>
          <w:strike/>
        </w:rPr>
        <w:commentReference w:id="49"/>
      </w:r>
      <w:commentRangeEnd w:id="50"/>
      <w:r w:rsidR="00E93FD9">
        <w:rPr>
          <w:rStyle w:val="CommentReference"/>
        </w:rPr>
        <w:commentReference w:id="50"/>
      </w:r>
      <w:r w:rsidR="00F16DBE" w:rsidRPr="00CB21F9">
        <w:rPr>
          <w:rFonts w:ascii="Calibri" w:hAnsi="Calibri" w:cs="Calibri"/>
          <w:strike/>
          <w:color w:val="000000" w:themeColor="text1"/>
          <w:highlight w:val="green"/>
        </w:rPr>
        <w:t xml:space="preserve"> with the </w:t>
      </w:r>
      <w:r w:rsidR="00CC3131" w:rsidRPr="00CB21F9">
        <w:rPr>
          <w:rFonts w:ascii="Calibri" w:hAnsi="Calibri" w:cs="Calibri"/>
          <w:strike/>
          <w:color w:val="000000" w:themeColor="text1"/>
          <w:highlight w:val="green"/>
        </w:rPr>
        <w:t xml:space="preserve">suspension of pooled </w:t>
      </w:r>
      <w:r w:rsidR="006E2D57" w:rsidRPr="00CB21F9">
        <w:rPr>
          <w:rFonts w:ascii="Calibri" w:hAnsi="Calibri" w:cs="Calibri"/>
          <w:strike/>
          <w:color w:val="000000" w:themeColor="text1"/>
          <w:highlight w:val="green"/>
        </w:rPr>
        <w:t>HEP</w:t>
      </w:r>
      <w:r w:rsidR="00F16DBE" w:rsidRPr="00CB21F9">
        <w:rPr>
          <w:rFonts w:ascii="Calibri" w:hAnsi="Calibri" w:cs="Calibri"/>
          <w:strike/>
          <w:color w:val="000000" w:themeColor="text1"/>
          <w:highlight w:val="green"/>
        </w:rPr>
        <w:t xml:space="preserve"> and HSPC </w:t>
      </w:r>
      <w:r w:rsidRPr="00CB21F9">
        <w:rPr>
          <w:rFonts w:ascii="Calibri" w:hAnsi="Calibri" w:cs="Calibri"/>
          <w:strike/>
          <w:color w:val="000000" w:themeColor="text1"/>
          <w:highlight w:val="green"/>
        </w:rPr>
        <w:t>by using</w:t>
      </w:r>
      <w:r w:rsidR="00F16DBE" w:rsidRPr="00CB21F9">
        <w:rPr>
          <w:rFonts w:ascii="Calibri" w:hAnsi="Calibri" w:cs="Calibri"/>
          <w:strike/>
          <w:color w:val="000000" w:themeColor="text1"/>
          <w:highlight w:val="green"/>
        </w:rPr>
        <w:t xml:space="preserve"> repetitive dispensing pipette </w:t>
      </w:r>
      <w:r w:rsidR="00F16DBE" w:rsidRPr="00CB21F9">
        <w:rPr>
          <w:rFonts w:ascii="Calibri" w:hAnsi="Calibri" w:cs="Calibri"/>
          <w:strike/>
          <w:color w:val="FF0000"/>
          <w:highlight w:val="green"/>
        </w:rPr>
        <w:t>1</w:t>
      </w:r>
      <w:r w:rsidR="00487080" w:rsidRPr="00CB21F9">
        <w:rPr>
          <w:rFonts w:ascii="Calibri" w:hAnsi="Calibri" w:cs="Calibri"/>
          <w:strike/>
          <w:color w:val="FF0000"/>
          <w:highlight w:val="green"/>
        </w:rPr>
        <w:t xml:space="preserve"> </w:t>
      </w:r>
      <w:r w:rsidR="00F16DBE" w:rsidRPr="00CB21F9">
        <w:rPr>
          <w:rFonts w:ascii="Calibri" w:hAnsi="Calibri" w:cs="Calibri"/>
          <w:strike/>
          <w:color w:val="FF0000"/>
          <w:highlight w:val="green"/>
        </w:rPr>
        <w:t>m</w:t>
      </w:r>
      <w:r w:rsidR="00A222C7" w:rsidRPr="00CB21F9">
        <w:rPr>
          <w:rFonts w:ascii="Calibri" w:hAnsi="Calibri" w:cs="Calibri"/>
          <w:strike/>
          <w:color w:val="FF0000"/>
          <w:highlight w:val="green"/>
        </w:rPr>
        <w:t>L</w:t>
      </w:r>
      <w:r w:rsidR="00F16DBE" w:rsidRPr="00CB21F9">
        <w:rPr>
          <w:rFonts w:ascii="Calibri" w:hAnsi="Calibri" w:cs="Calibri"/>
          <w:strike/>
          <w:color w:val="FF0000"/>
          <w:highlight w:val="green"/>
        </w:rPr>
        <w:t>.</w:t>
      </w:r>
      <w:r w:rsidR="00D93712" w:rsidRPr="00CB21F9">
        <w:rPr>
          <w:rFonts w:ascii="Calibri" w:hAnsi="Calibri" w:cs="Calibri"/>
          <w:strike/>
          <w:color w:val="000000" w:themeColor="text1"/>
          <w:highlight w:val="green"/>
        </w:rPr>
        <w:t xml:space="preserve"> </w:t>
      </w:r>
      <w:r w:rsidRPr="00CB21F9">
        <w:rPr>
          <w:rFonts w:ascii="Calibri" w:hAnsi="Calibri" w:cs="Calibri"/>
          <w:strike/>
          <w:color w:val="000000" w:themeColor="text1"/>
          <w:highlight w:val="green"/>
        </w:rPr>
        <w:t xml:space="preserve">Connect </w:t>
      </w:r>
      <w:r w:rsidR="00D93712" w:rsidRPr="00CB21F9">
        <w:rPr>
          <w:rFonts w:ascii="Calibri" w:hAnsi="Calibri" w:cs="Calibri"/>
          <w:strike/>
          <w:color w:val="000000" w:themeColor="text1"/>
          <w:highlight w:val="green"/>
        </w:rPr>
        <w:t xml:space="preserve">one end of </w:t>
      </w:r>
      <w:r w:rsidRPr="00CB21F9">
        <w:rPr>
          <w:rFonts w:ascii="Calibri" w:hAnsi="Calibri" w:cs="Calibri"/>
          <w:strike/>
          <w:color w:val="000000" w:themeColor="text1"/>
          <w:highlight w:val="green"/>
        </w:rPr>
        <w:t xml:space="preserve">the </w:t>
      </w:r>
      <w:r w:rsidR="00D93712" w:rsidRPr="00CB21F9">
        <w:rPr>
          <w:rFonts w:ascii="Calibri" w:hAnsi="Calibri" w:cs="Calibri"/>
          <w:strike/>
          <w:color w:val="000000" w:themeColor="text1"/>
          <w:highlight w:val="green"/>
        </w:rPr>
        <w:t xml:space="preserve">tube </w:t>
      </w:r>
      <w:r w:rsidR="00F16DBE" w:rsidRPr="00CB21F9">
        <w:rPr>
          <w:rFonts w:ascii="Calibri" w:hAnsi="Calibri" w:cs="Calibri"/>
          <w:strike/>
          <w:color w:val="000000" w:themeColor="text1"/>
          <w:highlight w:val="green"/>
        </w:rPr>
        <w:t xml:space="preserve">to </w:t>
      </w:r>
      <w:r w:rsidR="00610858" w:rsidRPr="00CB21F9">
        <w:rPr>
          <w:rFonts w:ascii="Calibri" w:hAnsi="Calibri" w:cs="Calibri"/>
          <w:strike/>
          <w:color w:val="000000" w:themeColor="text1"/>
          <w:highlight w:val="green"/>
        </w:rPr>
        <w:t xml:space="preserve">a </w:t>
      </w:r>
      <w:r w:rsidR="008D08AD" w:rsidRPr="00CB21F9">
        <w:rPr>
          <w:rFonts w:ascii="Calibri" w:hAnsi="Calibri" w:cs="Calibri"/>
          <w:strike/>
          <w:color w:val="000000" w:themeColor="text1"/>
          <w:highlight w:val="green"/>
        </w:rPr>
        <w:t>30</w:t>
      </w:r>
      <w:r w:rsidR="00610858" w:rsidRPr="00CB21F9">
        <w:rPr>
          <w:rFonts w:ascii="Calibri" w:hAnsi="Calibri" w:cs="Calibri"/>
          <w:strike/>
          <w:color w:val="000000" w:themeColor="text1"/>
          <w:highlight w:val="green"/>
        </w:rPr>
        <w:t xml:space="preserve"> G</w:t>
      </w:r>
      <w:r w:rsidR="00487080" w:rsidRPr="00CB21F9">
        <w:rPr>
          <w:rFonts w:ascii="Calibri" w:hAnsi="Calibri" w:cs="Calibri"/>
          <w:strike/>
          <w:color w:val="000000" w:themeColor="text1"/>
          <w:highlight w:val="green"/>
        </w:rPr>
        <w:t xml:space="preserve"> </w:t>
      </w:r>
      <w:r w:rsidR="00F16DBE" w:rsidRPr="00CB21F9">
        <w:rPr>
          <w:rFonts w:ascii="Calibri" w:hAnsi="Calibri" w:cs="Calibri"/>
          <w:strike/>
          <w:color w:val="000000" w:themeColor="text1"/>
          <w:highlight w:val="green"/>
        </w:rPr>
        <w:t>needle and another end to the dispensing pipette.</w:t>
      </w:r>
    </w:p>
    <w:p w14:paraId="0CF9562B" w14:textId="77777777" w:rsidR="00C66B47" w:rsidRPr="00A70BA8" w:rsidRDefault="00C66B47" w:rsidP="003A5A07">
      <w:pPr>
        <w:pStyle w:val="ListParagraph"/>
        <w:ind w:left="0"/>
        <w:jc w:val="both"/>
        <w:rPr>
          <w:rFonts w:ascii="Calibri" w:hAnsi="Calibri" w:cs="Calibri"/>
          <w:color w:val="000000" w:themeColor="text1"/>
        </w:rPr>
      </w:pPr>
    </w:p>
    <w:p w14:paraId="09EB6E93" w14:textId="2EB75F60" w:rsidR="00F16DBE" w:rsidRPr="00A70BA8" w:rsidRDefault="00F16DBE"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Once the mice are </w:t>
      </w:r>
      <w:r w:rsidR="00A222C7" w:rsidRPr="00A70BA8">
        <w:rPr>
          <w:rFonts w:ascii="Calibri" w:hAnsi="Calibri" w:cs="Calibri"/>
          <w:color w:val="000000" w:themeColor="text1"/>
        </w:rPr>
        <w:t xml:space="preserve">anesthetized </w:t>
      </w:r>
      <w:r w:rsidR="00610858">
        <w:rPr>
          <w:rFonts w:ascii="Calibri" w:hAnsi="Calibri" w:cs="Calibri"/>
          <w:color w:val="000000" w:themeColor="text1"/>
        </w:rPr>
        <w:t>(</w:t>
      </w:r>
      <w:r w:rsidR="00A222C7" w:rsidRPr="00A70BA8">
        <w:rPr>
          <w:rFonts w:ascii="Calibri" w:hAnsi="Calibri" w:cs="Calibri"/>
          <w:color w:val="000000" w:themeColor="text1"/>
        </w:rPr>
        <w:t xml:space="preserve">usually 3-4 </w:t>
      </w:r>
      <w:r w:rsidR="00A222C7" w:rsidRPr="00A70BA8">
        <w:rPr>
          <w:rFonts w:ascii="Calibri" w:hAnsi="Calibri" w:cs="Calibri"/>
          <w:color w:val="FF0000"/>
        </w:rPr>
        <w:t>min</w:t>
      </w:r>
      <w:r w:rsidR="00610858">
        <w:rPr>
          <w:rFonts w:ascii="Calibri" w:hAnsi="Calibri" w:cs="Calibri"/>
          <w:color w:val="FF0000"/>
        </w:rPr>
        <w:t>)</w:t>
      </w:r>
      <w:r w:rsidRPr="00A70BA8">
        <w:rPr>
          <w:rFonts w:ascii="Calibri" w:hAnsi="Calibri" w:cs="Calibri"/>
          <w:color w:val="000000" w:themeColor="text1"/>
        </w:rPr>
        <w:t xml:space="preserve">, </w:t>
      </w:r>
      <w:r w:rsidR="00D3699D" w:rsidRPr="00A70BA8">
        <w:rPr>
          <w:rFonts w:ascii="Calibri" w:hAnsi="Calibri" w:cs="Calibri"/>
          <w:color w:val="000000" w:themeColor="text1"/>
        </w:rPr>
        <w:t xml:space="preserve">switch </w:t>
      </w:r>
      <w:r w:rsidRPr="00A70BA8">
        <w:rPr>
          <w:rFonts w:ascii="Calibri" w:hAnsi="Calibri" w:cs="Calibri"/>
          <w:color w:val="000000" w:themeColor="text1"/>
        </w:rPr>
        <w:t xml:space="preserve">isoflurane </w:t>
      </w:r>
      <w:r w:rsidR="00D93712" w:rsidRPr="00A70BA8">
        <w:rPr>
          <w:rFonts w:ascii="Calibri" w:hAnsi="Calibri" w:cs="Calibri"/>
          <w:color w:val="000000" w:themeColor="text1"/>
        </w:rPr>
        <w:t xml:space="preserve">flow </w:t>
      </w:r>
      <w:r w:rsidRPr="00A70BA8">
        <w:rPr>
          <w:rFonts w:ascii="Calibri" w:hAnsi="Calibri" w:cs="Calibri"/>
          <w:color w:val="000000" w:themeColor="text1"/>
        </w:rPr>
        <w:t xml:space="preserve">to the nose cone and </w:t>
      </w:r>
      <w:r w:rsidR="00D3699D" w:rsidRPr="00A70BA8">
        <w:rPr>
          <w:rFonts w:ascii="Calibri" w:hAnsi="Calibri" w:cs="Calibri"/>
          <w:color w:val="000000" w:themeColor="text1"/>
        </w:rPr>
        <w:t>reduce</w:t>
      </w:r>
      <w:r w:rsidR="00E93FD9" w:rsidRPr="00E93FD9">
        <w:rPr>
          <w:rFonts w:ascii="Calibri" w:hAnsi="Calibri" w:cs="Calibri"/>
          <w:color w:val="FF0000"/>
        </w:rPr>
        <w:t xml:space="preserve"> </w:t>
      </w:r>
      <w:commentRangeStart w:id="51"/>
      <w:commentRangeStart w:id="52"/>
      <w:r w:rsidR="00E93FD9" w:rsidRPr="00F67305">
        <w:rPr>
          <w:rFonts w:ascii="Calibri" w:hAnsi="Calibri" w:cs="Calibri"/>
          <w:color w:val="FF0000"/>
        </w:rPr>
        <w:t xml:space="preserve">isoflurane </w:t>
      </w:r>
      <w:r w:rsidR="00E93FD9" w:rsidRPr="00A70BA8">
        <w:rPr>
          <w:rFonts w:ascii="Calibri" w:hAnsi="Calibri" w:cs="Calibri"/>
          <w:color w:val="000000" w:themeColor="text1"/>
        </w:rPr>
        <w:t>flow</w:t>
      </w:r>
      <w:r w:rsidRPr="00A70BA8">
        <w:rPr>
          <w:rFonts w:ascii="Calibri" w:hAnsi="Calibri" w:cs="Calibri"/>
          <w:color w:val="000000" w:themeColor="text1"/>
        </w:rPr>
        <w:t xml:space="preserve"> rate to 1-3%. </w:t>
      </w:r>
      <w:commentRangeEnd w:id="51"/>
      <w:r w:rsidR="00610858">
        <w:rPr>
          <w:rStyle w:val="CommentReference"/>
        </w:rPr>
        <w:commentReference w:id="51"/>
      </w:r>
      <w:commentRangeEnd w:id="52"/>
      <w:r w:rsidR="00824B27">
        <w:rPr>
          <w:rStyle w:val="CommentReference"/>
        </w:rPr>
        <w:commentReference w:id="52"/>
      </w:r>
    </w:p>
    <w:p w14:paraId="391757B0" w14:textId="77777777" w:rsidR="00C66B47" w:rsidRPr="00A70BA8" w:rsidRDefault="00C66B47" w:rsidP="003A5A07">
      <w:pPr>
        <w:pStyle w:val="ListParagraph"/>
        <w:ind w:left="0"/>
        <w:jc w:val="both"/>
        <w:rPr>
          <w:rFonts w:ascii="Calibri" w:hAnsi="Calibri" w:cs="Calibri"/>
          <w:color w:val="000000" w:themeColor="text1"/>
        </w:rPr>
      </w:pPr>
    </w:p>
    <w:p w14:paraId="274CEF4D" w14:textId="77777777" w:rsidR="00D07D40" w:rsidRDefault="00D07D40" w:rsidP="00D07D40">
      <w:pPr>
        <w:pStyle w:val="ListParagraph"/>
        <w:numPr>
          <w:ilvl w:val="1"/>
          <w:numId w:val="46"/>
        </w:numPr>
        <w:jc w:val="both"/>
        <w:rPr>
          <w:rFonts w:ascii="Calibri" w:hAnsi="Calibri" w:cs="Calibri"/>
          <w:color w:val="000000" w:themeColor="text1"/>
          <w:highlight w:val="yellow"/>
        </w:rPr>
      </w:pPr>
      <w:r w:rsidRPr="0059521D">
        <w:rPr>
          <w:rFonts w:ascii="Calibri" w:hAnsi="Calibri" w:cs="Calibri"/>
          <w:b/>
          <w:color w:val="FF0000"/>
          <w:highlight w:val="yellow"/>
        </w:rPr>
        <w:t xml:space="preserve">Intrasplenic transplantation of human HSPC and hepatocytes </w:t>
      </w:r>
      <w:r>
        <w:rPr>
          <w:rFonts w:ascii="Calibri" w:hAnsi="Calibri" w:cs="Calibri"/>
          <w:b/>
          <w:color w:val="000000" w:themeColor="text1"/>
          <w:highlight w:val="yellow"/>
        </w:rPr>
        <w:t>in</w:t>
      </w:r>
      <w:r w:rsidRPr="00A70BA8">
        <w:rPr>
          <w:rFonts w:ascii="Calibri" w:hAnsi="Calibri" w:cs="Calibri"/>
          <w:b/>
          <w:color w:val="000000" w:themeColor="text1"/>
          <w:highlight w:val="yellow"/>
        </w:rPr>
        <w:t xml:space="preserve"> mice</w:t>
      </w:r>
    </w:p>
    <w:p w14:paraId="0B8C52AA" w14:textId="5DBCEDC0" w:rsidR="00222729" w:rsidRDefault="00222729" w:rsidP="00222729">
      <w:pPr>
        <w:pStyle w:val="ListParagraph"/>
        <w:ind w:left="0"/>
        <w:jc w:val="both"/>
        <w:rPr>
          <w:rFonts w:ascii="Calibri" w:hAnsi="Calibri" w:cs="Calibri"/>
          <w:color w:val="000000" w:themeColor="text1"/>
          <w:highlight w:val="yellow"/>
        </w:rPr>
      </w:pPr>
    </w:p>
    <w:p w14:paraId="448F6B7C" w14:textId="35DB4F0F" w:rsidR="00AE346E" w:rsidRPr="00AE346E" w:rsidRDefault="00222729" w:rsidP="00AE346E">
      <w:pPr>
        <w:pStyle w:val="ListParagraph"/>
        <w:numPr>
          <w:ilvl w:val="2"/>
          <w:numId w:val="46"/>
        </w:numPr>
        <w:jc w:val="both"/>
        <w:rPr>
          <w:rFonts w:ascii="Calibri" w:hAnsi="Calibri" w:cs="Calibri"/>
          <w:color w:val="FF0000"/>
          <w:highlight w:val="yellow"/>
        </w:rPr>
      </w:pPr>
      <w:r w:rsidRPr="0059521D">
        <w:rPr>
          <w:rFonts w:ascii="Calibri" w:hAnsi="Calibri" w:cs="Calibri"/>
          <w:color w:val="FF0000"/>
          <w:highlight w:val="yellow"/>
        </w:rPr>
        <w:t>Perform all surgery steps in laminar flow cabinet under sterile conditions.</w:t>
      </w:r>
    </w:p>
    <w:p w14:paraId="28882B4F" w14:textId="77777777" w:rsidR="00222729" w:rsidRDefault="00222729" w:rsidP="00222729">
      <w:pPr>
        <w:pStyle w:val="ListParagraph"/>
        <w:ind w:left="0"/>
        <w:jc w:val="both"/>
        <w:rPr>
          <w:rFonts w:ascii="Calibri" w:hAnsi="Calibri" w:cs="Calibri"/>
          <w:color w:val="000000" w:themeColor="text1"/>
          <w:highlight w:val="yellow"/>
        </w:rPr>
      </w:pPr>
    </w:p>
    <w:p w14:paraId="34541B56" w14:textId="77777777" w:rsidR="00AE346E" w:rsidRPr="0059521D" w:rsidRDefault="00AE346E" w:rsidP="00AE346E">
      <w:pPr>
        <w:pStyle w:val="ListParagraph"/>
        <w:numPr>
          <w:ilvl w:val="2"/>
          <w:numId w:val="46"/>
        </w:numPr>
        <w:jc w:val="both"/>
        <w:rPr>
          <w:ins w:id="53" w:author="Author" w:date="2018-10-02T23:58:00Z"/>
          <w:rFonts w:ascii="Calibri" w:hAnsi="Calibri" w:cs="Calibri"/>
          <w:color w:val="FF0000"/>
          <w:highlight w:val="yellow"/>
        </w:rPr>
      </w:pPr>
      <w:r w:rsidRPr="0059521D">
        <w:rPr>
          <w:rFonts w:ascii="Calibri" w:hAnsi="Calibri" w:cs="Calibri"/>
          <w:color w:val="FF0000"/>
          <w:highlight w:val="yellow"/>
        </w:rPr>
        <w:t xml:space="preserve">Place a clean sterile drape over the working surface and scrub the left side of the body of each mouse with 70% ethanol followed by 10% povidone iodine before making an incision. </w:t>
      </w:r>
    </w:p>
    <w:p w14:paraId="3FFC922A" w14:textId="77777777" w:rsidR="00AE346E" w:rsidRDefault="00AE346E" w:rsidP="003A5A07">
      <w:pPr>
        <w:pStyle w:val="ListParagraph"/>
        <w:numPr>
          <w:ilvl w:val="2"/>
          <w:numId w:val="46"/>
        </w:numPr>
        <w:jc w:val="both"/>
        <w:rPr>
          <w:rFonts w:ascii="Calibri" w:hAnsi="Calibri" w:cs="Calibri"/>
          <w:color w:val="000000" w:themeColor="text1"/>
          <w:highlight w:val="yellow"/>
        </w:rPr>
      </w:pPr>
    </w:p>
    <w:p w14:paraId="714EE8C4" w14:textId="77777777" w:rsidR="00AE346E" w:rsidRPr="00AE346E" w:rsidRDefault="00AE346E" w:rsidP="00AE346E">
      <w:pPr>
        <w:pStyle w:val="ListParagraph"/>
        <w:rPr>
          <w:rFonts w:ascii="Calibri" w:hAnsi="Calibri" w:cs="Calibri"/>
          <w:color w:val="000000" w:themeColor="text1"/>
          <w:highlight w:val="yellow"/>
        </w:rPr>
      </w:pPr>
    </w:p>
    <w:p w14:paraId="67E29098" w14:textId="6805C251" w:rsidR="00007902" w:rsidRPr="00AE346E" w:rsidRDefault="00610858" w:rsidP="00AE346E">
      <w:pPr>
        <w:pStyle w:val="ListParagraph"/>
        <w:ind w:left="0"/>
        <w:jc w:val="both"/>
        <w:rPr>
          <w:rFonts w:ascii="Calibri" w:hAnsi="Calibri" w:cs="Calibri"/>
          <w:strike/>
          <w:color w:val="000000" w:themeColor="text1"/>
          <w:highlight w:val="yellow"/>
        </w:rPr>
      </w:pPr>
      <w:r w:rsidRPr="00AE346E">
        <w:rPr>
          <w:rFonts w:ascii="Calibri" w:hAnsi="Calibri" w:cs="Calibri"/>
          <w:strike/>
          <w:color w:val="000000" w:themeColor="text1"/>
          <w:highlight w:val="yellow"/>
        </w:rPr>
        <w:t>Swab</w:t>
      </w:r>
      <w:r w:rsidR="002F3723" w:rsidRPr="00AE346E">
        <w:rPr>
          <w:rFonts w:ascii="Calibri" w:hAnsi="Calibri" w:cs="Calibri"/>
          <w:strike/>
          <w:color w:val="000000" w:themeColor="text1"/>
          <w:highlight w:val="yellow"/>
        </w:rPr>
        <w:t xml:space="preserve"> the </w:t>
      </w:r>
      <w:r w:rsidR="00007902" w:rsidRPr="00AE346E">
        <w:rPr>
          <w:rFonts w:ascii="Calibri" w:hAnsi="Calibri" w:cs="Calibri"/>
          <w:strike/>
          <w:color w:val="000000" w:themeColor="text1"/>
          <w:highlight w:val="yellow"/>
        </w:rPr>
        <w:t xml:space="preserve">left side of the </w:t>
      </w:r>
      <w:commentRangeStart w:id="54"/>
      <w:commentRangeStart w:id="55"/>
      <w:r w:rsidRPr="00AE346E">
        <w:rPr>
          <w:rFonts w:ascii="Calibri" w:hAnsi="Calibri" w:cs="Calibri"/>
          <w:strike/>
          <w:color w:val="000000" w:themeColor="text1"/>
          <w:highlight w:val="yellow"/>
        </w:rPr>
        <w:t>body</w:t>
      </w:r>
      <w:commentRangeEnd w:id="54"/>
      <w:r w:rsidRPr="00AE346E">
        <w:rPr>
          <w:rStyle w:val="CommentReference"/>
          <w:strike/>
        </w:rPr>
        <w:commentReference w:id="54"/>
      </w:r>
      <w:commentRangeEnd w:id="55"/>
      <w:r w:rsidR="00AE346E">
        <w:rPr>
          <w:rStyle w:val="CommentReference"/>
        </w:rPr>
        <w:commentReference w:id="55"/>
      </w:r>
      <w:r w:rsidRPr="00AE346E">
        <w:rPr>
          <w:rFonts w:ascii="Calibri" w:hAnsi="Calibri" w:cs="Calibri"/>
          <w:strike/>
          <w:color w:val="000000" w:themeColor="text1"/>
          <w:highlight w:val="yellow"/>
        </w:rPr>
        <w:t xml:space="preserve"> of each </w:t>
      </w:r>
      <w:r w:rsidR="00007902" w:rsidRPr="00AE346E">
        <w:rPr>
          <w:rFonts w:ascii="Calibri" w:hAnsi="Calibri" w:cs="Calibri"/>
          <w:strike/>
          <w:color w:val="000000" w:themeColor="text1"/>
          <w:highlight w:val="yellow"/>
        </w:rPr>
        <w:t>m</w:t>
      </w:r>
      <w:r w:rsidRPr="00AE346E">
        <w:rPr>
          <w:rFonts w:ascii="Calibri" w:hAnsi="Calibri" w:cs="Calibri"/>
          <w:strike/>
          <w:color w:val="000000" w:themeColor="text1"/>
          <w:highlight w:val="yellow"/>
        </w:rPr>
        <w:t>ouse</w:t>
      </w:r>
      <w:r w:rsidR="00007902" w:rsidRPr="00AE346E">
        <w:rPr>
          <w:rFonts w:ascii="Calibri" w:hAnsi="Calibri" w:cs="Calibri"/>
          <w:strike/>
          <w:color w:val="000000" w:themeColor="text1"/>
          <w:highlight w:val="yellow"/>
        </w:rPr>
        <w:t xml:space="preserve"> with </w:t>
      </w:r>
      <w:commentRangeStart w:id="56"/>
      <w:commentRangeStart w:id="57"/>
      <w:r w:rsidR="00007902" w:rsidRPr="00AE346E">
        <w:rPr>
          <w:rFonts w:ascii="Calibri" w:hAnsi="Calibri" w:cs="Calibri"/>
          <w:strike/>
          <w:color w:val="000000" w:themeColor="text1"/>
          <w:highlight w:val="yellow"/>
        </w:rPr>
        <w:t xml:space="preserve">povidone iodine </w:t>
      </w:r>
      <w:commentRangeEnd w:id="56"/>
      <w:r w:rsidRPr="00AE346E">
        <w:rPr>
          <w:rStyle w:val="CommentReference"/>
          <w:strike/>
        </w:rPr>
        <w:commentReference w:id="56"/>
      </w:r>
      <w:commentRangeEnd w:id="57"/>
      <w:r w:rsidR="00AE346E">
        <w:rPr>
          <w:rStyle w:val="CommentReference"/>
        </w:rPr>
        <w:commentReference w:id="57"/>
      </w:r>
      <w:r w:rsidR="00007902" w:rsidRPr="00AE346E">
        <w:rPr>
          <w:rFonts w:ascii="Calibri" w:hAnsi="Calibri" w:cs="Calibri"/>
          <w:strike/>
          <w:color w:val="000000" w:themeColor="text1"/>
          <w:highlight w:val="yellow"/>
        </w:rPr>
        <w:t xml:space="preserve">before making an incision </w:t>
      </w:r>
      <w:r w:rsidR="002F3723" w:rsidRPr="00AE346E">
        <w:rPr>
          <w:rFonts w:ascii="Calibri" w:hAnsi="Calibri" w:cs="Calibri"/>
          <w:strike/>
          <w:color w:val="000000" w:themeColor="text1"/>
          <w:highlight w:val="yellow"/>
        </w:rPr>
        <w:t xml:space="preserve">and </w:t>
      </w:r>
      <w:r w:rsidRPr="00AE346E">
        <w:rPr>
          <w:rFonts w:ascii="Calibri" w:hAnsi="Calibri" w:cs="Calibri"/>
          <w:strike/>
          <w:color w:val="000000" w:themeColor="text1"/>
          <w:highlight w:val="yellow"/>
        </w:rPr>
        <w:t>swipe</w:t>
      </w:r>
      <w:r w:rsidR="00007902" w:rsidRPr="00AE346E">
        <w:rPr>
          <w:rFonts w:ascii="Calibri" w:hAnsi="Calibri" w:cs="Calibri"/>
          <w:strike/>
          <w:color w:val="000000" w:themeColor="text1"/>
          <w:highlight w:val="yellow"/>
        </w:rPr>
        <w:t xml:space="preserve"> with 70% ethanol</w:t>
      </w:r>
      <w:r w:rsidR="005A349A" w:rsidRPr="00AE346E">
        <w:rPr>
          <w:rFonts w:ascii="Calibri" w:hAnsi="Calibri" w:cs="Calibri"/>
          <w:strike/>
          <w:color w:val="000000" w:themeColor="text1"/>
          <w:highlight w:val="yellow"/>
        </w:rPr>
        <w:t xml:space="preserve"> three times</w:t>
      </w:r>
      <w:r w:rsidR="00007902" w:rsidRPr="00AE346E">
        <w:rPr>
          <w:rFonts w:ascii="Calibri" w:hAnsi="Calibri" w:cs="Calibri"/>
          <w:strike/>
          <w:color w:val="000000" w:themeColor="text1"/>
          <w:highlight w:val="yellow"/>
        </w:rPr>
        <w:t xml:space="preserve">. </w:t>
      </w:r>
    </w:p>
    <w:p w14:paraId="66AED7FB" w14:textId="77777777" w:rsidR="00C66B47" w:rsidRPr="00A70BA8" w:rsidRDefault="00C66B47" w:rsidP="003A5A07">
      <w:pPr>
        <w:pStyle w:val="ListParagraph"/>
        <w:ind w:left="0"/>
        <w:jc w:val="both"/>
        <w:rPr>
          <w:rFonts w:ascii="Calibri" w:hAnsi="Calibri" w:cs="Calibri"/>
          <w:color w:val="000000" w:themeColor="text1"/>
          <w:highlight w:val="yellow"/>
        </w:rPr>
      </w:pPr>
    </w:p>
    <w:p w14:paraId="79D2122C" w14:textId="22888EE9" w:rsidR="00007902" w:rsidRPr="00A70BA8" w:rsidRDefault="005650CF" w:rsidP="003A5A07">
      <w:pPr>
        <w:pStyle w:val="ListParagraph"/>
        <w:numPr>
          <w:ilvl w:val="2"/>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Make </w:t>
      </w:r>
      <w:r w:rsidR="00610858">
        <w:rPr>
          <w:rFonts w:ascii="Calibri" w:hAnsi="Calibri" w:cs="Calibri"/>
          <w:color w:val="000000" w:themeColor="text1"/>
          <w:highlight w:val="yellow"/>
        </w:rPr>
        <w:t xml:space="preserve">a </w:t>
      </w:r>
      <w:r w:rsidRPr="00A70BA8">
        <w:rPr>
          <w:rFonts w:ascii="Calibri" w:hAnsi="Calibri" w:cs="Calibri"/>
          <w:color w:val="000000" w:themeColor="text1"/>
          <w:highlight w:val="yellow"/>
        </w:rPr>
        <w:t xml:space="preserve">small </w:t>
      </w:r>
      <w:commentRangeStart w:id="58"/>
      <w:r w:rsidR="005E42D1" w:rsidRPr="00A70BA8">
        <w:rPr>
          <w:rFonts w:ascii="Calibri" w:hAnsi="Calibri" w:cs="Calibri"/>
          <w:color w:val="000000" w:themeColor="text1"/>
          <w:highlight w:val="yellow"/>
        </w:rPr>
        <w:t>incision</w:t>
      </w:r>
      <w:r w:rsidR="00007902" w:rsidRPr="00A70BA8">
        <w:rPr>
          <w:rFonts w:ascii="Calibri" w:hAnsi="Calibri" w:cs="Calibri"/>
          <w:color w:val="000000" w:themeColor="text1"/>
          <w:highlight w:val="yellow"/>
        </w:rPr>
        <w:t xml:space="preserve"> (~1</w:t>
      </w:r>
      <w:r w:rsidR="00610858">
        <w:rPr>
          <w:rFonts w:ascii="Calibri" w:hAnsi="Calibri" w:cs="Calibri"/>
          <w:color w:val="000000" w:themeColor="text1"/>
          <w:highlight w:val="yellow"/>
        </w:rPr>
        <w:t>-</w:t>
      </w:r>
      <w:r w:rsidR="00007902" w:rsidRPr="00A70BA8">
        <w:rPr>
          <w:rFonts w:ascii="Calibri" w:hAnsi="Calibri" w:cs="Calibri"/>
          <w:color w:val="000000" w:themeColor="text1"/>
          <w:highlight w:val="yellow"/>
        </w:rPr>
        <w:t>1.5 cm</w:t>
      </w:r>
      <w:commentRangeEnd w:id="58"/>
      <w:r w:rsidR="00610858">
        <w:rPr>
          <w:rStyle w:val="CommentReference"/>
        </w:rPr>
        <w:commentReference w:id="58"/>
      </w:r>
      <w:r w:rsidR="00911F9E" w:rsidRPr="00A70BA8">
        <w:rPr>
          <w:rFonts w:ascii="Calibri" w:hAnsi="Calibri" w:cs="Calibri"/>
          <w:color w:val="000000" w:themeColor="text1"/>
          <w:highlight w:val="yellow"/>
        </w:rPr>
        <w:t xml:space="preserve"> </w:t>
      </w:r>
      <w:r w:rsidR="00AE346E">
        <w:rPr>
          <w:rFonts w:ascii="Calibri" w:hAnsi="Calibri" w:cs="Calibri"/>
          <w:color w:val="000000" w:themeColor="text1"/>
        </w:rPr>
        <w:t xml:space="preserve">in length </w:t>
      </w:r>
      <w:r w:rsidR="00AE346E" w:rsidRPr="00F115C7">
        <w:rPr>
          <w:rFonts w:ascii="Calibri" w:hAnsi="Calibri" w:cs="Calibri"/>
          <w:color w:val="FF0000"/>
        </w:rPr>
        <w:t>and 5 mm deep</w:t>
      </w:r>
      <w:r w:rsidR="00AE346E" w:rsidRPr="00F115C7">
        <w:rPr>
          <w:rStyle w:val="CommentReference"/>
          <w:color w:val="FF0000"/>
        </w:rPr>
        <w:commentReference w:id="59"/>
      </w:r>
      <w:r w:rsidR="00AE346E" w:rsidRPr="00A70BA8">
        <w:rPr>
          <w:rFonts w:ascii="Calibri" w:hAnsi="Calibri" w:cs="Calibri"/>
          <w:color w:val="000000" w:themeColor="text1"/>
          <w:highlight w:val="yellow"/>
        </w:rPr>
        <w:t>)</w:t>
      </w:r>
      <w:r w:rsidR="00AE346E">
        <w:rPr>
          <w:rFonts w:ascii="Calibri" w:hAnsi="Calibri" w:cs="Calibri"/>
          <w:color w:val="000000" w:themeColor="text1"/>
          <w:highlight w:val="yellow"/>
        </w:rPr>
        <w:t xml:space="preserve"> on</w:t>
      </w:r>
      <w:r w:rsidR="00AE346E" w:rsidRPr="00A70BA8">
        <w:rPr>
          <w:rFonts w:ascii="Calibri" w:hAnsi="Calibri" w:cs="Calibri"/>
          <w:color w:val="000000" w:themeColor="text1"/>
          <w:highlight w:val="yellow"/>
        </w:rPr>
        <w:t xml:space="preserve"> </w:t>
      </w:r>
      <w:r w:rsidR="00AE346E" w:rsidRPr="000A4CC2">
        <w:rPr>
          <w:rFonts w:ascii="Calibri" w:hAnsi="Calibri" w:cs="Calibri"/>
          <w:color w:val="FF0000"/>
          <w:highlight w:val="yellow"/>
        </w:rPr>
        <w:t>skin</w:t>
      </w:r>
      <w:r w:rsidR="00AE346E">
        <w:rPr>
          <w:rFonts w:ascii="Calibri" w:hAnsi="Calibri" w:cs="Calibri"/>
          <w:color w:val="FF0000"/>
          <w:highlight w:val="yellow"/>
        </w:rPr>
        <w:t xml:space="preserve">, muscle and peritoneum </w:t>
      </w:r>
      <w:r w:rsidR="00AE346E" w:rsidRPr="000B6C8B">
        <w:rPr>
          <w:rFonts w:ascii="Calibri" w:hAnsi="Calibri" w:cs="Calibri"/>
          <w:color w:val="FF0000"/>
          <w:highlight w:val="yellow"/>
        </w:rPr>
        <w:t xml:space="preserve">at the left of the peritoneal wall </w:t>
      </w:r>
      <w:r w:rsidR="00AE346E" w:rsidRPr="00A70BA8">
        <w:rPr>
          <w:rFonts w:ascii="Calibri" w:hAnsi="Calibri" w:cs="Calibri"/>
          <w:color w:val="000000" w:themeColor="text1"/>
          <w:highlight w:val="yellow"/>
        </w:rPr>
        <w:t xml:space="preserve">with </w:t>
      </w:r>
      <w:r w:rsidR="00AE346E">
        <w:rPr>
          <w:rFonts w:ascii="Calibri" w:hAnsi="Calibri" w:cs="Calibri"/>
          <w:color w:val="000000" w:themeColor="text1"/>
          <w:highlight w:val="yellow"/>
        </w:rPr>
        <w:t>V</w:t>
      </w:r>
      <w:r w:rsidR="00AE346E" w:rsidRPr="00A70BA8">
        <w:rPr>
          <w:rFonts w:ascii="Calibri" w:hAnsi="Calibri" w:cs="Calibri"/>
          <w:color w:val="000000" w:themeColor="text1"/>
          <w:highlight w:val="yellow"/>
        </w:rPr>
        <w:t>annas-type scissors to enter the peritoneal cavity approximately 5 mm below the lower edge of</w:t>
      </w:r>
      <w:r w:rsidR="00007902" w:rsidRPr="00A70BA8">
        <w:rPr>
          <w:rFonts w:ascii="Calibri" w:hAnsi="Calibri" w:cs="Calibri"/>
          <w:color w:val="000000" w:themeColor="text1"/>
          <w:highlight w:val="yellow"/>
        </w:rPr>
        <w:t xml:space="preserve"> </w:t>
      </w:r>
      <w:commentRangeStart w:id="60"/>
      <w:commentRangeStart w:id="61"/>
      <w:r w:rsidR="00007902" w:rsidRPr="00A70BA8">
        <w:rPr>
          <w:rFonts w:ascii="Calibri" w:hAnsi="Calibri" w:cs="Calibri"/>
          <w:color w:val="000000" w:themeColor="text1"/>
          <w:highlight w:val="yellow"/>
        </w:rPr>
        <w:t>the rib cage</w:t>
      </w:r>
      <w:commentRangeEnd w:id="60"/>
      <w:r w:rsidR="00610858">
        <w:rPr>
          <w:rStyle w:val="CommentReference"/>
        </w:rPr>
        <w:commentReference w:id="60"/>
      </w:r>
      <w:commentRangeEnd w:id="61"/>
      <w:r w:rsidR="00AE346E">
        <w:rPr>
          <w:rStyle w:val="CommentReference"/>
        </w:rPr>
        <w:commentReference w:id="61"/>
      </w:r>
      <w:r w:rsidR="00007902" w:rsidRPr="00A70BA8">
        <w:rPr>
          <w:rFonts w:ascii="Calibri" w:hAnsi="Calibri" w:cs="Calibri"/>
          <w:color w:val="000000" w:themeColor="text1"/>
          <w:highlight w:val="yellow"/>
        </w:rPr>
        <w:t xml:space="preserve">. </w:t>
      </w:r>
    </w:p>
    <w:p w14:paraId="6E27E725" w14:textId="4AF3997A" w:rsidR="00C66B47" w:rsidRPr="00A70BA8" w:rsidRDefault="00C66B47" w:rsidP="003A5A07">
      <w:pPr>
        <w:pStyle w:val="ListParagraph"/>
        <w:ind w:left="0"/>
        <w:jc w:val="both"/>
        <w:rPr>
          <w:rFonts w:ascii="Calibri" w:hAnsi="Calibri" w:cs="Calibri"/>
          <w:color w:val="000000" w:themeColor="text1"/>
          <w:highlight w:val="yellow"/>
        </w:rPr>
      </w:pPr>
    </w:p>
    <w:p w14:paraId="12655FF4" w14:textId="51134115" w:rsidR="005650CF" w:rsidRPr="00A70BA8" w:rsidRDefault="005650CF" w:rsidP="003A5A07">
      <w:pPr>
        <w:pStyle w:val="ListParagraph"/>
        <w:numPr>
          <w:ilvl w:val="2"/>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Locate </w:t>
      </w:r>
      <w:r w:rsidR="00610858">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 xml:space="preserve">spleen </w:t>
      </w:r>
      <w:r w:rsidR="00007902" w:rsidRPr="00A70BA8">
        <w:rPr>
          <w:rFonts w:ascii="Calibri" w:hAnsi="Calibri" w:cs="Calibri"/>
          <w:color w:val="000000" w:themeColor="text1"/>
          <w:highlight w:val="yellow"/>
        </w:rPr>
        <w:t xml:space="preserve">and pull it slightly with forceps </w:t>
      </w:r>
      <w:r w:rsidR="005A349A" w:rsidRPr="00A70BA8">
        <w:rPr>
          <w:rFonts w:ascii="Calibri" w:hAnsi="Calibri" w:cs="Calibri"/>
          <w:color w:val="000000" w:themeColor="text1"/>
          <w:highlight w:val="yellow"/>
        </w:rPr>
        <w:t xml:space="preserve">to </w:t>
      </w:r>
      <w:r w:rsidR="00610858">
        <w:rPr>
          <w:rFonts w:ascii="Calibri" w:hAnsi="Calibri" w:cs="Calibri"/>
          <w:color w:val="000000" w:themeColor="text1"/>
          <w:highlight w:val="yellow"/>
        </w:rPr>
        <w:t xml:space="preserve">the </w:t>
      </w:r>
      <w:r w:rsidR="005A349A" w:rsidRPr="00A70BA8">
        <w:rPr>
          <w:rFonts w:ascii="Calibri" w:hAnsi="Calibri" w:cs="Calibri"/>
          <w:color w:val="000000" w:themeColor="text1"/>
          <w:highlight w:val="yellow"/>
        </w:rPr>
        <w:t xml:space="preserve">operating area for easy access </w:t>
      </w:r>
      <w:r w:rsidR="00007902" w:rsidRPr="00A70BA8">
        <w:rPr>
          <w:rFonts w:ascii="Calibri" w:hAnsi="Calibri" w:cs="Calibri"/>
          <w:color w:val="000000" w:themeColor="text1"/>
          <w:highlight w:val="yellow"/>
        </w:rPr>
        <w:t xml:space="preserve">and </w:t>
      </w:r>
      <w:r w:rsidRPr="00A70BA8">
        <w:rPr>
          <w:rFonts w:ascii="Calibri" w:hAnsi="Calibri" w:cs="Calibri"/>
          <w:color w:val="000000" w:themeColor="text1"/>
          <w:highlight w:val="yellow"/>
        </w:rPr>
        <w:t xml:space="preserve">insert </w:t>
      </w:r>
      <w:commentRangeStart w:id="62"/>
      <w:commentRangeStart w:id="63"/>
      <w:r w:rsidR="00007902" w:rsidRPr="00A70BA8">
        <w:rPr>
          <w:rFonts w:ascii="Calibri" w:hAnsi="Calibri" w:cs="Calibri"/>
          <w:color w:val="000000" w:themeColor="text1"/>
          <w:highlight w:val="yellow"/>
        </w:rPr>
        <w:t>the</w:t>
      </w:r>
      <w:r w:rsidR="00AE346E">
        <w:rPr>
          <w:rFonts w:ascii="Calibri" w:hAnsi="Calibri" w:cs="Calibri"/>
          <w:color w:val="000000" w:themeColor="text1"/>
          <w:highlight w:val="yellow"/>
        </w:rPr>
        <w:t xml:space="preserve"> </w:t>
      </w:r>
      <w:r w:rsidR="00AE346E" w:rsidRPr="00AE346E">
        <w:rPr>
          <w:rFonts w:ascii="Calibri" w:hAnsi="Calibri" w:cs="Calibri"/>
          <w:color w:val="FF0000"/>
          <w:highlight w:val="yellow"/>
        </w:rPr>
        <w:t>30G</w:t>
      </w:r>
      <w:r w:rsidR="00007902" w:rsidRPr="00A70BA8">
        <w:rPr>
          <w:rFonts w:ascii="Calibri" w:hAnsi="Calibri" w:cs="Calibri"/>
          <w:color w:val="000000" w:themeColor="text1"/>
          <w:highlight w:val="yellow"/>
        </w:rPr>
        <w:t xml:space="preserve"> needle in</w:t>
      </w:r>
      <w:commentRangeEnd w:id="62"/>
      <w:r w:rsidR="00610858">
        <w:rPr>
          <w:rStyle w:val="CommentReference"/>
        </w:rPr>
        <w:commentReference w:id="62"/>
      </w:r>
      <w:commentRangeEnd w:id="63"/>
      <w:r w:rsidR="00506201">
        <w:rPr>
          <w:rStyle w:val="CommentReference"/>
        </w:rPr>
        <w:commentReference w:id="63"/>
      </w:r>
      <w:r w:rsidR="00007902" w:rsidRPr="00A70BA8">
        <w:rPr>
          <w:rFonts w:ascii="Calibri" w:hAnsi="Calibri" w:cs="Calibri"/>
          <w:color w:val="000000" w:themeColor="text1"/>
          <w:highlight w:val="yellow"/>
        </w:rPr>
        <w:t xml:space="preserve">to the lower pole of the spleen. </w:t>
      </w:r>
    </w:p>
    <w:p w14:paraId="6DA6FE19" w14:textId="77777777" w:rsidR="005650CF" w:rsidRPr="00A70BA8" w:rsidRDefault="005650CF" w:rsidP="003A5A07">
      <w:pPr>
        <w:pStyle w:val="ListParagraph"/>
        <w:ind w:left="0"/>
        <w:jc w:val="both"/>
        <w:rPr>
          <w:rFonts w:ascii="Calibri" w:hAnsi="Calibri" w:cs="Calibri"/>
          <w:color w:val="000000" w:themeColor="text1"/>
          <w:highlight w:val="yellow"/>
        </w:rPr>
      </w:pPr>
    </w:p>
    <w:p w14:paraId="63352504" w14:textId="0397AEF1" w:rsidR="00E36E82" w:rsidRPr="00A70BA8" w:rsidRDefault="005650CF" w:rsidP="003A5A07">
      <w:pPr>
        <w:pStyle w:val="ListParagraph"/>
        <w:numPr>
          <w:ilvl w:val="2"/>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Unlock t</w:t>
      </w:r>
      <w:r w:rsidR="00007902" w:rsidRPr="00A70BA8">
        <w:rPr>
          <w:rFonts w:ascii="Calibri" w:hAnsi="Calibri" w:cs="Calibri"/>
          <w:color w:val="000000" w:themeColor="text1"/>
          <w:highlight w:val="yellow"/>
        </w:rPr>
        <w:t>he plunger of dispen</w:t>
      </w:r>
      <w:r w:rsidR="00E91278" w:rsidRPr="00A70BA8">
        <w:rPr>
          <w:rFonts w:ascii="Calibri" w:hAnsi="Calibri" w:cs="Calibri"/>
          <w:color w:val="000000" w:themeColor="text1"/>
          <w:highlight w:val="yellow"/>
        </w:rPr>
        <w:t>sing pipette and</w:t>
      </w:r>
      <w:r w:rsidRPr="00A70BA8">
        <w:rPr>
          <w:rFonts w:ascii="Calibri" w:hAnsi="Calibri" w:cs="Calibri"/>
          <w:color w:val="000000" w:themeColor="text1"/>
          <w:highlight w:val="yellow"/>
        </w:rPr>
        <w:t xml:space="preserve"> dispense</w:t>
      </w:r>
      <w:r w:rsidR="00E91278" w:rsidRPr="00A70BA8">
        <w:rPr>
          <w:rFonts w:ascii="Calibri" w:hAnsi="Calibri" w:cs="Calibri"/>
          <w:color w:val="000000" w:themeColor="text1"/>
          <w:highlight w:val="yellow"/>
        </w:rPr>
        <w:t xml:space="preserve"> 10</w:t>
      </w:r>
      <w:r w:rsidR="005A349A" w:rsidRPr="00A70BA8">
        <w:rPr>
          <w:rFonts w:ascii="Calibri" w:hAnsi="Calibri" w:cs="Calibri"/>
          <w:color w:val="000000" w:themeColor="text1"/>
          <w:highlight w:val="yellow"/>
        </w:rPr>
        <w:t xml:space="preserve"> </w:t>
      </w:r>
      <w:r w:rsidR="00A70BA8">
        <w:rPr>
          <w:rFonts w:ascii="Calibri" w:hAnsi="Calibri" w:cs="Calibri"/>
          <w:color w:val="000000" w:themeColor="text1"/>
          <w:highlight w:val="yellow"/>
        </w:rPr>
        <w:t>µL</w:t>
      </w:r>
      <w:r w:rsidRPr="00A70BA8">
        <w:rPr>
          <w:rFonts w:ascii="Calibri" w:hAnsi="Calibri" w:cs="Calibri"/>
          <w:color w:val="000000" w:themeColor="text1"/>
          <w:highlight w:val="yellow"/>
        </w:rPr>
        <w:t xml:space="preserve"> </w:t>
      </w:r>
      <w:r w:rsidR="00007902" w:rsidRPr="00A70BA8">
        <w:rPr>
          <w:rFonts w:ascii="Calibri" w:hAnsi="Calibri" w:cs="Calibri"/>
          <w:color w:val="000000" w:themeColor="text1"/>
          <w:highlight w:val="yellow"/>
        </w:rPr>
        <w:t>of the volume at a time</w:t>
      </w:r>
      <w:r w:rsidR="00E36E82" w:rsidRPr="00A70BA8">
        <w:rPr>
          <w:rFonts w:ascii="Calibri" w:hAnsi="Calibri" w:cs="Calibri"/>
          <w:color w:val="000000" w:themeColor="text1"/>
          <w:highlight w:val="yellow"/>
        </w:rPr>
        <w:t xml:space="preserve"> and limit </w:t>
      </w:r>
      <w:r w:rsidR="005E42D1" w:rsidRPr="00A70BA8">
        <w:rPr>
          <w:rFonts w:ascii="Calibri" w:hAnsi="Calibri" w:cs="Calibri"/>
          <w:color w:val="000000" w:themeColor="text1"/>
          <w:highlight w:val="yellow"/>
        </w:rPr>
        <w:t>to</w:t>
      </w:r>
      <w:r w:rsidR="00007902" w:rsidRPr="00A70BA8">
        <w:rPr>
          <w:rFonts w:ascii="Calibri" w:hAnsi="Calibri" w:cs="Calibri"/>
          <w:color w:val="000000" w:themeColor="text1"/>
          <w:highlight w:val="yellow"/>
        </w:rPr>
        <w:t xml:space="preserve"> 60-80</w:t>
      </w:r>
      <w:r w:rsidR="005A349A" w:rsidRPr="00A70BA8">
        <w:rPr>
          <w:rFonts w:ascii="Calibri" w:hAnsi="Calibri" w:cs="Calibri"/>
          <w:color w:val="000000" w:themeColor="text1"/>
          <w:highlight w:val="yellow"/>
        </w:rPr>
        <w:t xml:space="preserve"> </w:t>
      </w:r>
      <w:r w:rsidR="00A70BA8">
        <w:rPr>
          <w:rFonts w:ascii="Calibri" w:hAnsi="Calibri" w:cs="Calibri"/>
          <w:color w:val="000000" w:themeColor="text1"/>
          <w:highlight w:val="yellow"/>
        </w:rPr>
        <w:t>µL</w:t>
      </w:r>
      <w:r w:rsidRPr="00A70BA8">
        <w:rPr>
          <w:rFonts w:ascii="Calibri" w:hAnsi="Calibri" w:cs="Calibri"/>
          <w:color w:val="000000" w:themeColor="text1"/>
          <w:highlight w:val="yellow"/>
        </w:rPr>
        <w:t xml:space="preserve"> </w:t>
      </w:r>
      <w:r w:rsidR="00E36E82" w:rsidRPr="00A70BA8">
        <w:rPr>
          <w:rFonts w:ascii="Calibri" w:hAnsi="Calibri" w:cs="Calibri"/>
          <w:color w:val="000000" w:themeColor="text1"/>
          <w:highlight w:val="yellow"/>
        </w:rPr>
        <w:t>in spleen.</w:t>
      </w:r>
    </w:p>
    <w:p w14:paraId="58F12CC0" w14:textId="77777777" w:rsidR="00C66B47" w:rsidRPr="00A70BA8" w:rsidRDefault="00C66B47" w:rsidP="003A5A07">
      <w:pPr>
        <w:pStyle w:val="ListParagraph"/>
        <w:ind w:left="0"/>
        <w:jc w:val="both"/>
        <w:rPr>
          <w:rFonts w:ascii="Calibri" w:hAnsi="Calibri" w:cs="Calibri"/>
          <w:color w:val="000000" w:themeColor="text1"/>
          <w:highlight w:val="yellow"/>
        </w:rPr>
      </w:pPr>
    </w:p>
    <w:p w14:paraId="50BA2284" w14:textId="1CB88DDE" w:rsidR="00007902" w:rsidRPr="00A70BA8" w:rsidRDefault="00860FA3" w:rsidP="003A5A07">
      <w:pPr>
        <w:pStyle w:val="ListParagraph"/>
        <w:numPr>
          <w:ilvl w:val="2"/>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Retract </w:t>
      </w:r>
      <w:r w:rsidR="00610858">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 xml:space="preserve">needle </w:t>
      </w:r>
      <w:r w:rsidR="00506201" w:rsidRPr="00A70BA8">
        <w:rPr>
          <w:rFonts w:ascii="Calibri" w:hAnsi="Calibri" w:cs="Calibri"/>
          <w:color w:val="000000" w:themeColor="text1"/>
          <w:highlight w:val="yellow"/>
        </w:rPr>
        <w:t>slowly and</w:t>
      </w:r>
      <w:r w:rsidR="00BD5B52" w:rsidRPr="00A70BA8">
        <w:rPr>
          <w:rFonts w:ascii="Calibri" w:hAnsi="Calibri" w:cs="Calibri"/>
          <w:color w:val="000000" w:themeColor="text1"/>
          <w:highlight w:val="yellow"/>
        </w:rPr>
        <w:t xml:space="preserve"> </w:t>
      </w:r>
      <w:r w:rsidRPr="00A70BA8">
        <w:rPr>
          <w:rFonts w:ascii="Calibri" w:hAnsi="Calibri" w:cs="Calibri"/>
          <w:color w:val="000000" w:themeColor="text1"/>
          <w:highlight w:val="yellow"/>
        </w:rPr>
        <w:t>clip</w:t>
      </w:r>
      <w:r w:rsidR="00610858">
        <w:rPr>
          <w:rFonts w:ascii="Calibri" w:hAnsi="Calibri" w:cs="Calibri"/>
          <w:color w:val="000000" w:themeColor="text1"/>
          <w:highlight w:val="yellow"/>
        </w:rPr>
        <w:t xml:space="preserve"> the</w:t>
      </w:r>
      <w:r w:rsidRPr="00A70BA8">
        <w:rPr>
          <w:rFonts w:ascii="Calibri" w:hAnsi="Calibri" w:cs="Calibri"/>
          <w:color w:val="000000" w:themeColor="text1"/>
          <w:highlight w:val="yellow"/>
        </w:rPr>
        <w:t xml:space="preserve"> </w:t>
      </w:r>
      <w:r w:rsidR="00BD5B52" w:rsidRPr="00A70BA8">
        <w:rPr>
          <w:rFonts w:ascii="Calibri" w:hAnsi="Calibri" w:cs="Calibri"/>
          <w:color w:val="000000" w:themeColor="text1"/>
          <w:highlight w:val="yellow"/>
        </w:rPr>
        <w:t>spleen with ligating clips using</w:t>
      </w:r>
      <w:r w:rsidR="00610858">
        <w:rPr>
          <w:rFonts w:ascii="Calibri" w:hAnsi="Calibri" w:cs="Calibri"/>
          <w:color w:val="000000" w:themeColor="text1"/>
          <w:highlight w:val="yellow"/>
        </w:rPr>
        <w:t xml:space="preserve"> a</w:t>
      </w:r>
      <w:r w:rsidR="00BD5B52" w:rsidRPr="00A70BA8">
        <w:rPr>
          <w:rFonts w:ascii="Calibri" w:hAnsi="Calibri" w:cs="Calibri"/>
          <w:color w:val="000000" w:themeColor="text1"/>
          <w:highlight w:val="yellow"/>
        </w:rPr>
        <w:t xml:space="preserve"> l</w:t>
      </w:r>
      <w:r w:rsidR="00007902" w:rsidRPr="00A70BA8">
        <w:rPr>
          <w:rFonts w:ascii="Calibri" w:hAnsi="Calibri" w:cs="Calibri"/>
          <w:color w:val="000000" w:themeColor="text1"/>
          <w:highlight w:val="yellow"/>
        </w:rPr>
        <w:t>igation applier</w:t>
      </w:r>
      <w:r w:rsidR="00BD5B52" w:rsidRPr="00A70BA8">
        <w:rPr>
          <w:rFonts w:ascii="Calibri" w:hAnsi="Calibri" w:cs="Calibri"/>
          <w:color w:val="000000" w:themeColor="text1"/>
          <w:highlight w:val="yellow"/>
        </w:rPr>
        <w:t>.</w:t>
      </w:r>
    </w:p>
    <w:p w14:paraId="11B2F9DA" w14:textId="77777777" w:rsidR="00C66B47" w:rsidRPr="00A70BA8" w:rsidRDefault="00C66B47" w:rsidP="003A5A07">
      <w:pPr>
        <w:pStyle w:val="ListParagraph"/>
        <w:ind w:left="0"/>
        <w:jc w:val="both"/>
        <w:rPr>
          <w:rFonts w:ascii="Calibri" w:hAnsi="Calibri" w:cs="Calibri"/>
          <w:color w:val="000000" w:themeColor="text1"/>
          <w:highlight w:val="yellow"/>
        </w:rPr>
      </w:pPr>
    </w:p>
    <w:p w14:paraId="0FCAFE0B" w14:textId="42086781" w:rsidR="00007902" w:rsidRPr="00A70BA8" w:rsidRDefault="00166955" w:rsidP="003A5A07">
      <w:pPr>
        <w:pStyle w:val="ListParagraph"/>
        <w:numPr>
          <w:ilvl w:val="2"/>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Push </w:t>
      </w:r>
      <w:r w:rsidR="00610858">
        <w:rPr>
          <w:rFonts w:ascii="Calibri" w:hAnsi="Calibri" w:cs="Calibri"/>
          <w:color w:val="000000" w:themeColor="text1"/>
          <w:highlight w:val="yellow"/>
        </w:rPr>
        <w:t>the</w:t>
      </w:r>
      <w:r w:rsidRPr="00A70BA8">
        <w:rPr>
          <w:rFonts w:ascii="Calibri" w:hAnsi="Calibri" w:cs="Calibri"/>
          <w:color w:val="000000" w:themeColor="text1"/>
          <w:highlight w:val="yellow"/>
        </w:rPr>
        <w:t xml:space="preserve"> </w:t>
      </w:r>
      <w:r w:rsidR="00007902" w:rsidRPr="00A70BA8">
        <w:rPr>
          <w:rFonts w:ascii="Calibri" w:hAnsi="Calibri" w:cs="Calibri"/>
          <w:color w:val="000000" w:themeColor="text1"/>
          <w:highlight w:val="yellow"/>
        </w:rPr>
        <w:t xml:space="preserve">spleen </w:t>
      </w:r>
      <w:r w:rsidR="00610858">
        <w:rPr>
          <w:rFonts w:ascii="Calibri" w:hAnsi="Calibri" w:cs="Calibri"/>
          <w:color w:val="000000" w:themeColor="text1"/>
          <w:highlight w:val="yellow"/>
        </w:rPr>
        <w:t xml:space="preserve">back </w:t>
      </w:r>
      <w:r w:rsidR="00007902" w:rsidRPr="00A70BA8">
        <w:rPr>
          <w:rFonts w:ascii="Calibri" w:hAnsi="Calibri" w:cs="Calibri"/>
          <w:color w:val="000000" w:themeColor="text1"/>
          <w:highlight w:val="yellow"/>
        </w:rPr>
        <w:t>in</w:t>
      </w:r>
      <w:r w:rsidR="00AF1AB1" w:rsidRPr="00A70BA8">
        <w:rPr>
          <w:rFonts w:ascii="Calibri" w:hAnsi="Calibri" w:cs="Calibri"/>
          <w:color w:val="000000" w:themeColor="text1"/>
          <w:highlight w:val="yellow"/>
        </w:rPr>
        <w:t>to</w:t>
      </w:r>
      <w:r w:rsidR="00007902" w:rsidRPr="00A70BA8">
        <w:rPr>
          <w:rFonts w:ascii="Calibri" w:hAnsi="Calibri" w:cs="Calibri"/>
          <w:color w:val="000000" w:themeColor="text1"/>
          <w:highlight w:val="yellow"/>
        </w:rPr>
        <w:t xml:space="preserve"> the body cavity with cotton-tipped applicators</w:t>
      </w:r>
      <w:r w:rsidR="00610858">
        <w:rPr>
          <w:rFonts w:ascii="Calibri" w:hAnsi="Calibri" w:cs="Calibri"/>
          <w:color w:val="000000" w:themeColor="text1"/>
          <w:highlight w:val="yellow"/>
        </w:rPr>
        <w:t xml:space="preserve"> wetted with </w:t>
      </w:r>
      <w:r w:rsidR="008C25BF">
        <w:rPr>
          <w:rFonts w:ascii="Calibri" w:hAnsi="Calibri" w:cs="Calibri"/>
          <w:color w:val="000000" w:themeColor="text1"/>
          <w:highlight w:val="yellow"/>
        </w:rPr>
        <w:t xml:space="preserve">sterile </w:t>
      </w:r>
      <w:commentRangeStart w:id="64"/>
      <w:commentRangeStart w:id="65"/>
      <w:r w:rsidR="00610858">
        <w:rPr>
          <w:rFonts w:ascii="Calibri" w:hAnsi="Calibri" w:cs="Calibri"/>
          <w:color w:val="000000" w:themeColor="text1"/>
          <w:highlight w:val="yellow"/>
        </w:rPr>
        <w:t>PBS</w:t>
      </w:r>
      <w:commentRangeEnd w:id="64"/>
      <w:r w:rsidR="00610858">
        <w:rPr>
          <w:rStyle w:val="CommentReference"/>
        </w:rPr>
        <w:commentReference w:id="64"/>
      </w:r>
      <w:commentRangeEnd w:id="65"/>
      <w:r w:rsidR="008C25BF">
        <w:rPr>
          <w:rStyle w:val="CommentReference"/>
        </w:rPr>
        <w:commentReference w:id="65"/>
      </w:r>
      <w:r w:rsidR="00007902" w:rsidRPr="00A70BA8">
        <w:rPr>
          <w:rFonts w:ascii="Calibri" w:hAnsi="Calibri" w:cs="Calibri"/>
          <w:color w:val="000000" w:themeColor="text1"/>
          <w:highlight w:val="yellow"/>
        </w:rPr>
        <w:t>.</w:t>
      </w:r>
    </w:p>
    <w:p w14:paraId="208D0C89" w14:textId="40288C4C" w:rsidR="00C66B47" w:rsidRPr="00A70BA8" w:rsidRDefault="00C66B47" w:rsidP="003A5A07">
      <w:pPr>
        <w:pStyle w:val="ListParagraph"/>
        <w:ind w:left="0"/>
        <w:jc w:val="both"/>
        <w:rPr>
          <w:rFonts w:ascii="Calibri" w:hAnsi="Calibri" w:cs="Calibri"/>
          <w:color w:val="000000" w:themeColor="text1"/>
          <w:highlight w:val="yellow"/>
        </w:rPr>
      </w:pPr>
    </w:p>
    <w:p w14:paraId="7980A889" w14:textId="25D21067" w:rsidR="00007902" w:rsidRDefault="00166955" w:rsidP="003A5A07">
      <w:pPr>
        <w:pStyle w:val="ListParagraph"/>
        <w:numPr>
          <w:ilvl w:val="2"/>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Close </w:t>
      </w:r>
      <w:r w:rsidR="00610858">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 xml:space="preserve">peritoneum </w:t>
      </w:r>
      <w:r w:rsidR="00007902" w:rsidRPr="00A70BA8">
        <w:rPr>
          <w:rFonts w:ascii="Calibri" w:hAnsi="Calibri" w:cs="Calibri"/>
          <w:color w:val="000000" w:themeColor="text1"/>
          <w:highlight w:val="yellow"/>
        </w:rPr>
        <w:t xml:space="preserve">and skin with 6-0 synthetic absorbable sutures. </w:t>
      </w:r>
    </w:p>
    <w:p w14:paraId="36C6BD40" w14:textId="77777777" w:rsidR="00B278F7" w:rsidRPr="00B278F7" w:rsidRDefault="00B278F7" w:rsidP="00B278F7">
      <w:pPr>
        <w:pStyle w:val="ListParagraph"/>
        <w:rPr>
          <w:rFonts w:ascii="Calibri" w:hAnsi="Calibri" w:cs="Calibri"/>
          <w:color w:val="000000" w:themeColor="text1"/>
          <w:highlight w:val="yellow"/>
        </w:rPr>
      </w:pPr>
    </w:p>
    <w:p w14:paraId="06CC0F4C" w14:textId="66E75EB4" w:rsidR="00B278F7" w:rsidRPr="00B278F7" w:rsidRDefault="00B278F7" w:rsidP="00B278F7">
      <w:pPr>
        <w:pStyle w:val="ListParagraph"/>
        <w:numPr>
          <w:ilvl w:val="2"/>
          <w:numId w:val="46"/>
        </w:numPr>
        <w:jc w:val="both"/>
        <w:rPr>
          <w:rFonts w:ascii="Calibri" w:hAnsi="Calibri" w:cs="Calibri"/>
          <w:color w:val="000000" w:themeColor="text1"/>
        </w:rPr>
      </w:pPr>
      <w:commentRangeStart w:id="66"/>
      <w:commentRangeStart w:id="67"/>
      <w:r w:rsidRPr="00A70BA8">
        <w:rPr>
          <w:rFonts w:ascii="Calibri" w:hAnsi="Calibri" w:cs="Calibri"/>
          <w:color w:val="000000" w:themeColor="text1"/>
        </w:rPr>
        <w:t>Use warm water circulating pads to protect mice from hypothermia after surgery</w:t>
      </w:r>
      <w:commentRangeEnd w:id="66"/>
      <w:r>
        <w:rPr>
          <w:rStyle w:val="CommentReference"/>
        </w:rPr>
        <w:commentReference w:id="66"/>
      </w:r>
      <w:commentRangeEnd w:id="67"/>
      <w:r>
        <w:rPr>
          <w:rStyle w:val="CommentReference"/>
        </w:rPr>
        <w:commentReference w:id="67"/>
      </w:r>
      <w:r w:rsidRPr="00A70BA8">
        <w:rPr>
          <w:rFonts w:ascii="Calibri" w:hAnsi="Calibri" w:cs="Calibri"/>
          <w:color w:val="000000" w:themeColor="text1"/>
        </w:rPr>
        <w:t xml:space="preserve">. </w:t>
      </w:r>
    </w:p>
    <w:p w14:paraId="5995070D" w14:textId="4C0BA30C" w:rsidR="00C66B47" w:rsidRPr="00A70BA8" w:rsidRDefault="00C66B47" w:rsidP="003A5A07">
      <w:pPr>
        <w:pStyle w:val="ListParagraph"/>
        <w:ind w:left="0"/>
        <w:jc w:val="both"/>
        <w:rPr>
          <w:rFonts w:ascii="Calibri" w:hAnsi="Calibri" w:cs="Calibri"/>
          <w:color w:val="000000" w:themeColor="text1"/>
        </w:rPr>
      </w:pPr>
    </w:p>
    <w:p w14:paraId="0036C5C1" w14:textId="172677E1" w:rsidR="00007902" w:rsidRPr="00A70BA8" w:rsidRDefault="00007902" w:rsidP="003A5A07">
      <w:pPr>
        <w:pStyle w:val="ListParagraph"/>
        <w:numPr>
          <w:ilvl w:val="1"/>
          <w:numId w:val="46"/>
        </w:numPr>
        <w:jc w:val="both"/>
        <w:rPr>
          <w:rFonts w:ascii="Calibri" w:hAnsi="Calibri" w:cs="Calibri"/>
          <w:b/>
          <w:color w:val="000000" w:themeColor="text1"/>
        </w:rPr>
      </w:pPr>
      <w:r w:rsidRPr="00A70BA8">
        <w:rPr>
          <w:rFonts w:ascii="Calibri" w:hAnsi="Calibri" w:cs="Calibri"/>
          <w:b/>
          <w:color w:val="000000" w:themeColor="text1"/>
        </w:rPr>
        <w:t>Post-operative care</w:t>
      </w:r>
    </w:p>
    <w:p w14:paraId="39D1BF51" w14:textId="77777777" w:rsidR="00930AE4" w:rsidRPr="00A70BA8" w:rsidRDefault="00930AE4" w:rsidP="003A5A07">
      <w:pPr>
        <w:pStyle w:val="ListParagraph"/>
        <w:ind w:left="0"/>
        <w:jc w:val="both"/>
        <w:rPr>
          <w:rFonts w:ascii="Calibri" w:hAnsi="Calibri" w:cs="Calibri"/>
          <w:b/>
          <w:color w:val="000000" w:themeColor="text1"/>
        </w:rPr>
      </w:pPr>
    </w:p>
    <w:p w14:paraId="4CCD65E5" w14:textId="7355B7F5" w:rsidR="00007902" w:rsidRPr="00A70BA8" w:rsidRDefault="00AF1AB1"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 xml:space="preserve">When </w:t>
      </w:r>
      <w:r w:rsidR="004D6FA4" w:rsidRPr="00A70BA8">
        <w:rPr>
          <w:rFonts w:ascii="Calibri" w:hAnsi="Calibri" w:cs="Calibri"/>
          <w:color w:val="000000" w:themeColor="text1"/>
        </w:rPr>
        <w:t xml:space="preserve">the transplanted </w:t>
      </w:r>
      <w:r w:rsidR="00183F84" w:rsidRPr="00A70BA8">
        <w:rPr>
          <w:rFonts w:ascii="Calibri" w:hAnsi="Calibri" w:cs="Calibri"/>
          <w:color w:val="000000" w:themeColor="text1"/>
        </w:rPr>
        <w:t>animal</w:t>
      </w:r>
      <w:r w:rsidRPr="00A70BA8">
        <w:rPr>
          <w:rFonts w:ascii="Calibri" w:hAnsi="Calibri" w:cs="Calibri"/>
          <w:color w:val="000000" w:themeColor="text1"/>
        </w:rPr>
        <w:t xml:space="preserve"> </w:t>
      </w:r>
      <w:r w:rsidR="000F7B2B" w:rsidRPr="00A70BA8">
        <w:rPr>
          <w:rFonts w:ascii="Calibri" w:hAnsi="Calibri" w:cs="Calibri"/>
          <w:color w:val="000000" w:themeColor="text1"/>
        </w:rPr>
        <w:t xml:space="preserve">wakens, </w:t>
      </w:r>
      <w:commentRangeStart w:id="68"/>
      <w:commentRangeStart w:id="69"/>
      <w:r w:rsidR="000F7B2B" w:rsidRPr="00A70BA8">
        <w:rPr>
          <w:rFonts w:ascii="Calibri" w:hAnsi="Calibri" w:cs="Calibri"/>
          <w:color w:val="000000" w:themeColor="text1"/>
        </w:rPr>
        <w:t>inject</w:t>
      </w:r>
      <w:commentRangeEnd w:id="68"/>
      <w:r w:rsidR="00610858">
        <w:rPr>
          <w:rStyle w:val="CommentReference"/>
        </w:rPr>
        <w:commentReference w:id="68"/>
      </w:r>
      <w:commentRangeEnd w:id="69"/>
      <w:r w:rsidR="000C5F13">
        <w:rPr>
          <w:rStyle w:val="CommentReference"/>
        </w:rPr>
        <w:commentReference w:id="69"/>
      </w:r>
      <w:r w:rsidR="000F7B2B" w:rsidRPr="00A70BA8">
        <w:rPr>
          <w:rFonts w:ascii="Calibri" w:hAnsi="Calibri" w:cs="Calibri"/>
          <w:color w:val="000000" w:themeColor="text1"/>
        </w:rPr>
        <w:t xml:space="preserve"> analgesic</w:t>
      </w:r>
      <w:r w:rsidR="00031807" w:rsidRPr="00A70BA8">
        <w:rPr>
          <w:rFonts w:ascii="Calibri" w:hAnsi="Calibri" w:cs="Calibri"/>
          <w:color w:val="000000" w:themeColor="text1"/>
        </w:rPr>
        <w:t xml:space="preserve"> buprenorphine (0.1</w:t>
      </w:r>
      <w:r w:rsidR="00465718" w:rsidRPr="00A70BA8">
        <w:rPr>
          <w:rFonts w:ascii="Calibri" w:hAnsi="Calibri" w:cs="Calibri"/>
          <w:color w:val="000000" w:themeColor="text1"/>
        </w:rPr>
        <w:t xml:space="preserve"> mg/kg)</w:t>
      </w:r>
      <w:r w:rsidR="005E35DC">
        <w:rPr>
          <w:rFonts w:ascii="Calibri" w:hAnsi="Calibri" w:cs="Calibri"/>
          <w:color w:val="000000" w:themeColor="text1"/>
        </w:rPr>
        <w:t xml:space="preserve">, </w:t>
      </w:r>
      <w:r w:rsidR="005E35DC" w:rsidRPr="00F115C7">
        <w:rPr>
          <w:rFonts w:ascii="Calibri" w:hAnsi="Calibri" w:cs="Calibri"/>
          <w:color w:val="FF0000"/>
        </w:rPr>
        <w:t>intraperitoneally</w:t>
      </w:r>
      <w:r w:rsidR="00947D58" w:rsidRPr="00A70BA8">
        <w:rPr>
          <w:rFonts w:ascii="Calibri" w:hAnsi="Calibri" w:cs="Calibri"/>
          <w:color w:val="000000" w:themeColor="text1"/>
        </w:rPr>
        <w:t xml:space="preserve"> </w:t>
      </w:r>
      <w:r w:rsidR="00E0644F" w:rsidRPr="00A70BA8">
        <w:rPr>
          <w:rFonts w:ascii="Calibri" w:hAnsi="Calibri" w:cs="Calibri"/>
          <w:color w:val="000000" w:themeColor="text1"/>
        </w:rPr>
        <w:t xml:space="preserve">twice </w:t>
      </w:r>
      <w:r w:rsidR="00007902" w:rsidRPr="00A70BA8">
        <w:rPr>
          <w:rFonts w:ascii="Calibri" w:hAnsi="Calibri" w:cs="Calibri"/>
          <w:color w:val="000000" w:themeColor="text1"/>
        </w:rPr>
        <w:t>a</w:t>
      </w:r>
      <w:r w:rsidR="00786923" w:rsidRPr="00A70BA8">
        <w:rPr>
          <w:rFonts w:ascii="Calibri" w:hAnsi="Calibri" w:cs="Calibri"/>
          <w:color w:val="000000" w:themeColor="text1"/>
        </w:rPr>
        <w:t xml:space="preserve"> day </w:t>
      </w:r>
      <w:r w:rsidR="00183F84" w:rsidRPr="00A70BA8">
        <w:rPr>
          <w:rFonts w:ascii="Calibri" w:hAnsi="Calibri" w:cs="Calibri"/>
          <w:color w:val="000000" w:themeColor="text1"/>
        </w:rPr>
        <w:t>for consecutive three days.</w:t>
      </w:r>
    </w:p>
    <w:p w14:paraId="6BA26A64" w14:textId="77777777" w:rsidR="00C66B47" w:rsidRPr="00A70BA8" w:rsidRDefault="00C66B47" w:rsidP="003A5A07">
      <w:pPr>
        <w:pStyle w:val="ListParagraph"/>
        <w:ind w:left="0"/>
        <w:jc w:val="both"/>
        <w:rPr>
          <w:rFonts w:ascii="Calibri" w:hAnsi="Calibri" w:cs="Calibri"/>
          <w:color w:val="000000" w:themeColor="text1"/>
        </w:rPr>
      </w:pPr>
    </w:p>
    <w:p w14:paraId="783F5029" w14:textId="6C7B450B" w:rsidR="00947D58" w:rsidRPr="00A70BA8" w:rsidRDefault="004D6FA4" w:rsidP="003A5A07">
      <w:pPr>
        <w:pStyle w:val="ListParagraph"/>
        <w:numPr>
          <w:ilvl w:val="2"/>
          <w:numId w:val="46"/>
        </w:numPr>
        <w:jc w:val="both"/>
        <w:rPr>
          <w:rFonts w:ascii="Calibri" w:hAnsi="Calibri" w:cs="Calibri"/>
          <w:color w:val="000000" w:themeColor="text1"/>
        </w:rPr>
      </w:pPr>
      <w:r w:rsidRPr="00A70BA8">
        <w:rPr>
          <w:rFonts w:ascii="Calibri" w:hAnsi="Calibri" w:cs="Calibri"/>
          <w:color w:val="000000" w:themeColor="text1"/>
        </w:rPr>
        <w:t>Observe a</w:t>
      </w:r>
      <w:r w:rsidR="00786923" w:rsidRPr="00A70BA8">
        <w:rPr>
          <w:rFonts w:ascii="Calibri" w:hAnsi="Calibri" w:cs="Calibri"/>
          <w:color w:val="000000" w:themeColor="text1"/>
        </w:rPr>
        <w:t>nimals at least once a day until the</w:t>
      </w:r>
      <w:r w:rsidR="00AF1AB1" w:rsidRPr="00A70BA8">
        <w:rPr>
          <w:rFonts w:ascii="Calibri" w:hAnsi="Calibri" w:cs="Calibri"/>
          <w:color w:val="000000" w:themeColor="text1"/>
        </w:rPr>
        <w:t>y</w:t>
      </w:r>
      <w:r w:rsidR="00786923" w:rsidRPr="00A70BA8">
        <w:rPr>
          <w:rFonts w:ascii="Calibri" w:hAnsi="Calibri" w:cs="Calibri"/>
          <w:color w:val="000000" w:themeColor="text1"/>
        </w:rPr>
        <w:t xml:space="preserve"> return to normal physical condition.</w:t>
      </w:r>
    </w:p>
    <w:p w14:paraId="5E30F454" w14:textId="7B064000" w:rsidR="00C66B47" w:rsidRPr="00A70BA8" w:rsidRDefault="00C66B47" w:rsidP="003A5A07">
      <w:pPr>
        <w:pStyle w:val="ListParagraph"/>
        <w:ind w:left="0"/>
        <w:jc w:val="both"/>
        <w:rPr>
          <w:rFonts w:ascii="Calibri" w:hAnsi="Calibri" w:cs="Calibri"/>
          <w:color w:val="000000" w:themeColor="text1"/>
        </w:rPr>
      </w:pPr>
    </w:p>
    <w:p w14:paraId="78E4DA1C" w14:textId="399D37F5" w:rsidR="00C66B47" w:rsidRPr="00A70BA8" w:rsidRDefault="00592AAA" w:rsidP="003A5A07">
      <w:pPr>
        <w:pStyle w:val="ListParagraph"/>
        <w:ind w:left="0"/>
        <w:jc w:val="both"/>
        <w:rPr>
          <w:rFonts w:ascii="Calibri" w:hAnsi="Calibri" w:cs="Calibri"/>
          <w:color w:val="000000" w:themeColor="text1"/>
        </w:rPr>
      </w:pPr>
      <w:r>
        <w:rPr>
          <w:rFonts w:ascii="Calibri" w:hAnsi="Calibri" w:cs="Calibri"/>
          <w:color w:val="000000" w:themeColor="text1"/>
        </w:rPr>
        <w:t>NOTE:</w:t>
      </w:r>
      <w:r w:rsidR="00031807" w:rsidRPr="00A70BA8">
        <w:rPr>
          <w:rFonts w:ascii="Calibri" w:hAnsi="Calibri" w:cs="Calibri"/>
          <w:color w:val="000000" w:themeColor="text1"/>
        </w:rPr>
        <w:t xml:space="preserve"> </w:t>
      </w:r>
      <w:r w:rsidR="00AF1AB1" w:rsidRPr="00A70BA8">
        <w:rPr>
          <w:rFonts w:ascii="Calibri" w:hAnsi="Calibri" w:cs="Calibri"/>
          <w:color w:val="000000" w:themeColor="text1"/>
        </w:rPr>
        <w:t xml:space="preserve">Check </w:t>
      </w:r>
      <w:r w:rsidR="00D05A35">
        <w:rPr>
          <w:rFonts w:ascii="Calibri" w:hAnsi="Calibri" w:cs="Calibri"/>
          <w:color w:val="000000" w:themeColor="text1"/>
        </w:rPr>
        <w:t xml:space="preserve">each animal’s </w:t>
      </w:r>
      <w:r w:rsidR="00AF1AB1" w:rsidRPr="00A70BA8">
        <w:rPr>
          <w:rFonts w:ascii="Calibri" w:hAnsi="Calibri" w:cs="Calibri"/>
          <w:color w:val="000000" w:themeColor="text1"/>
        </w:rPr>
        <w:t>body weight, since s</w:t>
      </w:r>
      <w:r w:rsidR="00BA1117" w:rsidRPr="00A70BA8">
        <w:rPr>
          <w:rFonts w:ascii="Calibri" w:hAnsi="Calibri" w:cs="Calibri"/>
          <w:color w:val="000000" w:themeColor="text1"/>
        </w:rPr>
        <w:t>ome mice may lose weight post-surgery</w:t>
      </w:r>
      <w:r w:rsidR="00AF1AB1" w:rsidRPr="00A70BA8">
        <w:rPr>
          <w:rFonts w:ascii="Calibri" w:hAnsi="Calibri" w:cs="Calibri"/>
          <w:color w:val="000000" w:themeColor="text1"/>
        </w:rPr>
        <w:t>. Mice t</w:t>
      </w:r>
      <w:r w:rsidR="00F64A29" w:rsidRPr="00A70BA8">
        <w:rPr>
          <w:rFonts w:ascii="Calibri" w:hAnsi="Calibri" w:cs="Calibri"/>
          <w:color w:val="000000" w:themeColor="text1"/>
        </w:rPr>
        <w:t xml:space="preserve">ypically regain original weight in one </w:t>
      </w:r>
      <w:r w:rsidR="00AF1AB1" w:rsidRPr="00A70BA8">
        <w:rPr>
          <w:rFonts w:ascii="Calibri" w:hAnsi="Calibri" w:cs="Calibri"/>
          <w:color w:val="000000" w:themeColor="text1"/>
        </w:rPr>
        <w:t xml:space="preserve">to </w:t>
      </w:r>
      <w:r w:rsidR="00F64A29" w:rsidRPr="00A70BA8">
        <w:rPr>
          <w:rFonts w:ascii="Calibri" w:hAnsi="Calibri" w:cs="Calibri"/>
          <w:color w:val="000000" w:themeColor="text1"/>
        </w:rPr>
        <w:t>two weeks.</w:t>
      </w:r>
      <w:r w:rsidR="00031807" w:rsidRPr="00A70BA8">
        <w:rPr>
          <w:rFonts w:ascii="Calibri" w:hAnsi="Calibri" w:cs="Calibri"/>
          <w:color w:val="000000" w:themeColor="text1"/>
        </w:rPr>
        <w:t xml:space="preserve"> </w:t>
      </w:r>
    </w:p>
    <w:p w14:paraId="64299982" w14:textId="77777777" w:rsidR="00C66B47" w:rsidRPr="00A70BA8" w:rsidRDefault="00C66B47" w:rsidP="003A5A07">
      <w:pPr>
        <w:pStyle w:val="ListParagraph"/>
        <w:ind w:left="0"/>
        <w:jc w:val="both"/>
        <w:rPr>
          <w:rFonts w:ascii="Calibri" w:hAnsi="Calibri" w:cs="Calibri"/>
          <w:color w:val="000000" w:themeColor="text1"/>
        </w:rPr>
      </w:pPr>
    </w:p>
    <w:p w14:paraId="7919897F" w14:textId="35C59024" w:rsidR="009C61B9" w:rsidRPr="00A70BA8" w:rsidRDefault="00106A12" w:rsidP="003A5A07">
      <w:pPr>
        <w:pStyle w:val="ListParagraph"/>
        <w:numPr>
          <w:ilvl w:val="0"/>
          <w:numId w:val="46"/>
        </w:numPr>
        <w:jc w:val="both"/>
        <w:rPr>
          <w:rFonts w:ascii="Calibri" w:hAnsi="Calibri" w:cs="Calibri"/>
          <w:b/>
          <w:color w:val="000000" w:themeColor="text1"/>
        </w:rPr>
      </w:pPr>
      <w:r w:rsidRPr="00A70BA8">
        <w:rPr>
          <w:rFonts w:ascii="Calibri" w:hAnsi="Calibri" w:cs="Calibri"/>
          <w:b/>
          <w:color w:val="000000" w:themeColor="text1"/>
        </w:rPr>
        <w:t xml:space="preserve">Engraftment validation </w:t>
      </w:r>
      <w:r w:rsidR="009C61B9" w:rsidRPr="00A70BA8">
        <w:rPr>
          <w:rFonts w:ascii="Calibri" w:hAnsi="Calibri" w:cs="Calibri"/>
          <w:b/>
          <w:color w:val="000000" w:themeColor="text1"/>
        </w:rPr>
        <w:t xml:space="preserve">of </w:t>
      </w:r>
      <w:r w:rsidR="00F424CD" w:rsidRPr="00A70BA8">
        <w:rPr>
          <w:rFonts w:ascii="Calibri" w:hAnsi="Calibri" w:cs="Calibri"/>
          <w:b/>
          <w:color w:val="000000" w:themeColor="text1"/>
        </w:rPr>
        <w:t xml:space="preserve">human liver by ELISA and human </w:t>
      </w:r>
      <w:r w:rsidR="009C61B9" w:rsidRPr="00A70BA8">
        <w:rPr>
          <w:rFonts w:ascii="Calibri" w:hAnsi="Calibri" w:cs="Calibri"/>
          <w:b/>
          <w:color w:val="000000" w:themeColor="text1"/>
        </w:rPr>
        <w:t xml:space="preserve">immune system by </w:t>
      </w:r>
      <w:r w:rsidR="00F424CD" w:rsidRPr="00A70BA8">
        <w:rPr>
          <w:rFonts w:ascii="Calibri" w:hAnsi="Calibri" w:cs="Calibri"/>
          <w:b/>
          <w:color w:val="000000" w:themeColor="text1"/>
        </w:rPr>
        <w:t xml:space="preserve">flow cytometry </w:t>
      </w:r>
    </w:p>
    <w:p w14:paraId="0EF13FEF" w14:textId="77777777" w:rsidR="00930AE4" w:rsidRPr="00A70BA8" w:rsidRDefault="00930AE4" w:rsidP="003A5A07">
      <w:pPr>
        <w:pStyle w:val="ListParagraph"/>
        <w:ind w:left="0"/>
        <w:jc w:val="both"/>
        <w:rPr>
          <w:rFonts w:ascii="Calibri" w:hAnsi="Calibri" w:cs="Calibri"/>
          <w:b/>
          <w:color w:val="000000" w:themeColor="text1"/>
        </w:rPr>
      </w:pPr>
    </w:p>
    <w:p w14:paraId="639AB921" w14:textId="77777777" w:rsidR="002A6291" w:rsidRDefault="002A6291" w:rsidP="002A6291">
      <w:pPr>
        <w:pStyle w:val="ListParagraph"/>
        <w:numPr>
          <w:ilvl w:val="1"/>
          <w:numId w:val="46"/>
        </w:numPr>
        <w:jc w:val="both"/>
        <w:rPr>
          <w:rFonts w:ascii="Calibri" w:hAnsi="Calibri" w:cs="Calibri"/>
          <w:color w:val="000000" w:themeColor="text1"/>
        </w:rPr>
      </w:pPr>
      <w:r w:rsidRPr="00A70BA8">
        <w:rPr>
          <w:rFonts w:ascii="Calibri" w:hAnsi="Calibri" w:cs="Calibri"/>
          <w:color w:val="000000" w:themeColor="text1"/>
        </w:rPr>
        <w:t xml:space="preserve">Collect blood samples from the submandibular vein using lancets in EDTA tubes and centrifuge at </w:t>
      </w:r>
      <w:r w:rsidRPr="00A70BA8">
        <w:rPr>
          <w:rFonts w:ascii="Calibri" w:hAnsi="Calibri" w:cs="Calibri"/>
          <w:color w:val="FF0000"/>
        </w:rPr>
        <w:t xml:space="preserve">1500 x g for 10 min at 4 </w:t>
      </w:r>
      <w:r w:rsidRPr="00245573">
        <w:rPr>
          <w:rFonts w:ascii="Calibri" w:hAnsi="Calibri" w:cs="Calibri"/>
          <w:color w:val="FF0000"/>
        </w:rPr>
        <w:t>°</w:t>
      </w:r>
      <w:r w:rsidRPr="00A70BA8">
        <w:rPr>
          <w:rFonts w:ascii="Calibri" w:hAnsi="Calibri" w:cs="Calibri"/>
          <w:color w:val="FF0000"/>
        </w:rPr>
        <w:t>C</w:t>
      </w:r>
      <w:r w:rsidRPr="00A70BA8">
        <w:rPr>
          <w:rFonts w:ascii="Calibri" w:hAnsi="Calibri" w:cs="Calibri"/>
          <w:color w:val="000000" w:themeColor="text1"/>
        </w:rPr>
        <w:t>.</w:t>
      </w:r>
      <w:r>
        <w:rPr>
          <w:rFonts w:ascii="Calibri" w:hAnsi="Calibri" w:cs="Calibri"/>
          <w:color w:val="000000" w:themeColor="text1"/>
        </w:rPr>
        <w:t xml:space="preserve"> </w:t>
      </w:r>
      <w:r w:rsidRPr="00A70BA8">
        <w:rPr>
          <w:rFonts w:ascii="Calibri" w:hAnsi="Calibri" w:cs="Calibri"/>
          <w:color w:val="000000" w:themeColor="text1"/>
        </w:rPr>
        <w:t xml:space="preserve">Isolate </w:t>
      </w:r>
      <w:commentRangeStart w:id="70"/>
      <w:commentRangeStart w:id="71"/>
      <w:r w:rsidRPr="00A70BA8">
        <w:rPr>
          <w:rFonts w:ascii="Calibri" w:hAnsi="Calibri" w:cs="Calibri"/>
          <w:color w:val="000000" w:themeColor="text1"/>
        </w:rPr>
        <w:t>serum to check human albumin levels by ELISA to assess engraftment efficiency of mouse liver for transplanted human hepatocytes</w:t>
      </w:r>
      <w:commentRangeEnd w:id="70"/>
      <w:r>
        <w:rPr>
          <w:rStyle w:val="CommentReference"/>
        </w:rPr>
        <w:commentReference w:id="70"/>
      </w:r>
      <w:commentRangeEnd w:id="71"/>
      <w:r>
        <w:rPr>
          <w:rStyle w:val="CommentReference"/>
        </w:rPr>
        <w:commentReference w:id="71"/>
      </w:r>
      <w:r>
        <w:rPr>
          <w:rFonts w:ascii="Calibri" w:hAnsi="Calibri" w:cs="Calibri"/>
          <w:color w:val="000000" w:themeColor="text1"/>
        </w:rPr>
        <w:t xml:space="preserve"> using human albumin ELISA quantitation set (see table of materials) and follow the manufacturer’s instructions.</w:t>
      </w:r>
    </w:p>
    <w:p w14:paraId="41BD24CB" w14:textId="77777777" w:rsidR="002A6291" w:rsidRDefault="002A6291" w:rsidP="002A6291">
      <w:pPr>
        <w:pStyle w:val="ListParagraph"/>
        <w:ind w:left="0"/>
        <w:jc w:val="both"/>
        <w:rPr>
          <w:rFonts w:ascii="Calibri" w:hAnsi="Calibri" w:cs="Calibri"/>
          <w:color w:val="000000" w:themeColor="text1"/>
        </w:rPr>
      </w:pPr>
      <w:r>
        <w:rPr>
          <w:rFonts w:ascii="Calibri" w:hAnsi="Calibri" w:cs="Calibri"/>
          <w:color w:val="FF0000"/>
        </w:rPr>
        <w:t>NOTE: Do not discard the pellet and u</w:t>
      </w:r>
      <w:r w:rsidRPr="000B2CF2">
        <w:rPr>
          <w:rFonts w:ascii="Calibri" w:hAnsi="Calibri" w:cs="Calibri"/>
          <w:color w:val="FF0000"/>
        </w:rPr>
        <w:t>se the pelleted cells for flow cytometry analysis to evaluate human immune system reconstitution</w:t>
      </w:r>
      <w:r w:rsidRPr="00A70BA8">
        <w:rPr>
          <w:rFonts w:ascii="Calibri" w:hAnsi="Calibri" w:cs="Calibri"/>
          <w:color w:val="000000" w:themeColor="text1"/>
        </w:rPr>
        <w:t>.</w:t>
      </w:r>
    </w:p>
    <w:p w14:paraId="1039589D" w14:textId="77777777" w:rsidR="002A6291" w:rsidRDefault="002A6291" w:rsidP="002A6291">
      <w:pPr>
        <w:pStyle w:val="ListParagraph"/>
        <w:ind w:left="0"/>
        <w:jc w:val="both"/>
        <w:rPr>
          <w:rFonts w:ascii="Calibri" w:hAnsi="Calibri" w:cs="Calibri"/>
          <w:color w:val="000000" w:themeColor="text1"/>
        </w:rPr>
      </w:pPr>
    </w:p>
    <w:p w14:paraId="030942D9" w14:textId="77777777" w:rsidR="002A6291" w:rsidRPr="000B2CF2" w:rsidRDefault="002A6291" w:rsidP="002A6291">
      <w:pPr>
        <w:pStyle w:val="ListParagraph"/>
        <w:ind w:left="0"/>
        <w:jc w:val="both"/>
        <w:rPr>
          <w:rFonts w:ascii="Calibri" w:hAnsi="Calibri" w:cs="Calibri"/>
          <w:color w:val="FF0000"/>
        </w:rPr>
      </w:pPr>
      <w:r>
        <w:rPr>
          <w:rFonts w:ascii="Calibri" w:hAnsi="Calibri" w:cs="Calibri"/>
          <w:color w:val="000000" w:themeColor="text1"/>
        </w:rPr>
        <w:t xml:space="preserve">NOTE: </w:t>
      </w:r>
      <w:commentRangeStart w:id="72"/>
      <w:commentRangeStart w:id="73"/>
      <w:r w:rsidRPr="000B2CF2">
        <w:rPr>
          <w:rFonts w:ascii="Calibri" w:hAnsi="Calibri" w:cs="Calibri"/>
          <w:color w:val="FF0000"/>
        </w:rPr>
        <w:t>Evaluate reconstitution of human liver and immune system monthly, starting 1-month post-transplantation by enzyme-linked immunosorbent assay (ELISA) and flow cytometry, respectively.</w:t>
      </w:r>
      <w:commentRangeEnd w:id="72"/>
      <w:r w:rsidRPr="000B2CF2">
        <w:rPr>
          <w:rStyle w:val="CommentReference"/>
          <w:color w:val="FF0000"/>
        </w:rPr>
        <w:commentReference w:id="72"/>
      </w:r>
      <w:commentRangeEnd w:id="73"/>
      <w:r w:rsidRPr="000B2CF2">
        <w:rPr>
          <w:rStyle w:val="CommentReference"/>
          <w:color w:val="FF0000"/>
        </w:rPr>
        <w:commentReference w:id="73"/>
      </w:r>
    </w:p>
    <w:p w14:paraId="15564112" w14:textId="77777777" w:rsidR="002A6291" w:rsidRPr="00A70BA8" w:rsidRDefault="002A6291" w:rsidP="002A6291">
      <w:pPr>
        <w:pStyle w:val="ListParagraph"/>
        <w:ind w:left="0"/>
        <w:jc w:val="both"/>
        <w:rPr>
          <w:rFonts w:ascii="Calibri" w:hAnsi="Calibri" w:cs="Calibri"/>
          <w:color w:val="000000" w:themeColor="text1"/>
        </w:rPr>
      </w:pPr>
    </w:p>
    <w:p w14:paraId="290B18E6" w14:textId="77777777" w:rsidR="002A6291" w:rsidRDefault="002A6291" w:rsidP="002A6291">
      <w:pPr>
        <w:pStyle w:val="ListParagraph"/>
        <w:numPr>
          <w:ilvl w:val="1"/>
          <w:numId w:val="46"/>
        </w:numPr>
        <w:jc w:val="both"/>
        <w:rPr>
          <w:rFonts w:ascii="Calibri" w:hAnsi="Calibri" w:cs="Calibri"/>
          <w:color w:val="000000" w:themeColor="text1"/>
        </w:rPr>
      </w:pPr>
      <w:r w:rsidRPr="00A70BA8" w:rsidDel="00B20958">
        <w:rPr>
          <w:rFonts w:ascii="Calibri" w:hAnsi="Calibri" w:cs="Calibri"/>
          <w:color w:val="000000" w:themeColor="text1"/>
        </w:rPr>
        <w:t xml:space="preserve"> </w:t>
      </w:r>
      <w:r w:rsidRPr="00A70BA8">
        <w:rPr>
          <w:rFonts w:ascii="Calibri" w:hAnsi="Calibri" w:cs="Calibri"/>
          <w:color w:val="000000" w:themeColor="text1"/>
        </w:rPr>
        <w:t xml:space="preserve">Re-suspend </w:t>
      </w:r>
      <w:r>
        <w:rPr>
          <w:rFonts w:ascii="Calibri" w:hAnsi="Calibri" w:cs="Calibri"/>
          <w:color w:val="000000" w:themeColor="text1"/>
        </w:rPr>
        <w:t xml:space="preserve">the </w:t>
      </w:r>
      <w:r w:rsidRPr="00A70BA8">
        <w:rPr>
          <w:rFonts w:ascii="Calibri" w:hAnsi="Calibri" w:cs="Calibri"/>
          <w:color w:val="000000" w:themeColor="text1"/>
        </w:rPr>
        <w:t xml:space="preserve">cell pellet without serum </w:t>
      </w:r>
      <w:r w:rsidRPr="00A740C9">
        <w:rPr>
          <w:rFonts w:ascii="Calibri" w:hAnsi="Calibri" w:cs="Calibri"/>
          <w:color w:val="FF0000"/>
        </w:rPr>
        <w:t xml:space="preserve">in </w:t>
      </w:r>
      <w:r>
        <w:rPr>
          <w:rFonts w:ascii="Calibri" w:hAnsi="Calibri" w:cs="Calibri"/>
          <w:color w:val="FF0000"/>
        </w:rPr>
        <w:t>35</w:t>
      </w:r>
      <w:r w:rsidRPr="00A740C9">
        <w:rPr>
          <w:rFonts w:ascii="Calibri" w:hAnsi="Calibri" w:cs="Calibri"/>
          <w:color w:val="FF0000"/>
        </w:rPr>
        <w:t xml:space="preserve"> µL </w:t>
      </w:r>
      <w:r>
        <w:rPr>
          <w:rFonts w:ascii="Calibri" w:hAnsi="Calibri" w:cs="Calibri"/>
          <w:color w:val="000000" w:themeColor="text1"/>
        </w:rPr>
        <w:t xml:space="preserve">of </w:t>
      </w:r>
      <w:commentRangeStart w:id="74"/>
      <w:commentRangeStart w:id="75"/>
      <w:r w:rsidRPr="00A70BA8">
        <w:rPr>
          <w:rFonts w:ascii="Calibri" w:hAnsi="Calibri" w:cs="Calibri"/>
          <w:color w:val="000000" w:themeColor="text1"/>
        </w:rPr>
        <w:t>FACS buffe</w:t>
      </w:r>
      <w:commentRangeEnd w:id="74"/>
      <w:r>
        <w:rPr>
          <w:rStyle w:val="CommentReference"/>
        </w:rPr>
        <w:commentReference w:id="74"/>
      </w:r>
      <w:commentRangeEnd w:id="75"/>
      <w:r>
        <w:rPr>
          <w:rStyle w:val="CommentReference"/>
        </w:rPr>
        <w:commentReference w:id="75"/>
      </w:r>
      <w:r w:rsidRPr="00A70BA8">
        <w:rPr>
          <w:rFonts w:ascii="Calibri" w:hAnsi="Calibri" w:cs="Calibri"/>
          <w:color w:val="000000" w:themeColor="text1"/>
        </w:rPr>
        <w:t xml:space="preserve">r (PBS + 2% FBS) and stained with </w:t>
      </w:r>
      <w:r w:rsidRPr="00A70BA8">
        <w:rPr>
          <w:rFonts w:ascii="Calibri" w:hAnsi="Calibri" w:cs="Calibri"/>
          <w:color w:val="FF0000"/>
        </w:rPr>
        <w:t xml:space="preserve">5 </w:t>
      </w:r>
      <w:r>
        <w:rPr>
          <w:rFonts w:ascii="Calibri" w:hAnsi="Calibri" w:cs="Calibri"/>
          <w:color w:val="FF0000"/>
        </w:rPr>
        <w:t>µ</w:t>
      </w:r>
      <w:r w:rsidRPr="00A70BA8">
        <w:rPr>
          <w:rFonts w:ascii="Calibri" w:hAnsi="Calibri" w:cs="Calibri"/>
          <w:color w:val="FF0000"/>
        </w:rPr>
        <w:t>L</w:t>
      </w:r>
      <w:r w:rsidRPr="00A70BA8">
        <w:rPr>
          <w:rFonts w:ascii="Calibri" w:hAnsi="Calibri" w:cs="Calibri"/>
          <w:color w:val="000000" w:themeColor="text1"/>
        </w:rPr>
        <w:t xml:space="preserve"> of </w:t>
      </w:r>
      <w:commentRangeStart w:id="76"/>
      <w:commentRangeStart w:id="77"/>
      <w:r w:rsidRPr="00A70BA8">
        <w:rPr>
          <w:rFonts w:ascii="Calibri" w:hAnsi="Calibri" w:cs="Calibri"/>
          <w:color w:val="000000" w:themeColor="text1"/>
        </w:rPr>
        <w:t xml:space="preserve">mouse-specific CD45 </w:t>
      </w:r>
      <w:commentRangeEnd w:id="76"/>
      <w:commentRangeEnd w:id="77"/>
      <w:r w:rsidRPr="00A740C9">
        <w:rPr>
          <w:rFonts w:asciiTheme="minorHAnsi" w:hAnsiTheme="minorHAnsi" w:cstheme="minorHAnsi"/>
          <w:color w:val="FF0000"/>
        </w:rPr>
        <w:t>(</w:t>
      </w:r>
      <w:r>
        <w:rPr>
          <w:rFonts w:asciiTheme="minorHAnsi" w:hAnsiTheme="minorHAnsi" w:cstheme="minorHAnsi"/>
          <w:color w:val="FF0000"/>
        </w:rPr>
        <w:t>concentration 0.</w:t>
      </w:r>
      <w:r w:rsidRPr="00A740C9">
        <w:rPr>
          <w:rFonts w:asciiTheme="minorHAnsi" w:hAnsiTheme="minorHAnsi" w:cstheme="minorHAnsi"/>
          <w:color w:val="FF0000"/>
        </w:rPr>
        <w:t xml:space="preserve">5 </w:t>
      </w:r>
      <w:r w:rsidRPr="00A740C9">
        <w:rPr>
          <w:rStyle w:val="CommentReference"/>
          <w:rFonts w:asciiTheme="minorHAnsi" w:hAnsiTheme="minorHAnsi" w:cstheme="minorHAnsi"/>
          <w:color w:val="FF0000"/>
          <w:sz w:val="24"/>
          <w:szCs w:val="24"/>
        </w:rPr>
        <w:commentReference w:id="76"/>
      </w:r>
      <w:r>
        <w:rPr>
          <w:rStyle w:val="CommentReference"/>
        </w:rPr>
        <w:commentReference w:id="77"/>
      </w:r>
      <w:r>
        <w:rPr>
          <w:rFonts w:asciiTheme="minorHAnsi" w:hAnsiTheme="minorHAnsi" w:cstheme="minorHAnsi"/>
          <w:color w:val="FF0000"/>
        </w:rPr>
        <w:t>mg /m</w:t>
      </w:r>
      <w:r w:rsidRPr="00A740C9">
        <w:rPr>
          <w:rFonts w:asciiTheme="minorHAnsi" w:hAnsiTheme="minorHAnsi" w:cstheme="minorHAnsi"/>
          <w:color w:val="FF0000"/>
        </w:rPr>
        <w:t>L)</w:t>
      </w:r>
      <w:r>
        <w:rPr>
          <w:rFonts w:asciiTheme="minorHAnsi" w:hAnsiTheme="minorHAnsi" w:cstheme="minorHAnsi"/>
          <w:color w:val="FF0000"/>
        </w:rPr>
        <w:t xml:space="preserve"> </w:t>
      </w:r>
      <w:r w:rsidRPr="00A70BA8">
        <w:rPr>
          <w:rFonts w:ascii="Calibri" w:hAnsi="Calibri" w:cs="Calibri"/>
          <w:color w:val="000000" w:themeColor="text1"/>
        </w:rPr>
        <w:t xml:space="preserve">and </w:t>
      </w:r>
      <w:r w:rsidRPr="00A70BA8">
        <w:rPr>
          <w:rFonts w:ascii="Calibri" w:hAnsi="Calibri" w:cs="Calibri"/>
          <w:color w:val="FF0000"/>
        </w:rPr>
        <w:t xml:space="preserve">5 </w:t>
      </w:r>
      <w:r>
        <w:rPr>
          <w:rFonts w:ascii="Calibri" w:hAnsi="Calibri" w:cs="Calibri"/>
          <w:color w:val="FF0000"/>
        </w:rPr>
        <w:t>µ</w:t>
      </w:r>
      <w:r w:rsidRPr="00A70BA8">
        <w:rPr>
          <w:rFonts w:ascii="Calibri" w:hAnsi="Calibri" w:cs="Calibri"/>
          <w:color w:val="FF0000"/>
        </w:rPr>
        <w:t xml:space="preserve">L each of </w:t>
      </w:r>
      <w:r w:rsidRPr="00A70BA8">
        <w:rPr>
          <w:rFonts w:ascii="Calibri" w:hAnsi="Calibri" w:cs="Calibri"/>
          <w:color w:val="000000" w:themeColor="text1"/>
        </w:rPr>
        <w:t>human-spec</w:t>
      </w:r>
      <w:commentRangeStart w:id="78"/>
      <w:commentRangeStart w:id="79"/>
      <w:r w:rsidRPr="00A70BA8">
        <w:rPr>
          <w:rFonts w:ascii="Calibri" w:hAnsi="Calibri" w:cs="Calibri"/>
          <w:color w:val="000000" w:themeColor="text1"/>
        </w:rPr>
        <w:t xml:space="preserve">ific </w:t>
      </w:r>
      <w:r>
        <w:rPr>
          <w:rFonts w:ascii="Calibri" w:hAnsi="Calibri" w:cs="Calibri"/>
          <w:color w:val="000000" w:themeColor="text1"/>
        </w:rPr>
        <w:t xml:space="preserve">antibodies </w:t>
      </w:r>
      <w:r w:rsidRPr="00A70BA8">
        <w:rPr>
          <w:rFonts w:ascii="Calibri" w:hAnsi="Calibri" w:cs="Calibri"/>
          <w:color w:val="000000" w:themeColor="text1"/>
        </w:rPr>
        <w:t>CD45</w:t>
      </w:r>
      <w:r>
        <w:rPr>
          <w:rFonts w:ascii="Calibri" w:hAnsi="Calibri" w:cs="Calibri"/>
          <w:color w:val="000000" w:themeColor="text1"/>
        </w:rPr>
        <w:t xml:space="preserve"> </w:t>
      </w:r>
      <w:r>
        <w:rPr>
          <w:rFonts w:ascii="Calibri" w:hAnsi="Calibri" w:cs="Calibri"/>
          <w:color w:val="FF0000"/>
        </w:rPr>
        <w:t>(0.1 mg / mL)</w:t>
      </w:r>
      <w:r w:rsidRPr="00A70BA8">
        <w:rPr>
          <w:rFonts w:ascii="Calibri" w:hAnsi="Calibri" w:cs="Calibri"/>
          <w:color w:val="000000" w:themeColor="text1"/>
        </w:rPr>
        <w:t>, CD3</w:t>
      </w:r>
      <w:r>
        <w:rPr>
          <w:rFonts w:ascii="Calibri" w:hAnsi="Calibri" w:cs="Calibri"/>
          <w:color w:val="000000" w:themeColor="text1"/>
        </w:rPr>
        <w:t xml:space="preserve"> </w:t>
      </w:r>
      <w:r w:rsidRPr="002A2700">
        <w:rPr>
          <w:rFonts w:ascii="Calibri" w:hAnsi="Calibri" w:cs="Calibri"/>
          <w:color w:val="FF0000"/>
        </w:rPr>
        <w:t xml:space="preserve">(0.2 mg/mL), </w:t>
      </w:r>
      <w:r w:rsidRPr="00A70BA8">
        <w:rPr>
          <w:rFonts w:ascii="Calibri" w:hAnsi="Calibri" w:cs="Calibri"/>
          <w:color w:val="000000" w:themeColor="text1"/>
        </w:rPr>
        <w:t>CD8</w:t>
      </w:r>
      <w:r>
        <w:rPr>
          <w:rFonts w:ascii="Calibri" w:hAnsi="Calibri" w:cs="Calibri"/>
          <w:color w:val="000000" w:themeColor="text1"/>
        </w:rPr>
        <w:t xml:space="preserve"> </w:t>
      </w:r>
      <w:r>
        <w:rPr>
          <w:rFonts w:ascii="Calibri" w:hAnsi="Calibri" w:cs="Calibri"/>
          <w:color w:val="FF0000"/>
        </w:rPr>
        <w:t>(0.1 mg / mL)</w:t>
      </w:r>
      <w:r w:rsidRPr="00A70BA8">
        <w:rPr>
          <w:rFonts w:ascii="Calibri" w:hAnsi="Calibri" w:cs="Calibri"/>
          <w:color w:val="000000" w:themeColor="text1"/>
        </w:rPr>
        <w:t>,  and CD19</w:t>
      </w:r>
      <w:r>
        <w:rPr>
          <w:rFonts w:ascii="Calibri" w:hAnsi="Calibri" w:cs="Calibri"/>
          <w:color w:val="000000" w:themeColor="text1"/>
        </w:rPr>
        <w:t xml:space="preserve"> </w:t>
      </w:r>
      <w:r>
        <w:rPr>
          <w:rFonts w:ascii="Calibri" w:hAnsi="Calibri" w:cs="Calibri"/>
          <w:color w:val="FF0000"/>
        </w:rPr>
        <w:t>(0.5 mg / mL)</w:t>
      </w:r>
      <w:r w:rsidRPr="00A70BA8">
        <w:rPr>
          <w:rFonts w:ascii="Calibri" w:hAnsi="Calibri" w:cs="Calibri"/>
          <w:color w:val="000000" w:themeColor="text1"/>
        </w:rPr>
        <w:t xml:space="preserve"> </w:t>
      </w:r>
      <w:r>
        <w:rPr>
          <w:rFonts w:ascii="Calibri" w:hAnsi="Calibri" w:cs="Calibri"/>
          <w:color w:val="000000" w:themeColor="text1"/>
        </w:rPr>
        <w:t xml:space="preserve">and </w:t>
      </w:r>
      <w:r w:rsidRPr="002A2700">
        <w:rPr>
          <w:rFonts w:ascii="Calibri" w:hAnsi="Calibri" w:cs="Calibri"/>
          <w:color w:val="FF0000"/>
        </w:rPr>
        <w:t xml:space="preserve">20 </w:t>
      </w:r>
      <w:r>
        <w:rPr>
          <w:rFonts w:ascii="Calibri" w:hAnsi="Calibri" w:cs="Calibri"/>
          <w:color w:val="FF0000"/>
        </w:rPr>
        <w:t>µ</w:t>
      </w:r>
      <w:r w:rsidRPr="00A70BA8">
        <w:rPr>
          <w:rFonts w:ascii="Calibri" w:hAnsi="Calibri" w:cs="Calibri"/>
          <w:color w:val="FF0000"/>
        </w:rPr>
        <w:t>L</w:t>
      </w:r>
      <w:r w:rsidRPr="00A70BA8">
        <w:rPr>
          <w:rFonts w:ascii="Calibri" w:hAnsi="Calibri" w:cs="Calibri"/>
          <w:color w:val="000000" w:themeColor="text1"/>
        </w:rPr>
        <w:t xml:space="preserve"> </w:t>
      </w:r>
      <w:r w:rsidRPr="002A2700">
        <w:rPr>
          <w:rFonts w:ascii="Calibri" w:hAnsi="Calibri" w:cs="Calibri"/>
          <w:color w:val="FF0000"/>
        </w:rPr>
        <w:t xml:space="preserve">of CD4 </w:t>
      </w:r>
      <w:r>
        <w:rPr>
          <w:rFonts w:ascii="Calibri" w:hAnsi="Calibri" w:cs="Calibri"/>
          <w:color w:val="FF0000"/>
        </w:rPr>
        <w:t xml:space="preserve">(0.25 mg / mL) </w:t>
      </w:r>
      <w:r w:rsidRPr="002A2700">
        <w:rPr>
          <w:rFonts w:ascii="Calibri" w:hAnsi="Calibri" w:cs="Calibri"/>
          <w:color w:val="FF0000"/>
        </w:rPr>
        <w:t xml:space="preserve">and CD14 </w:t>
      </w:r>
      <w:r>
        <w:rPr>
          <w:rFonts w:ascii="Calibri" w:hAnsi="Calibri" w:cs="Calibri"/>
          <w:color w:val="FF0000"/>
        </w:rPr>
        <w:t xml:space="preserve">(0.25 mg / mL) </w:t>
      </w:r>
      <w:r w:rsidRPr="002A2700">
        <w:rPr>
          <w:rFonts w:ascii="Calibri" w:hAnsi="Calibri" w:cs="Calibri"/>
          <w:color w:val="FF0000"/>
        </w:rPr>
        <w:t xml:space="preserve">each </w:t>
      </w:r>
      <w:r w:rsidRPr="00A70BA8">
        <w:rPr>
          <w:rFonts w:ascii="Calibri" w:hAnsi="Calibri" w:cs="Calibri"/>
          <w:color w:val="000000" w:themeColor="text1"/>
        </w:rPr>
        <w:t>f</w:t>
      </w:r>
      <w:commentRangeEnd w:id="78"/>
      <w:r>
        <w:rPr>
          <w:rStyle w:val="CommentReference"/>
        </w:rPr>
        <w:commentReference w:id="78"/>
      </w:r>
      <w:commentRangeEnd w:id="79"/>
      <w:r>
        <w:rPr>
          <w:rStyle w:val="CommentReference"/>
        </w:rPr>
        <w:commentReference w:id="79"/>
      </w:r>
      <w:r w:rsidRPr="00A70BA8">
        <w:rPr>
          <w:rFonts w:ascii="Calibri" w:hAnsi="Calibri" w:cs="Calibri"/>
          <w:color w:val="000000" w:themeColor="text1"/>
        </w:rPr>
        <w:t xml:space="preserve">or 30 min at 4 </w:t>
      </w:r>
      <w:r w:rsidRPr="00245573">
        <w:rPr>
          <w:rFonts w:ascii="Calibri" w:hAnsi="Calibri" w:cs="Calibri"/>
          <w:color w:val="000000" w:themeColor="text1"/>
        </w:rPr>
        <w:t>°</w:t>
      </w:r>
      <w:r w:rsidRPr="00A70BA8">
        <w:rPr>
          <w:rFonts w:ascii="Calibri" w:hAnsi="Calibri" w:cs="Calibri"/>
          <w:color w:val="000000" w:themeColor="text1"/>
        </w:rPr>
        <w:t xml:space="preserve">C to check </w:t>
      </w:r>
      <w:r>
        <w:rPr>
          <w:rFonts w:ascii="Calibri" w:hAnsi="Calibri" w:cs="Calibri"/>
          <w:color w:val="000000" w:themeColor="text1"/>
        </w:rPr>
        <w:t xml:space="preserve">the </w:t>
      </w:r>
      <w:r w:rsidRPr="00A70BA8">
        <w:rPr>
          <w:rFonts w:ascii="Calibri" w:hAnsi="Calibri" w:cs="Calibri"/>
          <w:color w:val="000000" w:themeColor="text1"/>
        </w:rPr>
        <w:t>development of functional immune system from CD34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HSPC.</w:t>
      </w:r>
    </w:p>
    <w:p w14:paraId="29C6F35E" w14:textId="77777777" w:rsidR="002A6291" w:rsidRDefault="002A6291" w:rsidP="002A6291">
      <w:pPr>
        <w:pStyle w:val="ListParagraph"/>
        <w:ind w:left="0"/>
        <w:jc w:val="both"/>
        <w:rPr>
          <w:rFonts w:ascii="Calibri" w:hAnsi="Calibri" w:cs="Calibri"/>
          <w:color w:val="000000" w:themeColor="text1"/>
        </w:rPr>
      </w:pPr>
    </w:p>
    <w:p w14:paraId="50731F62" w14:textId="77777777" w:rsidR="002A6291" w:rsidRPr="00A70BA8" w:rsidRDefault="002A6291" w:rsidP="002A6291">
      <w:pPr>
        <w:pStyle w:val="ListParagraph"/>
        <w:ind w:left="0"/>
        <w:jc w:val="both"/>
        <w:rPr>
          <w:rFonts w:ascii="Calibri" w:hAnsi="Calibri" w:cs="Calibri"/>
          <w:color w:val="000000" w:themeColor="text1"/>
        </w:rPr>
      </w:pPr>
      <w:r>
        <w:rPr>
          <w:rFonts w:ascii="Calibri" w:hAnsi="Calibri" w:cs="Calibri"/>
          <w:color w:val="000000" w:themeColor="text1"/>
        </w:rPr>
        <w:t xml:space="preserve">NOTE: </w:t>
      </w:r>
      <w:r w:rsidRPr="00A70BA8">
        <w:rPr>
          <w:rFonts w:ascii="Calibri" w:hAnsi="Calibri" w:cs="Calibri"/>
          <w:color w:val="000000" w:themeColor="text1"/>
        </w:rPr>
        <w:t>Consider adding one additional tube of unstained cells to determine gating of stained cells.</w:t>
      </w:r>
    </w:p>
    <w:p w14:paraId="6B87E251" w14:textId="77777777" w:rsidR="002A6291" w:rsidRPr="00A70BA8" w:rsidRDefault="002A6291" w:rsidP="002A6291">
      <w:pPr>
        <w:pStyle w:val="ListParagraph"/>
        <w:ind w:left="0"/>
        <w:jc w:val="both"/>
        <w:rPr>
          <w:rFonts w:ascii="Calibri" w:hAnsi="Calibri" w:cs="Calibri"/>
          <w:color w:val="000000" w:themeColor="text1"/>
        </w:rPr>
      </w:pPr>
      <w:r w:rsidRPr="00A70BA8">
        <w:rPr>
          <w:rFonts w:ascii="Calibri" w:hAnsi="Calibri" w:cs="Calibri"/>
          <w:color w:val="000000" w:themeColor="text1"/>
        </w:rPr>
        <w:t xml:space="preserve"> </w:t>
      </w:r>
    </w:p>
    <w:p w14:paraId="570236F5" w14:textId="77777777" w:rsidR="002A6291" w:rsidRDefault="002A6291" w:rsidP="002A6291">
      <w:pPr>
        <w:pStyle w:val="ListParagraph"/>
        <w:numPr>
          <w:ilvl w:val="1"/>
          <w:numId w:val="46"/>
        </w:numPr>
        <w:jc w:val="both"/>
        <w:rPr>
          <w:rFonts w:ascii="Calibri" w:hAnsi="Calibri" w:cs="Calibri"/>
          <w:color w:val="FF0000"/>
        </w:rPr>
      </w:pPr>
      <w:r w:rsidRPr="00C71094">
        <w:rPr>
          <w:rFonts w:ascii="Calibri" w:hAnsi="Calibri" w:cs="Calibri"/>
          <w:color w:val="FF0000"/>
        </w:rPr>
        <w:t xml:space="preserve">After incubation transfer the stained suspension (~100 µL) in polystyrene round-bottom </w:t>
      </w:r>
      <w:r>
        <w:rPr>
          <w:rFonts w:ascii="Calibri" w:hAnsi="Calibri" w:cs="Calibri"/>
          <w:color w:val="FF0000"/>
        </w:rPr>
        <w:t xml:space="preserve">flow cytometry </w:t>
      </w:r>
      <w:r w:rsidRPr="00C71094">
        <w:rPr>
          <w:rFonts w:ascii="Calibri" w:hAnsi="Calibri" w:cs="Calibri"/>
          <w:color w:val="FF0000"/>
        </w:rPr>
        <w:t xml:space="preserve">tube and </w:t>
      </w:r>
      <w:r>
        <w:rPr>
          <w:rFonts w:ascii="Calibri" w:hAnsi="Calibri" w:cs="Calibri"/>
          <w:color w:val="000000" w:themeColor="text1"/>
        </w:rPr>
        <w:t>u</w:t>
      </w:r>
      <w:r w:rsidRPr="00A70BA8">
        <w:rPr>
          <w:rFonts w:ascii="Calibri" w:hAnsi="Calibri" w:cs="Calibri"/>
          <w:color w:val="000000" w:themeColor="text1"/>
        </w:rPr>
        <w:t>se</w:t>
      </w:r>
      <w:r>
        <w:rPr>
          <w:rFonts w:ascii="Calibri" w:hAnsi="Calibri" w:cs="Calibri"/>
          <w:color w:val="000000" w:themeColor="text1"/>
        </w:rPr>
        <w:t xml:space="preserve"> </w:t>
      </w:r>
      <w:r>
        <w:rPr>
          <w:rFonts w:ascii="Calibri" w:hAnsi="Calibri" w:cs="Calibri"/>
          <w:color w:val="FF0000"/>
        </w:rPr>
        <w:t>2 mL</w:t>
      </w:r>
      <w:r w:rsidRPr="00C71094">
        <w:rPr>
          <w:rFonts w:ascii="Calibri" w:hAnsi="Calibri" w:cs="Calibri"/>
          <w:color w:val="FF0000"/>
        </w:rPr>
        <w:t xml:space="preserve"> of 1x</w:t>
      </w:r>
      <w:r>
        <w:rPr>
          <w:rFonts w:ascii="Calibri" w:hAnsi="Calibri" w:cs="Calibri"/>
          <w:color w:val="FF0000"/>
        </w:rPr>
        <w:t xml:space="preserve"> </w:t>
      </w:r>
      <w:r w:rsidRPr="00A70BA8">
        <w:rPr>
          <w:rFonts w:ascii="Calibri" w:hAnsi="Calibri" w:cs="Calibri"/>
          <w:color w:val="000000" w:themeColor="text1"/>
        </w:rPr>
        <w:t xml:space="preserve">lysis buffer </w:t>
      </w:r>
      <w:r w:rsidRPr="00DE363D">
        <w:rPr>
          <w:rFonts w:ascii="Calibri" w:hAnsi="Calibri" w:cs="Calibri"/>
          <w:color w:val="FF0000"/>
        </w:rPr>
        <w:t xml:space="preserve">(see table of materials) by diluting 1 part of 10x lysis buffer to 9 parts of distilled water </w:t>
      </w:r>
      <w:r>
        <w:rPr>
          <w:rFonts w:ascii="Calibri" w:hAnsi="Calibri" w:cs="Calibri"/>
          <w:color w:val="FF0000"/>
        </w:rPr>
        <w:t xml:space="preserve">and incubate 10-15 min </w:t>
      </w:r>
      <w:r>
        <w:rPr>
          <w:rFonts w:ascii="Calibri" w:hAnsi="Calibri" w:cs="Calibri"/>
          <w:color w:val="000000" w:themeColor="text1"/>
        </w:rPr>
        <w:t>to lyse</w:t>
      </w:r>
      <w:r w:rsidRPr="00A70BA8">
        <w:rPr>
          <w:rFonts w:ascii="Calibri" w:hAnsi="Calibri" w:cs="Calibri"/>
          <w:color w:val="000000" w:themeColor="text1"/>
        </w:rPr>
        <w:t xml:space="preserve"> red blood cells</w:t>
      </w:r>
      <w:r>
        <w:rPr>
          <w:rFonts w:ascii="Calibri" w:hAnsi="Calibri" w:cs="Calibri"/>
          <w:color w:val="000000" w:themeColor="text1"/>
        </w:rPr>
        <w:t>.</w:t>
      </w:r>
      <w:r w:rsidRPr="00B46DF8">
        <w:rPr>
          <w:rFonts w:ascii="Calibri" w:hAnsi="Calibri" w:cs="Calibri"/>
          <w:color w:val="FF0000"/>
        </w:rPr>
        <w:t xml:space="preserve"> </w:t>
      </w:r>
    </w:p>
    <w:p w14:paraId="0B0346D3" w14:textId="77777777" w:rsidR="002A6291" w:rsidRPr="00B46DF8" w:rsidRDefault="002A6291" w:rsidP="002A6291">
      <w:pPr>
        <w:pStyle w:val="ListParagraph"/>
        <w:ind w:left="0"/>
        <w:jc w:val="both"/>
        <w:rPr>
          <w:rFonts w:ascii="Calibri" w:hAnsi="Calibri" w:cs="Calibri"/>
          <w:color w:val="FF0000"/>
        </w:rPr>
      </w:pPr>
      <w:r w:rsidRPr="00B46DF8">
        <w:rPr>
          <w:rFonts w:ascii="Calibri" w:hAnsi="Calibri" w:cs="Calibri"/>
          <w:color w:val="FF0000"/>
        </w:rPr>
        <w:t>NOTE: Observe turbidity to evaluate red blood cell lysis. Once the sample becomes clear, lysis is complete.</w:t>
      </w:r>
    </w:p>
    <w:p w14:paraId="17C0BCC2" w14:textId="77777777" w:rsidR="002A6291" w:rsidRPr="00A70BA8" w:rsidRDefault="002A6291" w:rsidP="002A6291">
      <w:pPr>
        <w:pStyle w:val="ListParagraph"/>
        <w:ind w:left="0"/>
        <w:jc w:val="both"/>
        <w:rPr>
          <w:rFonts w:ascii="Calibri" w:hAnsi="Calibri" w:cs="Calibri"/>
          <w:color w:val="000000" w:themeColor="text1"/>
        </w:rPr>
      </w:pPr>
      <w:r w:rsidRPr="00A70BA8">
        <w:rPr>
          <w:rFonts w:ascii="Calibri" w:hAnsi="Calibri" w:cs="Calibri"/>
          <w:color w:val="000000" w:themeColor="text1"/>
        </w:rPr>
        <w:t xml:space="preserve"> </w:t>
      </w:r>
    </w:p>
    <w:p w14:paraId="5816297B" w14:textId="77777777" w:rsidR="002A6291" w:rsidRPr="004866F6" w:rsidRDefault="002A6291" w:rsidP="002A6291">
      <w:pPr>
        <w:pStyle w:val="ListParagraph"/>
        <w:numPr>
          <w:ilvl w:val="1"/>
          <w:numId w:val="46"/>
        </w:numPr>
        <w:jc w:val="both"/>
        <w:rPr>
          <w:rFonts w:ascii="Calibri" w:hAnsi="Calibri" w:cs="Calibri"/>
          <w:color w:val="000000" w:themeColor="text1"/>
        </w:rPr>
      </w:pPr>
      <w:r>
        <w:rPr>
          <w:rStyle w:val="CommentReference"/>
        </w:rPr>
        <w:commentReference w:id="80"/>
      </w:r>
      <w:commentRangeStart w:id="81"/>
      <w:commentRangeEnd w:id="81"/>
      <w:r>
        <w:rPr>
          <w:rStyle w:val="CommentReference"/>
        </w:rPr>
        <w:commentReference w:id="81"/>
      </w:r>
      <w:r w:rsidRPr="004866F6">
        <w:rPr>
          <w:rFonts w:ascii="Calibri" w:hAnsi="Calibri" w:cs="Calibri"/>
          <w:color w:val="FF0000"/>
        </w:rPr>
        <w:t xml:space="preserve">After lysis, add 3 mL of FACS buffer in the tube and centrifuge at 300 x g at 4 </w:t>
      </w:r>
      <w:r w:rsidRPr="004866F6">
        <w:rPr>
          <w:rFonts w:ascii="Calibri" w:hAnsi="Calibri" w:cs="Calibri"/>
          <w:color w:val="FF0000"/>
          <w:vertAlign w:val="superscript"/>
        </w:rPr>
        <w:t>o</w:t>
      </w:r>
      <w:r w:rsidRPr="004866F6">
        <w:rPr>
          <w:rFonts w:ascii="Calibri" w:hAnsi="Calibri" w:cs="Calibri"/>
          <w:color w:val="FF0000"/>
        </w:rPr>
        <w:t xml:space="preserve">C for 5 min to get pellet.   Repeat the washing by adding 3 mL of FACS buffer in pellet and centrifuge at 300 x g at 4 </w:t>
      </w:r>
      <w:r w:rsidRPr="004866F6">
        <w:rPr>
          <w:rFonts w:ascii="Calibri" w:hAnsi="Calibri" w:cs="Calibri"/>
          <w:color w:val="FF0000"/>
          <w:vertAlign w:val="superscript"/>
        </w:rPr>
        <w:t>o</w:t>
      </w:r>
      <w:r w:rsidRPr="004866F6">
        <w:rPr>
          <w:rFonts w:ascii="Calibri" w:hAnsi="Calibri" w:cs="Calibri"/>
          <w:color w:val="FF0000"/>
        </w:rPr>
        <w:t>C for 5 min</w:t>
      </w:r>
      <w:r>
        <w:rPr>
          <w:rFonts w:ascii="Calibri" w:hAnsi="Calibri" w:cs="Calibri"/>
          <w:color w:val="000000" w:themeColor="text1"/>
        </w:rPr>
        <w:t>.</w:t>
      </w:r>
    </w:p>
    <w:p w14:paraId="654226B4" w14:textId="77777777" w:rsidR="002A6291" w:rsidRPr="00BF6336" w:rsidRDefault="002A6291" w:rsidP="002A6291">
      <w:pPr>
        <w:pStyle w:val="ListParagraph"/>
        <w:rPr>
          <w:rFonts w:ascii="Calibri" w:hAnsi="Calibri" w:cs="Calibri"/>
          <w:color w:val="000000" w:themeColor="text1"/>
        </w:rPr>
      </w:pPr>
    </w:p>
    <w:p w14:paraId="35D3AB1F" w14:textId="77777777" w:rsidR="002A6291" w:rsidRPr="00A70BA8" w:rsidRDefault="002A6291" w:rsidP="002A6291">
      <w:pPr>
        <w:pStyle w:val="ListParagraph"/>
        <w:numPr>
          <w:ilvl w:val="1"/>
          <w:numId w:val="46"/>
        </w:numPr>
        <w:jc w:val="both"/>
        <w:rPr>
          <w:rFonts w:ascii="Calibri" w:hAnsi="Calibri" w:cs="Calibri"/>
          <w:color w:val="000000" w:themeColor="text1"/>
        </w:rPr>
      </w:pPr>
      <w:r w:rsidRPr="00A70BA8">
        <w:rPr>
          <w:rFonts w:ascii="Calibri" w:hAnsi="Calibri" w:cs="Calibri"/>
          <w:color w:val="000000" w:themeColor="text1"/>
        </w:rPr>
        <w:lastRenderedPageBreak/>
        <w:t>Fix the cells in freshly made 1% paraformaldehyde (PFA) and acquire stained cells on flow cytometer and analyzed with flow software.</w:t>
      </w:r>
    </w:p>
    <w:p w14:paraId="1458950A" w14:textId="77777777" w:rsidR="002A6291" w:rsidRPr="00A70BA8" w:rsidRDefault="002A6291" w:rsidP="002A6291">
      <w:pPr>
        <w:pStyle w:val="ListParagraph"/>
        <w:ind w:left="0"/>
        <w:jc w:val="both"/>
        <w:rPr>
          <w:rFonts w:ascii="Calibri" w:hAnsi="Calibri" w:cs="Calibri"/>
          <w:color w:val="000000" w:themeColor="text1"/>
        </w:rPr>
      </w:pPr>
    </w:p>
    <w:p w14:paraId="255A4CC4" w14:textId="77777777" w:rsidR="002A6291" w:rsidRDefault="002A6291" w:rsidP="002A6291">
      <w:pPr>
        <w:pStyle w:val="ListParagraph"/>
        <w:numPr>
          <w:ilvl w:val="1"/>
          <w:numId w:val="46"/>
        </w:numPr>
        <w:jc w:val="both"/>
        <w:rPr>
          <w:rFonts w:ascii="Calibri" w:hAnsi="Calibri" w:cs="Calibri"/>
          <w:color w:val="FF0000"/>
        </w:rPr>
      </w:pPr>
      <w:r w:rsidRPr="00A70BA8">
        <w:rPr>
          <w:rFonts w:ascii="Calibri" w:hAnsi="Calibri" w:cs="Calibri"/>
          <w:color w:val="000000" w:themeColor="text1"/>
        </w:rPr>
        <w:t xml:space="preserve"> </w:t>
      </w:r>
      <w:r w:rsidRPr="00A70BA8">
        <w:rPr>
          <w:rFonts w:ascii="Calibri" w:hAnsi="Calibri" w:cs="Calibri"/>
          <w:color w:val="FF0000"/>
        </w:rPr>
        <w:t>For the analysis, select lymphocytes gating on a forward scatter (FSC) / side scatter (SSC) plot, followed by single cells gating on FSC-area / FSC-height.</w:t>
      </w:r>
      <w:r>
        <w:rPr>
          <w:rFonts w:ascii="Calibri" w:hAnsi="Calibri" w:cs="Calibri"/>
          <w:color w:val="FF0000"/>
        </w:rPr>
        <w:t xml:space="preserve"> </w:t>
      </w:r>
    </w:p>
    <w:p w14:paraId="143FD485" w14:textId="77777777" w:rsidR="002A6291" w:rsidRDefault="002A6291" w:rsidP="002A6291">
      <w:pPr>
        <w:pStyle w:val="ListParagraph"/>
        <w:ind w:left="0"/>
        <w:jc w:val="both"/>
        <w:rPr>
          <w:rFonts w:ascii="Calibri" w:hAnsi="Calibri" w:cs="Calibri"/>
          <w:color w:val="FF0000"/>
        </w:rPr>
      </w:pPr>
    </w:p>
    <w:p w14:paraId="6FC8B992" w14:textId="77777777" w:rsidR="002A6291" w:rsidRDefault="002A6291" w:rsidP="002A6291">
      <w:pPr>
        <w:pStyle w:val="ListParagraph"/>
        <w:numPr>
          <w:ilvl w:val="1"/>
          <w:numId w:val="46"/>
        </w:numPr>
        <w:jc w:val="both"/>
        <w:rPr>
          <w:rFonts w:ascii="Calibri" w:hAnsi="Calibri" w:cs="Calibri"/>
          <w:color w:val="FF0000"/>
        </w:rPr>
      </w:pPr>
      <w:r w:rsidRPr="00A70BA8">
        <w:rPr>
          <w:rFonts w:ascii="Calibri" w:hAnsi="Calibri" w:cs="Calibri"/>
          <w:color w:val="FF0000"/>
        </w:rPr>
        <w:t>Further gate for human-specific CD45 (hCD45) on single cell population and include mouse-specific CD45 (mCD45) for exclusion of cells of m</w:t>
      </w:r>
      <w:r>
        <w:rPr>
          <w:rFonts w:ascii="Calibri" w:hAnsi="Calibri" w:cs="Calibri"/>
          <w:color w:val="FF0000"/>
        </w:rPr>
        <w:t xml:space="preserve">urine </w:t>
      </w:r>
      <w:r w:rsidRPr="00A70BA8">
        <w:rPr>
          <w:rFonts w:ascii="Calibri" w:hAnsi="Calibri" w:cs="Calibri"/>
          <w:color w:val="FF0000"/>
        </w:rPr>
        <w:t xml:space="preserve">origin. Strategize gating of stained population based on the gating of unstained cells. </w:t>
      </w:r>
    </w:p>
    <w:p w14:paraId="02840C48" w14:textId="77777777" w:rsidR="002A6291" w:rsidRDefault="002A6291" w:rsidP="002A6291">
      <w:pPr>
        <w:pStyle w:val="ListParagraph"/>
        <w:ind w:left="0"/>
        <w:jc w:val="both"/>
        <w:rPr>
          <w:rFonts w:ascii="Calibri" w:hAnsi="Calibri" w:cs="Calibri"/>
          <w:color w:val="FF0000"/>
        </w:rPr>
      </w:pPr>
    </w:p>
    <w:p w14:paraId="1ED7CB8C" w14:textId="77777777" w:rsidR="002A6291" w:rsidRPr="00A70BA8" w:rsidRDefault="002A6291" w:rsidP="002A6291">
      <w:pPr>
        <w:pStyle w:val="ListParagraph"/>
        <w:numPr>
          <w:ilvl w:val="1"/>
          <w:numId w:val="46"/>
        </w:numPr>
        <w:jc w:val="both"/>
        <w:rPr>
          <w:rFonts w:ascii="Calibri" w:hAnsi="Calibri" w:cs="Calibri"/>
          <w:color w:val="FF0000"/>
        </w:rPr>
      </w:pPr>
      <w:r w:rsidRPr="00A70BA8">
        <w:rPr>
          <w:rFonts w:ascii="Calibri" w:hAnsi="Calibri" w:cs="Calibri"/>
          <w:color w:val="FF0000"/>
        </w:rPr>
        <w:t>Gate hCD45</w:t>
      </w:r>
      <w:r w:rsidRPr="00A70BA8">
        <w:rPr>
          <w:rFonts w:ascii="Calibri" w:hAnsi="Calibri" w:cs="Calibri"/>
          <w:color w:val="FF0000"/>
          <w:vertAlign w:val="superscript"/>
        </w:rPr>
        <w:t>+</w:t>
      </w:r>
      <w:r w:rsidRPr="00A70BA8">
        <w:rPr>
          <w:rFonts w:ascii="Calibri" w:hAnsi="Calibri" w:cs="Calibri"/>
          <w:color w:val="FF0000"/>
        </w:rPr>
        <w:t xml:space="preserve"> cells to determine CD3</w:t>
      </w:r>
      <w:r w:rsidRPr="00A70BA8">
        <w:rPr>
          <w:rFonts w:ascii="Calibri" w:hAnsi="Calibri" w:cs="Calibri"/>
          <w:color w:val="FF0000"/>
          <w:vertAlign w:val="superscript"/>
        </w:rPr>
        <w:t>+</w:t>
      </w:r>
      <w:r w:rsidRPr="00A70BA8">
        <w:rPr>
          <w:rFonts w:ascii="Calibri" w:hAnsi="Calibri" w:cs="Calibri"/>
          <w:color w:val="FF0000"/>
        </w:rPr>
        <w:t xml:space="preserve"> T cells and CD19</w:t>
      </w:r>
      <w:r w:rsidRPr="00A70BA8">
        <w:rPr>
          <w:rFonts w:ascii="Calibri" w:hAnsi="Calibri" w:cs="Calibri"/>
          <w:color w:val="FF0000"/>
          <w:vertAlign w:val="superscript"/>
        </w:rPr>
        <w:t>+</w:t>
      </w:r>
      <w:r w:rsidRPr="00A70BA8">
        <w:rPr>
          <w:rFonts w:ascii="Calibri" w:hAnsi="Calibri" w:cs="Calibri"/>
          <w:color w:val="FF0000"/>
        </w:rPr>
        <w:t xml:space="preserve"> B cells frequency. Gate T cells to determine CD4 and CD8 subsets. To evaluate monocytes, gate on hCD45 to determine CD14</w:t>
      </w:r>
      <w:r w:rsidRPr="00A70BA8">
        <w:rPr>
          <w:rFonts w:ascii="Calibri" w:hAnsi="Calibri" w:cs="Calibri"/>
          <w:color w:val="FF0000"/>
          <w:vertAlign w:val="superscript"/>
        </w:rPr>
        <w:t>+</w:t>
      </w:r>
      <w:r w:rsidRPr="00A70BA8">
        <w:rPr>
          <w:rFonts w:ascii="Calibri" w:hAnsi="Calibri" w:cs="Calibri"/>
          <w:color w:val="FF0000"/>
        </w:rPr>
        <w:t xml:space="preserve"> monocytes.</w:t>
      </w:r>
      <w:r>
        <w:rPr>
          <w:rFonts w:ascii="Calibri" w:hAnsi="Calibri" w:cs="Calibri"/>
          <w:color w:val="FF0000"/>
        </w:rPr>
        <w:t xml:space="preserve"> </w:t>
      </w:r>
    </w:p>
    <w:p w14:paraId="57A885D6" w14:textId="77777777" w:rsidR="002A6291" w:rsidRPr="00A70BA8" w:rsidRDefault="002A6291" w:rsidP="002A6291">
      <w:pPr>
        <w:pStyle w:val="ListParagraph"/>
        <w:ind w:left="0"/>
        <w:jc w:val="both"/>
        <w:rPr>
          <w:rFonts w:ascii="Calibri" w:hAnsi="Calibri" w:cs="Calibri"/>
          <w:color w:val="FF0000"/>
        </w:rPr>
      </w:pPr>
    </w:p>
    <w:p w14:paraId="77235AA0" w14:textId="77777777" w:rsidR="002A6291" w:rsidRPr="00A70BA8" w:rsidRDefault="002A6291" w:rsidP="002A6291">
      <w:pPr>
        <w:pStyle w:val="ListParagraph"/>
        <w:numPr>
          <w:ilvl w:val="0"/>
          <w:numId w:val="46"/>
        </w:numPr>
        <w:jc w:val="both"/>
        <w:rPr>
          <w:rFonts w:ascii="Calibri" w:hAnsi="Calibri" w:cs="Calibri"/>
          <w:b/>
          <w:color w:val="000000" w:themeColor="text1"/>
          <w:highlight w:val="yellow"/>
        </w:rPr>
      </w:pPr>
      <w:r w:rsidRPr="00A70BA8">
        <w:rPr>
          <w:rFonts w:ascii="Calibri" w:hAnsi="Calibri" w:cs="Calibri"/>
          <w:b/>
          <w:color w:val="000000" w:themeColor="text1"/>
          <w:highlight w:val="yellow"/>
        </w:rPr>
        <w:t xml:space="preserve">HIV infection of TK-NOG mice and effect on human liver and immune system </w:t>
      </w:r>
    </w:p>
    <w:p w14:paraId="22589DF1" w14:textId="77777777" w:rsidR="002A6291" w:rsidRPr="00A70BA8" w:rsidRDefault="002A6291" w:rsidP="002A6291">
      <w:pPr>
        <w:pStyle w:val="ListParagraph"/>
        <w:ind w:left="0"/>
        <w:jc w:val="both"/>
        <w:rPr>
          <w:rFonts w:ascii="Calibri" w:hAnsi="Calibri" w:cs="Calibri"/>
          <w:b/>
          <w:color w:val="000000" w:themeColor="text1"/>
          <w:highlight w:val="yellow"/>
        </w:rPr>
      </w:pPr>
    </w:p>
    <w:p w14:paraId="3CAFFD18" w14:textId="77777777" w:rsidR="002A6291" w:rsidRPr="00A70BA8" w:rsidRDefault="002A6291" w:rsidP="002A6291">
      <w:pPr>
        <w:pStyle w:val="ListParagraph"/>
        <w:numPr>
          <w:ilvl w:val="1"/>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Handle HIV-1 virus and all infected mice in </w:t>
      </w:r>
      <w:r>
        <w:rPr>
          <w:rFonts w:ascii="Calibri" w:hAnsi="Calibri" w:cs="Calibri"/>
          <w:color w:val="000000" w:themeColor="text1"/>
          <w:highlight w:val="yellow"/>
        </w:rPr>
        <w:t xml:space="preserve">a </w:t>
      </w:r>
      <w:r w:rsidRPr="00A70BA8">
        <w:rPr>
          <w:rFonts w:ascii="Calibri" w:hAnsi="Calibri" w:cs="Calibri"/>
          <w:color w:val="000000" w:themeColor="text1"/>
          <w:highlight w:val="yellow"/>
        </w:rPr>
        <w:t xml:space="preserve">designated BSL 3 facility. </w:t>
      </w:r>
    </w:p>
    <w:p w14:paraId="468D53B1" w14:textId="77777777" w:rsidR="002A6291" w:rsidRPr="00A70BA8" w:rsidRDefault="002A6291" w:rsidP="002A6291">
      <w:pPr>
        <w:pStyle w:val="ListParagraph"/>
        <w:ind w:left="0"/>
        <w:jc w:val="both"/>
        <w:rPr>
          <w:rFonts w:ascii="Calibri" w:hAnsi="Calibri" w:cs="Calibri"/>
          <w:color w:val="000000" w:themeColor="text1"/>
          <w:highlight w:val="yellow"/>
        </w:rPr>
      </w:pPr>
    </w:p>
    <w:p w14:paraId="36D07C33" w14:textId="77777777" w:rsidR="002A6291" w:rsidRPr="00A70BA8" w:rsidRDefault="002A6291" w:rsidP="002A6291">
      <w:pPr>
        <w:pStyle w:val="ListParagraph"/>
        <w:ind w:left="0"/>
        <w:jc w:val="both"/>
        <w:outlineLvl w:val="0"/>
        <w:rPr>
          <w:rFonts w:ascii="Calibri" w:hAnsi="Calibri" w:cs="Calibri"/>
          <w:color w:val="000000" w:themeColor="text1"/>
          <w:highlight w:val="yellow"/>
        </w:rPr>
      </w:pPr>
      <w:r w:rsidRPr="00A70BA8">
        <w:rPr>
          <w:rFonts w:ascii="Calibri" w:hAnsi="Calibri" w:cs="Calibri"/>
          <w:color w:val="000000" w:themeColor="text1"/>
          <w:highlight w:val="yellow"/>
        </w:rPr>
        <w:t>CAUTION: Autoclave and discard all HIV-infected wastes in double biohazardous bags.</w:t>
      </w:r>
    </w:p>
    <w:p w14:paraId="773994A1" w14:textId="77777777" w:rsidR="002A6291" w:rsidRPr="00A70BA8" w:rsidRDefault="002A6291" w:rsidP="002A6291">
      <w:pPr>
        <w:pStyle w:val="ListParagraph"/>
        <w:ind w:left="0"/>
        <w:jc w:val="both"/>
        <w:rPr>
          <w:rFonts w:ascii="Calibri" w:hAnsi="Calibri" w:cs="Calibri"/>
          <w:color w:val="000000" w:themeColor="text1"/>
          <w:highlight w:val="yellow"/>
        </w:rPr>
      </w:pPr>
    </w:p>
    <w:p w14:paraId="7707D819" w14:textId="77777777" w:rsidR="002A6291" w:rsidRPr="00A70BA8" w:rsidRDefault="002A6291" w:rsidP="002A6291">
      <w:pPr>
        <w:pStyle w:val="ListParagraph"/>
        <w:numPr>
          <w:ilvl w:val="1"/>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Wear personal protection equipment (PPE) including disposable coverall gown, shoe cover, face mask and double gloves at all times while working with </w:t>
      </w:r>
      <w:r>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virus.</w:t>
      </w:r>
    </w:p>
    <w:p w14:paraId="02FA41C7" w14:textId="77777777" w:rsidR="002A6291" w:rsidRPr="00A70BA8" w:rsidRDefault="002A6291" w:rsidP="002A6291">
      <w:pPr>
        <w:pStyle w:val="ListParagraph"/>
        <w:ind w:left="0"/>
        <w:jc w:val="both"/>
        <w:rPr>
          <w:rFonts w:ascii="Calibri" w:hAnsi="Calibri" w:cs="Calibri"/>
          <w:color w:val="000000" w:themeColor="text1"/>
        </w:rPr>
      </w:pPr>
    </w:p>
    <w:p w14:paraId="55BA2B29" w14:textId="77777777" w:rsidR="002A6291" w:rsidRPr="00A70BA8" w:rsidRDefault="002A6291" w:rsidP="002A6291">
      <w:pPr>
        <w:pStyle w:val="ListParagraph"/>
        <w:numPr>
          <w:ilvl w:val="1"/>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Screen mice with reconstitution of more </w:t>
      </w:r>
      <w:commentRangeStart w:id="82"/>
      <w:commentRangeStart w:id="83"/>
      <w:r w:rsidRPr="00A70BA8">
        <w:rPr>
          <w:rFonts w:ascii="Calibri" w:hAnsi="Calibri" w:cs="Calibri"/>
          <w:color w:val="000000" w:themeColor="text1"/>
          <w:highlight w:val="yellow"/>
        </w:rPr>
        <w:t>than 15% of human CD45</w:t>
      </w:r>
      <w:r w:rsidRPr="00A70BA8">
        <w:rPr>
          <w:rFonts w:ascii="Calibri" w:hAnsi="Calibri" w:cs="Calibri"/>
          <w:color w:val="000000" w:themeColor="text1"/>
          <w:highlight w:val="yellow"/>
          <w:vertAlign w:val="superscript"/>
        </w:rPr>
        <w:t>+</w:t>
      </w:r>
      <w:r w:rsidRPr="00A70BA8">
        <w:rPr>
          <w:rFonts w:ascii="Calibri" w:hAnsi="Calibri" w:cs="Calibri"/>
          <w:color w:val="000000" w:themeColor="text1"/>
          <w:highlight w:val="yellow"/>
        </w:rPr>
        <w:t xml:space="preserve"> cells </w:t>
      </w:r>
      <w:commentRangeEnd w:id="82"/>
      <w:r>
        <w:rPr>
          <w:rStyle w:val="CommentReference"/>
        </w:rPr>
        <w:commentReference w:id="82"/>
      </w:r>
      <w:commentRangeEnd w:id="83"/>
      <w:r>
        <w:rPr>
          <w:rStyle w:val="CommentReference"/>
        </w:rPr>
        <w:commentReference w:id="83"/>
      </w:r>
      <w:r w:rsidRPr="002965EE">
        <w:rPr>
          <w:rFonts w:ascii="Calibri" w:hAnsi="Calibri" w:cs="Calibri"/>
          <w:color w:val="FF0000"/>
          <w:highlight w:val="yellow"/>
        </w:rPr>
        <w:t>(tested in subsection 4.7)</w:t>
      </w:r>
      <w:r>
        <w:rPr>
          <w:rFonts w:ascii="Calibri" w:hAnsi="Calibri" w:cs="Calibri"/>
          <w:color w:val="000000" w:themeColor="text1"/>
          <w:highlight w:val="yellow"/>
        </w:rPr>
        <w:t xml:space="preserve"> </w:t>
      </w:r>
      <w:r w:rsidRPr="00A70BA8">
        <w:rPr>
          <w:rFonts w:ascii="Calibri" w:hAnsi="Calibri" w:cs="Calibri"/>
          <w:color w:val="000000" w:themeColor="text1"/>
          <w:highlight w:val="yellow"/>
        </w:rPr>
        <w:t xml:space="preserve">and presence of human albumin in </w:t>
      </w:r>
      <w:r>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serum for HIV-1 infection</w:t>
      </w:r>
      <w:r>
        <w:rPr>
          <w:rFonts w:ascii="Calibri" w:hAnsi="Calibri" w:cs="Calibri"/>
          <w:color w:val="000000" w:themeColor="text1"/>
          <w:highlight w:val="yellow"/>
        </w:rPr>
        <w:t xml:space="preserve"> </w:t>
      </w:r>
      <w:r w:rsidRPr="00C9044A">
        <w:rPr>
          <w:rFonts w:ascii="Calibri" w:hAnsi="Calibri" w:cs="Calibri"/>
          <w:color w:val="000000" w:themeColor="text1"/>
        </w:rPr>
        <w:t xml:space="preserve">(tested in </w:t>
      </w:r>
      <w:r w:rsidRPr="002965EE">
        <w:rPr>
          <w:rFonts w:ascii="Calibri" w:hAnsi="Calibri" w:cs="Calibri"/>
          <w:color w:val="FF0000"/>
        </w:rPr>
        <w:t>sub</w:t>
      </w:r>
      <w:r w:rsidRPr="00C9044A">
        <w:rPr>
          <w:rFonts w:ascii="Calibri" w:hAnsi="Calibri" w:cs="Calibri"/>
          <w:color w:val="000000" w:themeColor="text1"/>
        </w:rPr>
        <w:t>section 4</w:t>
      </w:r>
      <w:r w:rsidRPr="002965EE">
        <w:rPr>
          <w:rFonts w:ascii="Calibri" w:hAnsi="Calibri" w:cs="Calibri"/>
          <w:color w:val="FF0000"/>
        </w:rPr>
        <w:t>.1</w:t>
      </w:r>
      <w:r w:rsidRPr="00C9044A">
        <w:rPr>
          <w:rFonts w:ascii="Calibri" w:hAnsi="Calibri" w:cs="Calibri"/>
          <w:color w:val="000000" w:themeColor="text1"/>
        </w:rPr>
        <w:t>).</w:t>
      </w:r>
    </w:p>
    <w:p w14:paraId="6216A2C1" w14:textId="77777777" w:rsidR="002A6291" w:rsidRPr="00A70BA8" w:rsidRDefault="002A6291" w:rsidP="002A6291">
      <w:pPr>
        <w:pStyle w:val="ListParagraph"/>
        <w:ind w:left="0"/>
        <w:jc w:val="both"/>
        <w:rPr>
          <w:rFonts w:ascii="Calibri" w:hAnsi="Calibri" w:cs="Calibri"/>
          <w:color w:val="000000" w:themeColor="text1"/>
          <w:highlight w:val="yellow"/>
        </w:rPr>
      </w:pPr>
    </w:p>
    <w:p w14:paraId="196EB54F" w14:textId="77777777" w:rsidR="002A6291" w:rsidRPr="00A70BA8" w:rsidRDefault="002A6291" w:rsidP="002A6291">
      <w:pPr>
        <w:pStyle w:val="ListParagraph"/>
        <w:numPr>
          <w:ilvl w:val="1"/>
          <w:numId w:val="46"/>
        </w:numPr>
        <w:jc w:val="both"/>
        <w:rPr>
          <w:rFonts w:ascii="Calibri" w:hAnsi="Calibri" w:cs="Calibri"/>
          <w:color w:val="000000" w:themeColor="text1"/>
          <w:highlight w:val="yellow"/>
        </w:rPr>
      </w:pPr>
      <w:r w:rsidRPr="00A70BA8">
        <w:rPr>
          <w:rFonts w:ascii="Calibri" w:hAnsi="Calibri" w:cs="Calibri"/>
          <w:color w:val="000000" w:themeColor="text1"/>
          <w:highlight w:val="yellow"/>
        </w:rPr>
        <w:t xml:space="preserve">Inject mice with </w:t>
      </w:r>
      <w:r>
        <w:rPr>
          <w:rFonts w:ascii="Calibri" w:hAnsi="Calibri" w:cs="Calibri"/>
          <w:color w:val="000000" w:themeColor="text1"/>
          <w:highlight w:val="yellow"/>
        </w:rPr>
        <w:t xml:space="preserve">1 x </w:t>
      </w:r>
      <w:r w:rsidRPr="00A70BA8">
        <w:rPr>
          <w:rFonts w:ascii="Calibri" w:hAnsi="Calibri" w:cs="Calibri"/>
          <w:color w:val="000000" w:themeColor="text1"/>
          <w:highlight w:val="yellow"/>
        </w:rPr>
        <w:t>10</w:t>
      </w:r>
      <w:r w:rsidRPr="00A70BA8">
        <w:rPr>
          <w:rFonts w:ascii="Calibri" w:hAnsi="Calibri" w:cs="Calibri"/>
          <w:color w:val="000000" w:themeColor="text1"/>
          <w:highlight w:val="yellow"/>
          <w:vertAlign w:val="superscript"/>
        </w:rPr>
        <w:t>3</w:t>
      </w:r>
      <w:r w:rsidRPr="00A70BA8">
        <w:rPr>
          <w:rFonts w:ascii="Calibri" w:hAnsi="Calibri" w:cs="Calibri"/>
          <w:color w:val="000000" w:themeColor="text1"/>
          <w:highlight w:val="yellow"/>
        </w:rPr>
        <w:t xml:space="preserve"> </w:t>
      </w:r>
      <w:r>
        <w:rPr>
          <w:rFonts w:ascii="Calibri" w:hAnsi="Calibri" w:cs="Calibri"/>
          <w:color w:val="000000" w:themeColor="text1"/>
          <w:highlight w:val="yellow"/>
        </w:rPr>
        <w:t>–</w:t>
      </w:r>
      <w:r w:rsidRPr="00A70BA8">
        <w:rPr>
          <w:rFonts w:ascii="Calibri" w:hAnsi="Calibri" w:cs="Calibri"/>
          <w:color w:val="000000" w:themeColor="text1"/>
          <w:highlight w:val="yellow"/>
        </w:rPr>
        <w:t xml:space="preserve"> </w:t>
      </w:r>
      <w:r>
        <w:rPr>
          <w:rFonts w:ascii="Calibri" w:hAnsi="Calibri" w:cs="Calibri"/>
          <w:color w:val="000000" w:themeColor="text1"/>
          <w:highlight w:val="yellow"/>
        </w:rPr>
        <w:t xml:space="preserve">1 x </w:t>
      </w:r>
      <w:r w:rsidRPr="00A70BA8">
        <w:rPr>
          <w:rFonts w:ascii="Calibri" w:hAnsi="Calibri" w:cs="Calibri"/>
          <w:color w:val="000000" w:themeColor="text1"/>
          <w:highlight w:val="yellow"/>
        </w:rPr>
        <w:t>10</w:t>
      </w:r>
      <w:r w:rsidRPr="00A70BA8">
        <w:rPr>
          <w:rFonts w:ascii="Calibri" w:hAnsi="Calibri" w:cs="Calibri"/>
          <w:color w:val="000000" w:themeColor="text1"/>
          <w:highlight w:val="yellow"/>
          <w:vertAlign w:val="superscript"/>
        </w:rPr>
        <w:t>4</w:t>
      </w:r>
      <w:r w:rsidRPr="00A70BA8">
        <w:rPr>
          <w:rFonts w:ascii="Calibri" w:hAnsi="Calibri" w:cs="Calibri"/>
          <w:color w:val="000000" w:themeColor="text1"/>
          <w:highlight w:val="yellow"/>
        </w:rPr>
        <w:t xml:space="preserve"> tissue culture infectious doses 50 (TCID</w:t>
      </w:r>
      <w:r w:rsidRPr="00A70BA8">
        <w:rPr>
          <w:rFonts w:ascii="Calibri" w:hAnsi="Calibri" w:cs="Calibri"/>
          <w:color w:val="000000" w:themeColor="text1"/>
          <w:highlight w:val="yellow"/>
          <w:vertAlign w:val="subscript"/>
        </w:rPr>
        <w:t>50</w:t>
      </w:r>
      <w:r w:rsidRPr="00A70BA8">
        <w:rPr>
          <w:rFonts w:ascii="Calibri" w:hAnsi="Calibri" w:cs="Calibri"/>
          <w:color w:val="000000" w:themeColor="text1"/>
          <w:highlight w:val="yellow"/>
        </w:rPr>
        <w:t>) HIV-1</w:t>
      </w:r>
      <w:r w:rsidRPr="00A70BA8">
        <w:rPr>
          <w:rFonts w:ascii="Calibri" w:hAnsi="Calibri" w:cs="Calibri"/>
          <w:color w:val="000000" w:themeColor="text1"/>
          <w:highlight w:val="yellow"/>
          <w:vertAlign w:val="subscript"/>
        </w:rPr>
        <w:t>ADA</w:t>
      </w:r>
      <w:r w:rsidRPr="00A70BA8">
        <w:rPr>
          <w:rFonts w:ascii="Calibri" w:hAnsi="Calibri" w:cs="Calibri"/>
          <w:color w:val="000000" w:themeColor="text1"/>
          <w:highlight w:val="yellow"/>
        </w:rPr>
        <w:t xml:space="preserve"> in a volume of 100-200 </w:t>
      </w:r>
      <w:r>
        <w:rPr>
          <w:rFonts w:ascii="Calibri" w:hAnsi="Calibri" w:cs="Calibri"/>
          <w:color w:val="000000" w:themeColor="text1"/>
          <w:highlight w:val="yellow"/>
        </w:rPr>
        <w:t>µ</w:t>
      </w:r>
      <w:r w:rsidRPr="00A70BA8">
        <w:rPr>
          <w:rFonts w:ascii="Calibri" w:hAnsi="Calibri" w:cs="Calibri"/>
          <w:color w:val="000000" w:themeColor="text1"/>
          <w:highlight w:val="yellow"/>
        </w:rPr>
        <w:t>L per mouse, intraperitoneally.</w:t>
      </w:r>
    </w:p>
    <w:p w14:paraId="472E6074" w14:textId="77777777" w:rsidR="002A6291" w:rsidRPr="00A70BA8" w:rsidRDefault="002A6291" w:rsidP="002A6291">
      <w:pPr>
        <w:pStyle w:val="ListParagraph"/>
        <w:ind w:left="0"/>
        <w:jc w:val="both"/>
        <w:rPr>
          <w:rFonts w:ascii="Calibri" w:hAnsi="Calibri" w:cs="Calibri"/>
          <w:color w:val="000000" w:themeColor="text1"/>
          <w:highlight w:val="yellow"/>
        </w:rPr>
      </w:pPr>
    </w:p>
    <w:p w14:paraId="59372A4A" w14:textId="77777777" w:rsidR="002A6291" w:rsidRPr="00A70BA8" w:rsidRDefault="002A6291" w:rsidP="002A6291">
      <w:pPr>
        <w:pStyle w:val="ListParagraph"/>
        <w:numPr>
          <w:ilvl w:val="1"/>
          <w:numId w:val="46"/>
        </w:numPr>
        <w:jc w:val="both"/>
        <w:rPr>
          <w:rFonts w:ascii="Calibri" w:hAnsi="Calibri" w:cs="Calibri"/>
          <w:color w:val="000000" w:themeColor="text1"/>
          <w:highlight w:val="yellow"/>
        </w:rPr>
      </w:pPr>
      <w:r w:rsidRPr="00C9044A">
        <w:rPr>
          <w:rFonts w:ascii="Calibri" w:hAnsi="Calibri" w:cs="Calibri"/>
          <w:color w:val="000000" w:themeColor="text1"/>
        </w:rPr>
        <w:t>E</w:t>
      </w:r>
      <w:commentRangeStart w:id="84"/>
      <w:commentRangeStart w:id="85"/>
      <w:r w:rsidRPr="00C9044A">
        <w:rPr>
          <w:rFonts w:ascii="Calibri" w:hAnsi="Calibri" w:cs="Calibri"/>
          <w:color w:val="000000" w:themeColor="text1"/>
        </w:rPr>
        <w:t>uthani</w:t>
      </w:r>
      <w:commentRangeEnd w:id="84"/>
      <w:r w:rsidRPr="00C9044A">
        <w:rPr>
          <w:rStyle w:val="CommentReference"/>
        </w:rPr>
        <w:commentReference w:id="84"/>
      </w:r>
      <w:commentRangeEnd w:id="85"/>
      <w:r>
        <w:rPr>
          <w:rStyle w:val="CommentReference"/>
        </w:rPr>
        <w:commentReference w:id="85"/>
      </w:r>
      <w:r w:rsidRPr="00C9044A">
        <w:rPr>
          <w:rFonts w:ascii="Calibri" w:hAnsi="Calibri" w:cs="Calibri"/>
          <w:color w:val="000000" w:themeColor="text1"/>
        </w:rPr>
        <w:t>ze HIV-infected mice 5 weeks HIV post-infection</w:t>
      </w:r>
      <w:r>
        <w:rPr>
          <w:rFonts w:ascii="Calibri" w:hAnsi="Calibri" w:cs="Calibri"/>
          <w:color w:val="000000" w:themeColor="text1"/>
        </w:rPr>
        <w:t xml:space="preserve"> by using isoflurane (isoflurane flow rate &gt; 5%)</w:t>
      </w:r>
      <w:r w:rsidRPr="00C9044A">
        <w:rPr>
          <w:rFonts w:ascii="Calibri" w:hAnsi="Calibri" w:cs="Calibri"/>
          <w:color w:val="000000" w:themeColor="text1"/>
        </w:rPr>
        <w:t>.</w:t>
      </w:r>
    </w:p>
    <w:p w14:paraId="345E4528" w14:textId="77777777" w:rsidR="002A6291" w:rsidRPr="00A70BA8" w:rsidRDefault="002A6291" w:rsidP="002A6291">
      <w:pPr>
        <w:pStyle w:val="ListParagraph"/>
        <w:ind w:left="0"/>
        <w:jc w:val="both"/>
        <w:rPr>
          <w:rFonts w:ascii="Calibri" w:hAnsi="Calibri" w:cs="Calibri"/>
          <w:color w:val="000000" w:themeColor="text1"/>
          <w:highlight w:val="yellow"/>
        </w:rPr>
      </w:pPr>
    </w:p>
    <w:p w14:paraId="1F8FD511" w14:textId="77777777" w:rsidR="002A6291" w:rsidRPr="00A70BA8" w:rsidRDefault="002A6291" w:rsidP="002A6291">
      <w:pPr>
        <w:pStyle w:val="ListParagraph"/>
        <w:ind w:left="0"/>
        <w:jc w:val="both"/>
        <w:outlineLvl w:val="0"/>
        <w:rPr>
          <w:rFonts w:ascii="Calibri" w:hAnsi="Calibri" w:cs="Calibri"/>
          <w:color w:val="000000" w:themeColor="text1"/>
          <w:highlight w:val="yellow"/>
        </w:rPr>
      </w:pPr>
      <w:r>
        <w:rPr>
          <w:rFonts w:ascii="Calibri" w:hAnsi="Calibri" w:cs="Calibri"/>
          <w:color w:val="000000" w:themeColor="text1"/>
          <w:highlight w:val="yellow"/>
        </w:rPr>
        <w:t>NOTE:</w:t>
      </w:r>
      <w:r w:rsidRPr="00A70BA8">
        <w:rPr>
          <w:rFonts w:ascii="Calibri" w:hAnsi="Calibri" w:cs="Calibri"/>
          <w:color w:val="000000" w:themeColor="text1"/>
          <w:highlight w:val="yellow"/>
        </w:rPr>
        <w:t xml:space="preserve"> For safety reasons, wear cut-resistant gloves while handing HIV-infected mice.</w:t>
      </w:r>
    </w:p>
    <w:p w14:paraId="6BEDB63A" w14:textId="77777777" w:rsidR="002A6291" w:rsidRPr="00A70BA8" w:rsidRDefault="002A6291" w:rsidP="002A6291">
      <w:pPr>
        <w:pStyle w:val="ListParagraph"/>
        <w:ind w:left="0"/>
        <w:jc w:val="both"/>
        <w:rPr>
          <w:rFonts w:ascii="Calibri" w:hAnsi="Calibri" w:cs="Calibri"/>
          <w:color w:val="000000" w:themeColor="text1"/>
          <w:highlight w:val="yellow"/>
        </w:rPr>
      </w:pPr>
    </w:p>
    <w:p w14:paraId="1974D319" w14:textId="77777777" w:rsidR="002A6291" w:rsidRPr="00A70BA8" w:rsidRDefault="002A6291" w:rsidP="002A6291">
      <w:pPr>
        <w:pStyle w:val="ListParagraph"/>
        <w:numPr>
          <w:ilvl w:val="1"/>
          <w:numId w:val="46"/>
        </w:numPr>
        <w:jc w:val="both"/>
        <w:rPr>
          <w:rFonts w:ascii="Calibri" w:hAnsi="Calibri" w:cs="Calibri"/>
          <w:color w:val="000000" w:themeColor="text1"/>
          <w:highlight w:val="yellow"/>
        </w:rPr>
      </w:pPr>
      <w:r>
        <w:rPr>
          <w:rFonts w:ascii="Calibri" w:hAnsi="Calibri" w:cs="Calibri"/>
          <w:color w:val="000000" w:themeColor="text1"/>
          <w:highlight w:val="yellow"/>
        </w:rPr>
        <w:t>After euthanizing the mice, c</w:t>
      </w:r>
      <w:commentRangeStart w:id="86"/>
      <w:commentRangeStart w:id="87"/>
      <w:r w:rsidRPr="00A70BA8">
        <w:rPr>
          <w:rFonts w:ascii="Calibri" w:hAnsi="Calibri" w:cs="Calibri"/>
          <w:color w:val="000000" w:themeColor="text1"/>
          <w:highlight w:val="yellow"/>
        </w:rPr>
        <w:t xml:space="preserve">ollect blood </w:t>
      </w:r>
      <w:commentRangeEnd w:id="86"/>
      <w:r>
        <w:rPr>
          <w:rStyle w:val="CommentReference"/>
        </w:rPr>
        <w:commentReference w:id="86"/>
      </w:r>
      <w:commentRangeEnd w:id="87"/>
      <w:r>
        <w:rPr>
          <w:rStyle w:val="CommentReference"/>
        </w:rPr>
        <w:commentReference w:id="87"/>
      </w:r>
      <w:r>
        <w:rPr>
          <w:rFonts w:ascii="Calibri" w:hAnsi="Calibri" w:cs="Calibri"/>
          <w:color w:val="000000" w:themeColor="text1"/>
          <w:highlight w:val="yellow"/>
        </w:rPr>
        <w:t xml:space="preserve">by cardiac puncture </w:t>
      </w:r>
      <w:r>
        <w:rPr>
          <w:rFonts w:ascii="Calibri" w:hAnsi="Calibri" w:cs="Calibri"/>
          <w:color w:val="FF0000"/>
          <w:highlight w:val="yellow"/>
        </w:rPr>
        <w:t xml:space="preserve">in mini collect EDTA tubes </w:t>
      </w:r>
      <w:r w:rsidRPr="00A70BA8">
        <w:rPr>
          <w:rFonts w:ascii="Calibri" w:hAnsi="Calibri" w:cs="Calibri"/>
          <w:color w:val="000000" w:themeColor="text1"/>
          <w:highlight w:val="yellow"/>
        </w:rPr>
        <w:t>for</w:t>
      </w:r>
      <w:r>
        <w:rPr>
          <w:rFonts w:ascii="Calibri" w:hAnsi="Calibri" w:cs="Calibri"/>
          <w:color w:val="000000" w:themeColor="text1"/>
          <w:highlight w:val="yellow"/>
        </w:rPr>
        <w:t xml:space="preserve"> isolation of</w:t>
      </w:r>
      <w:r w:rsidRPr="00A70BA8">
        <w:rPr>
          <w:rFonts w:ascii="Calibri" w:hAnsi="Calibri" w:cs="Calibri"/>
          <w:color w:val="000000" w:themeColor="text1"/>
          <w:highlight w:val="yellow"/>
        </w:rPr>
        <w:t xml:space="preserve"> serum to see </w:t>
      </w:r>
      <w:r>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 xml:space="preserve">effect of HIV-1 on </w:t>
      </w:r>
      <w:r>
        <w:rPr>
          <w:rFonts w:ascii="Calibri" w:hAnsi="Calibri" w:cs="Calibri"/>
          <w:color w:val="000000" w:themeColor="text1"/>
          <w:highlight w:val="yellow"/>
        </w:rPr>
        <w:t xml:space="preserve">the </w:t>
      </w:r>
      <w:r w:rsidRPr="00A70BA8">
        <w:rPr>
          <w:rFonts w:ascii="Calibri" w:hAnsi="Calibri" w:cs="Calibri"/>
          <w:color w:val="000000" w:themeColor="text1"/>
          <w:highlight w:val="yellow"/>
        </w:rPr>
        <w:t xml:space="preserve">liver by </w:t>
      </w:r>
      <w:commentRangeStart w:id="88"/>
      <w:commentRangeStart w:id="89"/>
      <w:r w:rsidRPr="00A70BA8">
        <w:rPr>
          <w:rFonts w:ascii="Calibri" w:hAnsi="Calibri" w:cs="Calibri"/>
          <w:color w:val="000000" w:themeColor="text1"/>
          <w:highlight w:val="yellow"/>
        </w:rPr>
        <w:t xml:space="preserve">evaluating human-specific albumin levels by ELISA </w:t>
      </w:r>
      <w:commentRangeEnd w:id="88"/>
      <w:r w:rsidRPr="007D5197">
        <w:rPr>
          <w:rStyle w:val="CommentReference"/>
          <w:color w:val="FF0000"/>
        </w:rPr>
        <w:commentReference w:id="88"/>
      </w:r>
      <w:commentRangeEnd w:id="89"/>
      <w:r w:rsidRPr="007D5197">
        <w:rPr>
          <w:rStyle w:val="CommentReference"/>
          <w:color w:val="FF0000"/>
        </w:rPr>
        <w:commentReference w:id="89"/>
      </w:r>
      <w:r w:rsidRPr="007D5197">
        <w:rPr>
          <w:rFonts w:ascii="Calibri" w:hAnsi="Calibri" w:cs="Calibri"/>
          <w:color w:val="FF0000"/>
          <w:highlight w:val="yellow"/>
        </w:rPr>
        <w:t xml:space="preserve">(see subsection 4.1) </w:t>
      </w:r>
      <w:r w:rsidRPr="00A70BA8">
        <w:rPr>
          <w:rFonts w:ascii="Calibri" w:hAnsi="Calibri" w:cs="Calibri"/>
          <w:color w:val="000000" w:themeColor="text1"/>
          <w:highlight w:val="yellow"/>
        </w:rPr>
        <w:t xml:space="preserve">and </w:t>
      </w:r>
      <w:commentRangeStart w:id="90"/>
      <w:commentRangeStart w:id="91"/>
      <w:r w:rsidRPr="00A70BA8">
        <w:rPr>
          <w:rFonts w:ascii="Calibri" w:hAnsi="Calibri" w:cs="Calibri"/>
          <w:color w:val="000000" w:themeColor="text1"/>
          <w:highlight w:val="yellow"/>
        </w:rPr>
        <w:t xml:space="preserve">blood cells to check changes in human immune cells using flow </w:t>
      </w:r>
      <w:commentRangeEnd w:id="90"/>
      <w:r>
        <w:rPr>
          <w:rStyle w:val="CommentReference"/>
        </w:rPr>
        <w:commentReference w:id="90"/>
      </w:r>
      <w:commentRangeEnd w:id="91"/>
      <w:r>
        <w:rPr>
          <w:rStyle w:val="CommentReference"/>
        </w:rPr>
        <w:commentReference w:id="91"/>
      </w:r>
      <w:r w:rsidRPr="00A70BA8">
        <w:rPr>
          <w:rFonts w:ascii="Calibri" w:hAnsi="Calibri" w:cs="Calibri"/>
          <w:color w:val="000000" w:themeColor="text1"/>
          <w:highlight w:val="yellow"/>
        </w:rPr>
        <w:t>cytometry</w:t>
      </w:r>
      <w:r>
        <w:rPr>
          <w:rFonts w:ascii="Calibri" w:hAnsi="Calibri" w:cs="Calibri"/>
          <w:color w:val="000000" w:themeColor="text1"/>
          <w:highlight w:val="yellow"/>
        </w:rPr>
        <w:t xml:space="preserve"> </w:t>
      </w:r>
      <w:r w:rsidRPr="007D5197">
        <w:rPr>
          <w:rFonts w:ascii="Calibri" w:hAnsi="Calibri" w:cs="Calibri"/>
          <w:color w:val="FF0000"/>
          <w:highlight w:val="yellow"/>
        </w:rPr>
        <w:t xml:space="preserve">(see subsections 4.2-4.8). </w:t>
      </w:r>
    </w:p>
    <w:p w14:paraId="31D31BA8" w14:textId="77777777" w:rsidR="002A6291" w:rsidRPr="00CB2609" w:rsidRDefault="002A6291" w:rsidP="002A6291">
      <w:pPr>
        <w:pStyle w:val="ListParagraph"/>
        <w:ind w:left="0"/>
        <w:jc w:val="both"/>
        <w:rPr>
          <w:rFonts w:ascii="Calibri" w:hAnsi="Calibri" w:cs="Calibri"/>
          <w:color w:val="000000" w:themeColor="text1"/>
        </w:rPr>
      </w:pPr>
    </w:p>
    <w:p w14:paraId="0AD8D101" w14:textId="77777777" w:rsidR="002A6291" w:rsidRPr="00CB2609" w:rsidRDefault="002A6291" w:rsidP="002A6291">
      <w:pPr>
        <w:pStyle w:val="ListParagraph"/>
        <w:ind w:left="0"/>
        <w:jc w:val="both"/>
        <w:rPr>
          <w:rFonts w:ascii="Calibri" w:hAnsi="Calibri" w:cs="Calibri"/>
          <w:color w:val="000000" w:themeColor="text1"/>
        </w:rPr>
      </w:pPr>
      <w:r w:rsidRPr="007D5197">
        <w:rPr>
          <w:rFonts w:ascii="Calibri" w:hAnsi="Calibri" w:cs="Calibri"/>
          <w:color w:val="FF0000"/>
        </w:rPr>
        <w:t xml:space="preserve">NOTE: </w:t>
      </w:r>
      <w:commentRangeStart w:id="92"/>
      <w:commentRangeStart w:id="93"/>
      <w:r w:rsidRPr="00CB2609">
        <w:rPr>
          <w:rFonts w:ascii="Calibri" w:hAnsi="Calibri" w:cs="Calibri"/>
          <w:color w:val="000000" w:themeColor="text1"/>
        </w:rPr>
        <w:t xml:space="preserve">Assess peripheral viral load 5 weeks post-infection on a bioanalyzer </w:t>
      </w:r>
      <w:commentRangeEnd w:id="92"/>
      <w:r w:rsidRPr="00CB2609">
        <w:rPr>
          <w:rStyle w:val="CommentReference"/>
        </w:rPr>
        <w:commentReference w:id="92"/>
      </w:r>
      <w:commentRangeEnd w:id="93"/>
      <w:r w:rsidRPr="00CB2609">
        <w:rPr>
          <w:rStyle w:val="CommentReference"/>
        </w:rPr>
        <w:commentReference w:id="93"/>
      </w:r>
      <w:r w:rsidRPr="00CB2609">
        <w:rPr>
          <w:rFonts w:ascii="Calibri" w:hAnsi="Calibri" w:cs="Calibri"/>
          <w:color w:val="000000" w:themeColor="text1"/>
        </w:rPr>
        <w:t>to confirm if mice are infected.</w:t>
      </w:r>
    </w:p>
    <w:p w14:paraId="3AD6C617" w14:textId="77777777" w:rsidR="002A6291" w:rsidRPr="007D5197" w:rsidRDefault="002A6291" w:rsidP="002A6291">
      <w:pPr>
        <w:pStyle w:val="ListParagraph"/>
        <w:ind w:left="0"/>
        <w:jc w:val="both"/>
        <w:rPr>
          <w:rFonts w:ascii="Calibri" w:hAnsi="Calibri" w:cs="Calibri"/>
          <w:color w:val="FF0000"/>
        </w:rPr>
      </w:pPr>
      <w:commentRangeStart w:id="94"/>
      <w:commentRangeStart w:id="95"/>
    </w:p>
    <w:p w14:paraId="5C7A3912" w14:textId="77777777" w:rsidR="002A6291" w:rsidRPr="007D5197" w:rsidRDefault="002A6291" w:rsidP="002A6291">
      <w:pPr>
        <w:pStyle w:val="ListParagraph"/>
        <w:numPr>
          <w:ilvl w:val="1"/>
          <w:numId w:val="46"/>
        </w:numPr>
        <w:jc w:val="both"/>
        <w:rPr>
          <w:rFonts w:ascii="Calibri" w:hAnsi="Calibri" w:cs="Calibri"/>
          <w:color w:val="FF0000"/>
        </w:rPr>
      </w:pPr>
      <w:r w:rsidRPr="007D5197">
        <w:rPr>
          <w:rFonts w:ascii="Calibri" w:hAnsi="Calibri" w:cs="Calibri"/>
          <w:color w:val="FF0000"/>
        </w:rPr>
        <w:t>After drawing blood, excise liver from the euthanized mice.</w:t>
      </w:r>
    </w:p>
    <w:p w14:paraId="57EC43C6" w14:textId="77777777" w:rsidR="002A6291" w:rsidRPr="007D5197" w:rsidRDefault="002A6291" w:rsidP="002A6291">
      <w:pPr>
        <w:pStyle w:val="ListParagraph"/>
        <w:rPr>
          <w:rFonts w:ascii="Calibri" w:hAnsi="Calibri" w:cs="Calibri"/>
          <w:color w:val="000000" w:themeColor="text1"/>
        </w:rPr>
      </w:pPr>
    </w:p>
    <w:p w14:paraId="1DF0F3C6" w14:textId="77777777" w:rsidR="002A6291" w:rsidRPr="007D5197" w:rsidRDefault="002A6291" w:rsidP="002A6291">
      <w:pPr>
        <w:pStyle w:val="ListParagraph"/>
        <w:numPr>
          <w:ilvl w:val="1"/>
          <w:numId w:val="46"/>
        </w:numPr>
        <w:jc w:val="both"/>
        <w:rPr>
          <w:rFonts w:ascii="Calibri" w:hAnsi="Calibri" w:cs="Calibri"/>
          <w:color w:val="FF0000"/>
        </w:rPr>
      </w:pPr>
      <w:r w:rsidRPr="007D5197">
        <w:rPr>
          <w:rFonts w:ascii="Calibri" w:hAnsi="Calibri" w:cs="Calibri"/>
          <w:color w:val="FF0000"/>
        </w:rPr>
        <w:lastRenderedPageBreak/>
        <w:t>For the liver excision, expose the abdominal cavity by making an incision of 1.5-2 cm and 0.5 cm deep on skin, muscles and peritoneum from the xyphoid. Make a cut perpendicular to the spine between the liver and the diaphragm. Lift the liver and sever any membrane attaching it to stomach and intestine.</w:t>
      </w:r>
    </w:p>
    <w:p w14:paraId="3FC4BB89" w14:textId="77777777" w:rsidR="002A6291" w:rsidRPr="007D5197" w:rsidRDefault="002A6291" w:rsidP="002A6291">
      <w:pPr>
        <w:pStyle w:val="ListParagraph"/>
        <w:rPr>
          <w:rFonts w:ascii="Calibri" w:hAnsi="Calibri" w:cs="Calibri"/>
          <w:color w:val="000000" w:themeColor="text1"/>
          <w:highlight w:val="yellow"/>
        </w:rPr>
      </w:pPr>
    </w:p>
    <w:p w14:paraId="795B50FB" w14:textId="77777777" w:rsidR="002A6291" w:rsidRPr="00A70BA8" w:rsidRDefault="002A6291" w:rsidP="002A6291">
      <w:pPr>
        <w:pStyle w:val="ListParagraph"/>
        <w:numPr>
          <w:ilvl w:val="1"/>
          <w:numId w:val="46"/>
        </w:numPr>
        <w:jc w:val="both"/>
        <w:rPr>
          <w:rFonts w:ascii="Calibri" w:hAnsi="Calibri" w:cs="Calibri"/>
          <w:color w:val="000000" w:themeColor="text1"/>
          <w:highlight w:val="yellow"/>
        </w:rPr>
      </w:pPr>
      <w:r>
        <w:rPr>
          <w:rFonts w:ascii="Calibri" w:hAnsi="Calibri" w:cs="Calibri"/>
          <w:color w:val="000000" w:themeColor="text1"/>
          <w:highlight w:val="yellow"/>
        </w:rPr>
        <w:t xml:space="preserve"> </w:t>
      </w:r>
      <w:r w:rsidRPr="00AB7AD0">
        <w:rPr>
          <w:rFonts w:ascii="Calibri" w:hAnsi="Calibri" w:cs="Calibri"/>
          <w:color w:val="FF0000"/>
        </w:rPr>
        <w:t>Collect and</w:t>
      </w:r>
      <w:r w:rsidRPr="00AB7AD0">
        <w:rPr>
          <w:rFonts w:ascii="Calibri" w:hAnsi="Calibri" w:cs="Calibri"/>
          <w:color w:val="000000" w:themeColor="text1"/>
        </w:rPr>
        <w:t xml:space="preserve"> fix the liver </w:t>
      </w:r>
      <w:commentRangeEnd w:id="94"/>
      <w:r w:rsidRPr="00AB7AD0">
        <w:rPr>
          <w:rStyle w:val="CommentReference"/>
        </w:rPr>
        <w:commentReference w:id="94"/>
      </w:r>
      <w:commentRangeEnd w:id="95"/>
      <w:r w:rsidRPr="00AB7AD0">
        <w:rPr>
          <w:rStyle w:val="CommentReference"/>
        </w:rPr>
        <w:commentReference w:id="95"/>
      </w:r>
      <w:r w:rsidRPr="00AB7AD0">
        <w:rPr>
          <w:rFonts w:ascii="Calibri" w:hAnsi="Calibri" w:cs="Calibri"/>
          <w:color w:val="000000" w:themeColor="text1"/>
          <w:highlight w:val="yellow"/>
        </w:rPr>
        <w:t>in 4% paraformaldehyde overnight and follow standard immunohistochemical protocol to evaluate effect of HIV on CK18</w:t>
      </w:r>
      <w:r w:rsidRPr="00AB7AD0">
        <w:rPr>
          <w:rFonts w:ascii="Calibri" w:hAnsi="Calibri" w:cs="Calibri"/>
          <w:color w:val="000000" w:themeColor="text1"/>
          <w:highlight w:val="yellow"/>
          <w:vertAlign w:val="superscript"/>
        </w:rPr>
        <w:t>+</w:t>
      </w:r>
      <w:r w:rsidRPr="00AB7AD0">
        <w:rPr>
          <w:rFonts w:ascii="Calibri" w:hAnsi="Calibri" w:cs="Calibri"/>
          <w:color w:val="000000" w:themeColor="text1"/>
          <w:highlight w:val="yellow"/>
        </w:rPr>
        <w:t xml:space="preserve"> hepatocytes by using human-specific CK18 antibody</w:t>
      </w:r>
      <w:r w:rsidRPr="00AB7AD0">
        <w:rPr>
          <w:rFonts w:ascii="Calibri" w:hAnsi="Calibri" w:cs="Calibri"/>
          <w:color w:val="000000" w:themeColor="text1"/>
          <w:highlight w:val="yellow"/>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B7AD0">
        <w:rPr>
          <w:rFonts w:ascii="Calibri" w:hAnsi="Calibri" w:cs="Calibri"/>
          <w:color w:val="000000" w:themeColor="text1"/>
          <w:highlight w:val="yellow"/>
        </w:rPr>
        <w:instrText xml:space="preserve"> ADDIN EN.CITE </w:instrText>
      </w:r>
      <w:r w:rsidRPr="00AB7AD0">
        <w:rPr>
          <w:rFonts w:ascii="Calibri" w:hAnsi="Calibri" w:cs="Calibri"/>
          <w:color w:val="000000" w:themeColor="text1"/>
          <w:highlight w:val="yellow"/>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B7AD0">
        <w:rPr>
          <w:rFonts w:ascii="Calibri" w:hAnsi="Calibri" w:cs="Calibri"/>
          <w:color w:val="000000" w:themeColor="text1"/>
          <w:highlight w:val="yellow"/>
        </w:rPr>
        <w:instrText xml:space="preserve"> ADDIN EN.CITE.DATA </w:instrText>
      </w:r>
      <w:r w:rsidRPr="00AB7AD0">
        <w:rPr>
          <w:rFonts w:ascii="Calibri" w:hAnsi="Calibri" w:cs="Calibri"/>
          <w:color w:val="000000" w:themeColor="text1"/>
          <w:highlight w:val="yellow"/>
        </w:rPr>
      </w:r>
      <w:r w:rsidRPr="00AB7AD0">
        <w:rPr>
          <w:rFonts w:ascii="Calibri" w:hAnsi="Calibri" w:cs="Calibri"/>
          <w:color w:val="000000" w:themeColor="text1"/>
          <w:highlight w:val="yellow"/>
        </w:rPr>
        <w:fldChar w:fldCharType="end"/>
      </w:r>
      <w:r w:rsidRPr="00AB7AD0">
        <w:rPr>
          <w:rFonts w:ascii="Calibri" w:hAnsi="Calibri" w:cs="Calibri"/>
          <w:color w:val="000000" w:themeColor="text1"/>
          <w:highlight w:val="yellow"/>
        </w:rPr>
      </w:r>
      <w:r w:rsidRPr="00AB7AD0">
        <w:rPr>
          <w:rFonts w:ascii="Calibri" w:hAnsi="Calibri" w:cs="Calibri"/>
          <w:color w:val="000000" w:themeColor="text1"/>
          <w:highlight w:val="yellow"/>
        </w:rPr>
        <w:fldChar w:fldCharType="separate"/>
      </w:r>
      <w:r w:rsidRPr="00AB7AD0">
        <w:rPr>
          <w:rFonts w:ascii="Calibri" w:hAnsi="Calibri" w:cs="Calibri"/>
          <w:color w:val="000000" w:themeColor="text1"/>
          <w:highlight w:val="yellow"/>
          <w:vertAlign w:val="superscript"/>
        </w:rPr>
        <w:t>8</w:t>
      </w:r>
      <w:r w:rsidRPr="00AB7AD0">
        <w:rPr>
          <w:rFonts w:ascii="Calibri" w:hAnsi="Calibri" w:cs="Calibri"/>
          <w:color w:val="000000" w:themeColor="text1"/>
          <w:highlight w:val="yellow"/>
        </w:rPr>
        <w:fldChar w:fldCharType="end"/>
      </w:r>
      <w:r w:rsidRPr="00AB7AD0">
        <w:rPr>
          <w:rFonts w:ascii="Calibri" w:hAnsi="Calibri" w:cs="Calibri"/>
          <w:color w:val="000000" w:themeColor="text1"/>
          <w:highlight w:val="yellow"/>
        </w:rPr>
        <w:t>.</w:t>
      </w:r>
    </w:p>
    <w:p w14:paraId="3F3EA1B3" w14:textId="77777777" w:rsidR="002A6291" w:rsidRPr="00A70BA8" w:rsidRDefault="002A6291" w:rsidP="002A6291">
      <w:pPr>
        <w:pStyle w:val="ListParagraph"/>
        <w:ind w:left="0"/>
        <w:jc w:val="both"/>
        <w:rPr>
          <w:rFonts w:ascii="Calibri" w:hAnsi="Calibri" w:cs="Calibri"/>
          <w:color w:val="000000" w:themeColor="text1"/>
        </w:rPr>
      </w:pPr>
    </w:p>
    <w:p w14:paraId="60CE14E3" w14:textId="77777777" w:rsidR="002A6291" w:rsidRPr="00A70BA8" w:rsidRDefault="002A6291" w:rsidP="002A6291">
      <w:pPr>
        <w:pStyle w:val="NormalWeb"/>
        <w:spacing w:before="0" w:beforeAutospacing="0" w:after="0" w:afterAutospacing="0"/>
        <w:jc w:val="both"/>
        <w:outlineLvl w:val="0"/>
        <w:rPr>
          <w:rFonts w:ascii="Calibri" w:hAnsi="Calibri" w:cs="Calibri"/>
          <w:b/>
          <w:color w:val="000000" w:themeColor="text1"/>
        </w:rPr>
      </w:pPr>
      <w:r w:rsidRPr="00A70BA8">
        <w:rPr>
          <w:rFonts w:ascii="Calibri" w:hAnsi="Calibri" w:cs="Calibri"/>
          <w:b/>
          <w:color w:val="000000" w:themeColor="text1"/>
        </w:rPr>
        <w:t xml:space="preserve">REPRESENTATIVE RESULTS: </w:t>
      </w:r>
    </w:p>
    <w:p w14:paraId="5D041F88" w14:textId="77777777" w:rsidR="002A6291" w:rsidRPr="00A70BA8" w:rsidRDefault="002A6291" w:rsidP="002A6291">
      <w:pPr>
        <w:jc w:val="both"/>
        <w:rPr>
          <w:rFonts w:ascii="Calibri" w:hAnsi="Calibri" w:cs="Calibri"/>
          <w:color w:val="000000" w:themeColor="text1"/>
        </w:rPr>
      </w:pPr>
      <w:r w:rsidRPr="00A70BA8">
        <w:rPr>
          <w:rFonts w:ascii="Calibri" w:hAnsi="Calibri" w:cs="Calibri"/>
          <w:color w:val="000000" w:themeColor="text1"/>
        </w:rPr>
        <w:t xml:space="preserve">The establishment of a dual humanized mouse model with human liver and immune cells can be easily monitored at each step with very simple ELISA and flow cytometry, respectively. Flow cytometry is regularly performed to evaluate the development of functional immune system and to see the effect of HIV infection on immune cells. In dual humanized mice, development of functional immune cells can range from 15% to 90% of the lymphocyte gate. Representative subsets of immune cells are shown in dot </w:t>
      </w:r>
      <w:r w:rsidRPr="00AB7AD0">
        <w:rPr>
          <w:rFonts w:ascii="Calibri" w:hAnsi="Calibri" w:cs="Calibri"/>
          <w:color w:val="FF0000"/>
        </w:rPr>
        <w:t>p</w:t>
      </w:r>
      <w:commentRangeStart w:id="96"/>
      <w:commentRangeStart w:id="97"/>
      <w:r w:rsidRPr="00AB7AD0">
        <w:rPr>
          <w:rFonts w:ascii="Calibri" w:hAnsi="Calibri" w:cs="Calibri"/>
          <w:color w:val="FF0000"/>
        </w:rPr>
        <w:t>lots</w:t>
      </w:r>
      <w:r w:rsidRPr="00A70BA8">
        <w:rPr>
          <w:rFonts w:ascii="Calibri" w:hAnsi="Calibri" w:cs="Calibri"/>
          <w:color w:val="000000" w:themeColor="text1"/>
        </w:rPr>
        <w:t xml:space="preserve"> </w:t>
      </w:r>
      <w:commentRangeEnd w:id="96"/>
      <w:r>
        <w:rPr>
          <w:rStyle w:val="CommentReference"/>
        </w:rPr>
        <w:commentReference w:id="96"/>
      </w:r>
      <w:commentRangeEnd w:id="97"/>
      <w:r>
        <w:rPr>
          <w:rStyle w:val="CommentReference"/>
        </w:rPr>
        <w:commentReference w:id="97"/>
      </w:r>
      <w:r w:rsidRPr="00A70BA8">
        <w:rPr>
          <w:rFonts w:ascii="Calibri" w:hAnsi="Calibri" w:cs="Calibri"/>
          <w:color w:val="000000" w:themeColor="text1"/>
        </w:rPr>
        <w:t>(</w:t>
      </w:r>
      <w:r w:rsidRPr="00A70BA8">
        <w:rPr>
          <w:rFonts w:ascii="Calibri" w:hAnsi="Calibri" w:cs="Calibri"/>
          <w:b/>
          <w:color w:val="000000" w:themeColor="text1"/>
        </w:rPr>
        <w:t>Figure 3</w:t>
      </w:r>
      <w:r w:rsidRPr="00A70BA8">
        <w:rPr>
          <w:rFonts w:ascii="Calibri" w:hAnsi="Calibri" w:cs="Calibri"/>
          <w:color w:val="000000" w:themeColor="text1"/>
        </w:rPr>
        <w:t xml:space="preserve">). For evaluation of the engraftment of human hepatocytes, ELISA for human-specific albumin level is performed monthly from mouse serum. Mice engrafted with both HSPC and HEP show human-specific albumin levels ranging from ~7 </w:t>
      </w:r>
      <w:r>
        <w:rPr>
          <w:rFonts w:ascii="Calibri" w:hAnsi="Calibri" w:cs="Calibri"/>
          <w:color w:val="000000" w:themeColor="text1"/>
        </w:rPr>
        <w:t>µ</w:t>
      </w:r>
      <w:r w:rsidRPr="00A70BA8">
        <w:rPr>
          <w:rFonts w:ascii="Calibri" w:hAnsi="Calibri" w:cs="Calibri"/>
          <w:color w:val="000000" w:themeColor="text1"/>
        </w:rPr>
        <w:t>g/</w:t>
      </w:r>
      <w:r>
        <w:rPr>
          <w:rFonts w:ascii="Calibri" w:hAnsi="Calibri" w:cs="Calibri"/>
          <w:color w:val="000000" w:themeColor="text1"/>
        </w:rPr>
        <w:t>mL</w:t>
      </w:r>
      <w:r w:rsidRPr="00A70BA8">
        <w:rPr>
          <w:rFonts w:ascii="Calibri" w:hAnsi="Calibri" w:cs="Calibri"/>
          <w:color w:val="000000" w:themeColor="text1"/>
        </w:rPr>
        <w:t xml:space="preserve"> to 377 </w:t>
      </w:r>
      <w:r>
        <w:rPr>
          <w:rFonts w:ascii="Calibri" w:hAnsi="Calibri" w:cs="Calibri"/>
          <w:color w:val="000000" w:themeColor="text1"/>
        </w:rPr>
        <w:t>µ</w:t>
      </w:r>
      <w:r w:rsidRPr="00A70BA8">
        <w:rPr>
          <w:rFonts w:ascii="Calibri" w:hAnsi="Calibri" w:cs="Calibri"/>
          <w:color w:val="000000" w:themeColor="text1"/>
        </w:rPr>
        <w:t>g/</w:t>
      </w:r>
      <w:r>
        <w:rPr>
          <w:rFonts w:ascii="Calibri" w:hAnsi="Calibri" w:cs="Calibri"/>
          <w:color w:val="000000" w:themeColor="text1"/>
        </w:rPr>
        <w:t>mL</w:t>
      </w:r>
      <w:r w:rsidRPr="00A70BA8">
        <w:rPr>
          <w:rFonts w:ascii="Calibri" w:hAnsi="Calibri" w:cs="Calibri"/>
          <w:color w:val="000000" w:themeColor="text1"/>
        </w:rPr>
        <w:t xml:space="preserve"> at one month, continuing to grow over the time of observation (6 months) (</w:t>
      </w:r>
      <w:r w:rsidRPr="00A70BA8">
        <w:rPr>
          <w:rFonts w:ascii="Calibri" w:hAnsi="Calibri" w:cs="Calibri"/>
          <w:b/>
          <w:color w:val="000000" w:themeColor="text1"/>
        </w:rPr>
        <w:t>Figure 4</w:t>
      </w:r>
      <w:r w:rsidRPr="00A70BA8">
        <w:rPr>
          <w:rFonts w:ascii="Calibri" w:hAnsi="Calibri" w:cs="Calibri"/>
          <w:color w:val="000000" w:themeColor="text1"/>
        </w:rPr>
        <w:t>). The effect of HIV-infection on human immune cells in blood of dual-humanized mice is monitored by flow cytometry and on HEP in liver by human-specific albumin ELISA. By 5 weeks, HIV-1 causes a decrease in human albumin levels in serum, as assessed by ELISA, and depletion of human CK18</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hepatocytes in the liver sections of dual humanized mice, as evaluated by immunohistochemistry (</w:t>
      </w:r>
      <w:r w:rsidRPr="00A70BA8">
        <w:rPr>
          <w:rFonts w:ascii="Calibri" w:hAnsi="Calibri" w:cs="Calibri"/>
          <w:b/>
          <w:color w:val="000000" w:themeColor="text1"/>
        </w:rPr>
        <w:t>Figure 5</w:t>
      </w:r>
      <w:r w:rsidRPr="00A70BA8">
        <w:rPr>
          <w:rFonts w:ascii="Calibri" w:hAnsi="Calibri" w:cs="Calibri"/>
          <w:color w:val="000000" w:themeColor="text1"/>
        </w:rPr>
        <w:t>). A lower ratio of CD4:CD8 by flow cytometry is typically observed in the blood and liver of HIV-infected mice compared to levels before infection noted in the same mouse (</w:t>
      </w:r>
      <w:r w:rsidRPr="00A70BA8">
        <w:rPr>
          <w:rFonts w:ascii="Calibri" w:hAnsi="Calibri" w:cs="Calibri"/>
          <w:b/>
          <w:color w:val="000000" w:themeColor="text1"/>
        </w:rPr>
        <w:t>Figure 6</w:t>
      </w:r>
      <w:r w:rsidRPr="00A70BA8">
        <w:rPr>
          <w:rFonts w:ascii="Calibri" w:hAnsi="Calibri" w:cs="Calibri"/>
          <w:color w:val="000000" w:themeColor="text1"/>
        </w:rPr>
        <w:t xml:space="preserve">). All reagents and materials important for the protocol are discussed in the </w:t>
      </w:r>
      <w:r w:rsidRPr="00A70BA8">
        <w:rPr>
          <w:rFonts w:ascii="Calibri" w:hAnsi="Calibri" w:cs="Calibri"/>
          <w:b/>
          <w:color w:val="000000" w:themeColor="text1"/>
        </w:rPr>
        <w:t>Table of Materials</w:t>
      </w:r>
      <w:r w:rsidRPr="00A70BA8">
        <w:rPr>
          <w:rFonts w:ascii="Calibri" w:hAnsi="Calibri" w:cs="Calibri"/>
          <w:color w:val="000000" w:themeColor="text1"/>
        </w:rPr>
        <w:t>.</w:t>
      </w:r>
    </w:p>
    <w:p w14:paraId="023A80CC" w14:textId="77777777" w:rsidR="002A6291" w:rsidRPr="00A70BA8" w:rsidRDefault="002A6291" w:rsidP="002A6291">
      <w:pPr>
        <w:jc w:val="both"/>
        <w:rPr>
          <w:rFonts w:ascii="Calibri" w:hAnsi="Calibri" w:cs="Calibri"/>
          <w:color w:val="000000" w:themeColor="text1"/>
        </w:rPr>
      </w:pPr>
    </w:p>
    <w:p w14:paraId="196BC42A" w14:textId="77777777" w:rsidR="002A6291" w:rsidRPr="00A70BA8" w:rsidRDefault="002A6291" w:rsidP="002A6291">
      <w:pPr>
        <w:jc w:val="both"/>
        <w:outlineLvl w:val="0"/>
        <w:rPr>
          <w:rFonts w:ascii="Calibri" w:hAnsi="Calibri" w:cs="Calibri"/>
          <w:bCs/>
          <w:color w:val="000000" w:themeColor="text1"/>
        </w:rPr>
      </w:pPr>
      <w:commentRangeStart w:id="98"/>
      <w:commentRangeStart w:id="99"/>
      <w:r w:rsidRPr="00A70BA8">
        <w:rPr>
          <w:rFonts w:ascii="Calibri" w:hAnsi="Calibri" w:cs="Calibri"/>
          <w:b/>
          <w:color w:val="000000" w:themeColor="text1"/>
        </w:rPr>
        <w:t>FIGURE</w:t>
      </w:r>
      <w:commentRangeEnd w:id="98"/>
      <w:r>
        <w:rPr>
          <w:rStyle w:val="CommentReference"/>
        </w:rPr>
        <w:commentReference w:id="98"/>
      </w:r>
      <w:commentRangeEnd w:id="99"/>
      <w:r>
        <w:rPr>
          <w:rStyle w:val="CommentReference"/>
        </w:rPr>
        <w:commentReference w:id="99"/>
      </w:r>
      <w:r w:rsidRPr="00A70BA8">
        <w:rPr>
          <w:rFonts w:ascii="Calibri" w:hAnsi="Calibri" w:cs="Calibri"/>
          <w:b/>
          <w:color w:val="000000" w:themeColor="text1"/>
        </w:rPr>
        <w:t xml:space="preserve"> AND TABLE LEGENDS:</w:t>
      </w:r>
      <w:r w:rsidRPr="00A70BA8">
        <w:rPr>
          <w:rFonts w:ascii="Calibri" w:hAnsi="Calibri" w:cs="Calibri"/>
          <w:color w:val="000000" w:themeColor="text1"/>
        </w:rPr>
        <w:t xml:space="preserve"> </w:t>
      </w:r>
    </w:p>
    <w:p w14:paraId="56513F9F" w14:textId="77777777" w:rsidR="002A6291" w:rsidRPr="00A70BA8" w:rsidRDefault="002A6291" w:rsidP="002A6291">
      <w:pPr>
        <w:jc w:val="both"/>
        <w:rPr>
          <w:rFonts w:ascii="Calibri" w:hAnsi="Calibri" w:cs="Calibri"/>
          <w:color w:val="000000" w:themeColor="text1"/>
        </w:rPr>
      </w:pPr>
      <w:r w:rsidRPr="00A70BA8">
        <w:rPr>
          <w:rFonts w:ascii="Calibri" w:hAnsi="Calibri" w:cs="Calibri"/>
          <w:b/>
          <w:color w:val="000000" w:themeColor="text1"/>
        </w:rPr>
        <w:t>Figure 1.</w:t>
      </w:r>
      <w:r w:rsidRPr="00A70BA8">
        <w:rPr>
          <w:rFonts w:ascii="Calibri" w:hAnsi="Calibri" w:cs="Calibri"/>
          <w:color w:val="000000" w:themeColor="text1"/>
        </w:rPr>
        <w:t xml:space="preserve"> Schematic showing the enrichment of CD34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cells from cord blood. (</w:t>
      </w:r>
      <w:r w:rsidRPr="00A70BA8">
        <w:rPr>
          <w:rFonts w:ascii="Calibri" w:hAnsi="Calibri" w:cs="Calibri"/>
          <w:b/>
          <w:color w:val="000000" w:themeColor="text1"/>
        </w:rPr>
        <w:t>A</w:t>
      </w:r>
      <w:r w:rsidRPr="00A70BA8">
        <w:rPr>
          <w:rFonts w:ascii="Calibri" w:hAnsi="Calibri" w:cs="Calibri"/>
          <w:color w:val="000000" w:themeColor="text1"/>
        </w:rPr>
        <w:t>) Cord blood is layered on Lymphocytes Separation Medium (LSM) and centrifuged to isolate buffy coat. (</w:t>
      </w:r>
      <w:r w:rsidRPr="00A70BA8">
        <w:rPr>
          <w:rFonts w:ascii="Calibri" w:hAnsi="Calibri" w:cs="Calibri"/>
          <w:b/>
          <w:color w:val="000000" w:themeColor="text1"/>
        </w:rPr>
        <w:t>B</w:t>
      </w:r>
      <w:r w:rsidRPr="00A70BA8">
        <w:rPr>
          <w:rFonts w:ascii="Calibri" w:hAnsi="Calibri" w:cs="Calibri"/>
          <w:color w:val="000000" w:themeColor="text1"/>
        </w:rPr>
        <w:t>) LS columns are placed on magnetic stand and rinsed with BSA buffer, followed by adding of buffy coat. Cells positive for CD34 are trapped in columns and CD34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cells are eluted in separate tube. Trapped CD34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cells in column resins are plunged with a plunger and cells are collected in a new tube.</w:t>
      </w:r>
    </w:p>
    <w:p w14:paraId="0602A8BB" w14:textId="77777777" w:rsidR="002A6291" w:rsidRPr="00A70BA8" w:rsidRDefault="002A6291" w:rsidP="002A6291">
      <w:pPr>
        <w:jc w:val="both"/>
        <w:rPr>
          <w:rFonts w:ascii="Calibri" w:hAnsi="Calibri" w:cs="Calibri"/>
          <w:color w:val="000000" w:themeColor="text1"/>
        </w:rPr>
      </w:pPr>
    </w:p>
    <w:p w14:paraId="2F0FCBFA" w14:textId="77777777" w:rsidR="002A6291" w:rsidRPr="00A70BA8" w:rsidRDefault="002A6291" w:rsidP="002A6291">
      <w:pPr>
        <w:jc w:val="both"/>
        <w:rPr>
          <w:rFonts w:ascii="Calibri" w:hAnsi="Calibri" w:cs="Calibri"/>
          <w:color w:val="000000" w:themeColor="text1"/>
        </w:rPr>
      </w:pPr>
      <w:r w:rsidRPr="00A70BA8">
        <w:rPr>
          <w:rFonts w:ascii="Calibri" w:hAnsi="Calibri" w:cs="Calibri"/>
          <w:b/>
          <w:color w:val="000000" w:themeColor="text1"/>
        </w:rPr>
        <w:t xml:space="preserve">Figure 2. </w:t>
      </w:r>
      <w:r w:rsidRPr="00A70BA8">
        <w:rPr>
          <w:rFonts w:ascii="Calibri" w:hAnsi="Calibri" w:cs="Calibri"/>
          <w:color w:val="000000" w:themeColor="text1"/>
        </w:rPr>
        <w:t xml:space="preserve">Schematic view of experimental design for dual reconstitution of humanized liver and immune system mice, followed by HIV-1 infection. TK-NOG mice are injected with ganciclovir (GCV) at the dose of 6mg/kg twice a day on day -7 and day -5 followed by treosulfan injection on day -3, -2 and -1. To screen mice for the transplantation </w:t>
      </w:r>
      <w:r w:rsidRPr="00A70BA8">
        <w:rPr>
          <w:rFonts w:ascii="Calibri" w:hAnsi="Calibri" w:cs="Calibri"/>
          <w:color w:val="FF0000"/>
        </w:rPr>
        <w:t xml:space="preserve">(Tx) </w:t>
      </w:r>
      <w:r w:rsidRPr="00A70BA8">
        <w:rPr>
          <w:rFonts w:ascii="Calibri" w:hAnsi="Calibri" w:cs="Calibri"/>
          <w:color w:val="000000" w:themeColor="text1"/>
        </w:rPr>
        <w:t xml:space="preserve">alanine aminotransferase (ALT) assay is performed one day before the surgery and mice with ALT levels &gt;200 and &lt;600 U/L are selected. After transplantation, mice are checked for reconstitution of human immune system by flow cytometry (FACS) and liver reconstitution by assessing albumin level using ELISA. Mice are infected with HIV-1 for 5 weeks before sacrificing. </w:t>
      </w:r>
    </w:p>
    <w:p w14:paraId="0C10F896" w14:textId="77777777" w:rsidR="002A6291" w:rsidRPr="00A70BA8" w:rsidRDefault="002A6291" w:rsidP="002A6291">
      <w:pPr>
        <w:jc w:val="both"/>
        <w:rPr>
          <w:rFonts w:ascii="Calibri" w:hAnsi="Calibri" w:cs="Calibri"/>
          <w:color w:val="000000" w:themeColor="text1"/>
        </w:rPr>
      </w:pPr>
    </w:p>
    <w:p w14:paraId="021D3FE7" w14:textId="77777777" w:rsidR="002A6291" w:rsidRPr="00A70BA8" w:rsidRDefault="002A6291" w:rsidP="002A6291">
      <w:pPr>
        <w:jc w:val="both"/>
        <w:rPr>
          <w:rFonts w:ascii="Calibri" w:hAnsi="Calibri" w:cs="Calibri"/>
          <w:color w:val="000000" w:themeColor="text1"/>
        </w:rPr>
      </w:pPr>
      <w:r w:rsidRPr="00A70BA8">
        <w:rPr>
          <w:rFonts w:ascii="Calibri" w:hAnsi="Calibri" w:cs="Calibri"/>
          <w:b/>
          <w:color w:val="000000" w:themeColor="text1"/>
        </w:rPr>
        <w:t>Figure 3:</w:t>
      </w:r>
      <w:r w:rsidRPr="00A70BA8">
        <w:rPr>
          <w:rFonts w:ascii="Calibri" w:hAnsi="Calibri" w:cs="Calibri"/>
          <w:color w:val="000000" w:themeColor="text1"/>
        </w:rPr>
        <w:t xml:space="preserve"> Flow cytometry analysis gating strategy for human cells distribution of blood. (</w:t>
      </w:r>
      <w:r w:rsidRPr="00A70BA8">
        <w:rPr>
          <w:rFonts w:ascii="Calibri" w:hAnsi="Calibri" w:cs="Calibri"/>
          <w:b/>
          <w:color w:val="000000" w:themeColor="text1"/>
        </w:rPr>
        <w:t>A</w:t>
      </w:r>
      <w:r w:rsidRPr="00A70BA8">
        <w:rPr>
          <w:rFonts w:ascii="Calibri" w:hAnsi="Calibri" w:cs="Calibri"/>
          <w:color w:val="000000" w:themeColor="text1"/>
        </w:rPr>
        <w:t>) First, Lymphocytes are gated on whole blood based on FSC-A and SSC-A. (</w:t>
      </w:r>
      <w:r w:rsidRPr="00A70BA8">
        <w:rPr>
          <w:rFonts w:ascii="Calibri" w:hAnsi="Calibri" w:cs="Calibri"/>
          <w:b/>
          <w:color w:val="000000" w:themeColor="text1"/>
        </w:rPr>
        <w:t>B</w:t>
      </w:r>
      <w:r w:rsidRPr="00A70BA8">
        <w:rPr>
          <w:rFonts w:ascii="Calibri" w:hAnsi="Calibri" w:cs="Calibri"/>
          <w:color w:val="000000" w:themeColor="text1"/>
        </w:rPr>
        <w:t>) Single cells are gated on lymphocytes. (</w:t>
      </w:r>
      <w:r w:rsidRPr="00A70BA8">
        <w:rPr>
          <w:rFonts w:ascii="Calibri" w:hAnsi="Calibri" w:cs="Calibri"/>
          <w:b/>
          <w:color w:val="000000" w:themeColor="text1"/>
        </w:rPr>
        <w:t>C</w:t>
      </w:r>
      <w:r w:rsidRPr="00A70BA8">
        <w:rPr>
          <w:rFonts w:ascii="Calibri" w:hAnsi="Calibri" w:cs="Calibri"/>
          <w:color w:val="000000" w:themeColor="text1"/>
        </w:rPr>
        <w:t>) Human CD45</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leukocytes were gated on single cells using mouse CD45 and human CD45. (</w:t>
      </w:r>
      <w:r w:rsidRPr="00A70BA8">
        <w:rPr>
          <w:rFonts w:ascii="Calibri" w:hAnsi="Calibri" w:cs="Calibri"/>
          <w:b/>
          <w:color w:val="000000" w:themeColor="text1"/>
        </w:rPr>
        <w:t>D</w:t>
      </w:r>
      <w:r w:rsidRPr="00A70BA8">
        <w:rPr>
          <w:rFonts w:ascii="Calibri" w:hAnsi="Calibri" w:cs="Calibri"/>
          <w:color w:val="000000" w:themeColor="text1"/>
        </w:rPr>
        <w:t>)</w:t>
      </w:r>
      <w:r>
        <w:rPr>
          <w:rFonts w:ascii="Calibri" w:hAnsi="Calibri" w:cs="Calibri"/>
          <w:color w:val="000000" w:themeColor="text1"/>
        </w:rPr>
        <w:t xml:space="preserve"> </w:t>
      </w:r>
      <w:r w:rsidRPr="00A70BA8">
        <w:rPr>
          <w:rFonts w:ascii="Calibri" w:hAnsi="Calibri" w:cs="Calibri"/>
          <w:color w:val="000000" w:themeColor="text1"/>
        </w:rPr>
        <w:t>CD3</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T cells and CD19</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B cells are identified on gated CD45</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human leukocytes. (</w:t>
      </w:r>
      <w:r w:rsidRPr="00A70BA8">
        <w:rPr>
          <w:rFonts w:ascii="Calibri" w:hAnsi="Calibri" w:cs="Calibri"/>
          <w:b/>
          <w:color w:val="000000" w:themeColor="text1"/>
        </w:rPr>
        <w:t>E</w:t>
      </w:r>
      <w:r w:rsidRPr="00A70BA8">
        <w:rPr>
          <w:rFonts w:ascii="Calibri" w:hAnsi="Calibri" w:cs="Calibri"/>
          <w:color w:val="000000" w:themeColor="text1"/>
        </w:rPr>
        <w:t>) CD4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T helper cells and CD8</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cytotoxic T cells are identified in gated CD3</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T cells. (</w:t>
      </w:r>
      <w:r w:rsidRPr="00A70BA8">
        <w:rPr>
          <w:rFonts w:ascii="Calibri" w:hAnsi="Calibri" w:cs="Calibri"/>
          <w:b/>
          <w:color w:val="000000" w:themeColor="text1"/>
        </w:rPr>
        <w:t>F</w:t>
      </w:r>
      <w:r w:rsidRPr="00A70BA8">
        <w:rPr>
          <w:rFonts w:ascii="Calibri" w:hAnsi="Calibri" w:cs="Calibri"/>
          <w:color w:val="000000" w:themeColor="text1"/>
        </w:rPr>
        <w:t>) CD14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monocytes are gated from human CD45</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leukocytes. Results represented here is from one mouse transplanted with dual human hepatocytes and HSPC. </w:t>
      </w:r>
    </w:p>
    <w:p w14:paraId="3729373E" w14:textId="77777777" w:rsidR="002A6291" w:rsidRPr="00A70BA8" w:rsidRDefault="002A6291" w:rsidP="002A6291">
      <w:pPr>
        <w:jc w:val="both"/>
        <w:rPr>
          <w:rFonts w:ascii="Calibri" w:hAnsi="Calibri" w:cs="Calibri"/>
          <w:color w:val="000000" w:themeColor="text1"/>
        </w:rPr>
      </w:pPr>
    </w:p>
    <w:p w14:paraId="43391374" w14:textId="77777777" w:rsidR="002A6291" w:rsidRPr="00A70BA8" w:rsidRDefault="002A6291" w:rsidP="002A6291">
      <w:pPr>
        <w:jc w:val="both"/>
        <w:rPr>
          <w:rFonts w:ascii="Calibri" w:hAnsi="Calibri" w:cs="Calibri"/>
          <w:color w:val="000000" w:themeColor="text1"/>
        </w:rPr>
      </w:pPr>
      <w:r w:rsidRPr="00A70BA8">
        <w:rPr>
          <w:rFonts w:ascii="Calibri" w:hAnsi="Calibri" w:cs="Calibri"/>
          <w:b/>
          <w:color w:val="000000" w:themeColor="text1"/>
        </w:rPr>
        <w:t xml:space="preserve">Figure 4: </w:t>
      </w:r>
      <w:r w:rsidRPr="00A70BA8">
        <w:rPr>
          <w:rFonts w:ascii="Calibri" w:hAnsi="Calibri" w:cs="Calibri"/>
          <w:color w:val="000000" w:themeColor="text1"/>
        </w:rPr>
        <w:t>Albumin concentration is measured by ELISA in the serum of dual humanized mice transplanted with both human hepatocytes (HEP) and CD34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hematopoietic stem/progenitor cells (HSPC) (</w:t>
      </w:r>
      <w:r w:rsidRPr="00A70BA8">
        <w:rPr>
          <w:rFonts w:ascii="Calibri" w:hAnsi="Calibri" w:cs="Calibri"/>
          <w:i/>
          <w:color w:val="000000" w:themeColor="text1"/>
        </w:rPr>
        <w:t>n</w:t>
      </w:r>
      <w:r w:rsidRPr="00A70BA8">
        <w:rPr>
          <w:rFonts w:ascii="Calibri" w:hAnsi="Calibri" w:cs="Calibri"/>
          <w:color w:val="000000" w:themeColor="text1"/>
        </w:rPr>
        <w:t xml:space="preserve"> = 11). Serum is collected at different time at 1, 4 and 6 months post-transplantation and dilutions are made to adjust the unknown samples concentrations in the range of standards.</w:t>
      </w:r>
      <w:r>
        <w:rPr>
          <w:rFonts w:ascii="Calibri" w:hAnsi="Calibri" w:cs="Calibri"/>
          <w:color w:val="000000" w:themeColor="text1"/>
        </w:rPr>
        <w:t xml:space="preserve"> </w:t>
      </w:r>
      <w:r w:rsidRPr="00A70BA8">
        <w:rPr>
          <w:rFonts w:ascii="Calibri" w:hAnsi="Calibri" w:cs="Calibri"/>
          <w:color w:val="000000" w:themeColor="text1"/>
        </w:rPr>
        <w:t>Each symbol represents an individual mouse value. Results represent the median as well as individual values.</w:t>
      </w:r>
      <w:r>
        <w:rPr>
          <w:rFonts w:ascii="Calibri" w:hAnsi="Calibri" w:cs="Calibri"/>
          <w:color w:val="000000" w:themeColor="text1"/>
        </w:rPr>
        <w:t xml:space="preserve"> </w:t>
      </w:r>
      <w:r w:rsidRPr="00A70BA8">
        <w:rPr>
          <w:rFonts w:ascii="Calibri" w:hAnsi="Calibri" w:cs="Calibri"/>
          <w:color w:val="000000" w:themeColor="text1"/>
        </w:rPr>
        <w:t>*P&lt;0.05, by one-way ANOVA. This figure has been modified from Dagur</w:t>
      </w:r>
      <w:r w:rsidRPr="00A70BA8">
        <w:rPr>
          <w:rFonts w:ascii="Calibri" w:hAnsi="Calibri" w:cs="Calibri"/>
          <w:i/>
          <w:color w:val="000000" w:themeColor="text1"/>
        </w:rPr>
        <w:t xml:space="preserve"> et al.</w:t>
      </w:r>
      <w:r w:rsidRPr="00A70BA8">
        <w:rPr>
          <w:rFonts w:ascii="Calibri" w:hAnsi="Calibri" w:cs="Calibri"/>
          <w:color w:val="000000" w:themeColor="text1"/>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70BA8">
        <w:rPr>
          <w:rFonts w:ascii="Calibri" w:hAnsi="Calibri" w:cs="Calibri"/>
          <w:color w:val="000000" w:themeColor="text1"/>
        </w:rPr>
        <w:instrText xml:space="preserve"> ADDIN EN.CITE </w:instrText>
      </w:r>
      <w:r w:rsidRPr="00A70BA8">
        <w:rPr>
          <w:rFonts w:ascii="Calibri" w:hAnsi="Calibri" w:cs="Calibri"/>
          <w:color w:val="000000" w:themeColor="text1"/>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70BA8">
        <w:rPr>
          <w:rFonts w:ascii="Calibri" w:hAnsi="Calibri" w:cs="Calibri"/>
          <w:color w:val="000000" w:themeColor="text1"/>
        </w:rPr>
        <w:instrText xml:space="preserve"> ADDIN EN.CITE.DATA </w:instrText>
      </w:r>
      <w:r w:rsidRPr="00A70BA8">
        <w:rPr>
          <w:rFonts w:ascii="Calibri" w:hAnsi="Calibri" w:cs="Calibri"/>
          <w:color w:val="000000" w:themeColor="text1"/>
        </w:rPr>
      </w:r>
      <w:r w:rsidRPr="00A70BA8">
        <w:rPr>
          <w:rFonts w:ascii="Calibri" w:hAnsi="Calibri" w:cs="Calibri"/>
          <w:color w:val="000000" w:themeColor="text1"/>
        </w:rPr>
        <w:fldChar w:fldCharType="end"/>
      </w:r>
      <w:r w:rsidRPr="00A70BA8">
        <w:rPr>
          <w:rFonts w:ascii="Calibri" w:hAnsi="Calibri" w:cs="Calibri"/>
          <w:color w:val="000000" w:themeColor="text1"/>
        </w:rPr>
      </w:r>
      <w:r w:rsidRPr="00A70BA8">
        <w:rPr>
          <w:rFonts w:ascii="Calibri" w:hAnsi="Calibri" w:cs="Calibri"/>
          <w:color w:val="000000" w:themeColor="text1"/>
        </w:rPr>
        <w:fldChar w:fldCharType="separate"/>
      </w:r>
      <w:r w:rsidRPr="00A70BA8">
        <w:rPr>
          <w:rFonts w:ascii="Calibri" w:hAnsi="Calibri" w:cs="Calibri"/>
          <w:color w:val="000000" w:themeColor="text1"/>
          <w:vertAlign w:val="superscript"/>
        </w:rPr>
        <w:t>8</w:t>
      </w:r>
      <w:r w:rsidRPr="00A70BA8">
        <w:rPr>
          <w:rFonts w:ascii="Calibri" w:hAnsi="Calibri" w:cs="Calibri"/>
          <w:color w:val="000000" w:themeColor="text1"/>
        </w:rPr>
        <w:fldChar w:fldCharType="end"/>
      </w:r>
      <w:r w:rsidRPr="00A70BA8">
        <w:rPr>
          <w:rFonts w:ascii="Calibri" w:hAnsi="Calibri" w:cs="Calibri"/>
          <w:color w:val="000000" w:themeColor="text1"/>
        </w:rPr>
        <w:t xml:space="preserve">. </w:t>
      </w:r>
    </w:p>
    <w:p w14:paraId="7FAC1005" w14:textId="77777777" w:rsidR="002A6291" w:rsidRPr="00A70BA8" w:rsidRDefault="002A6291" w:rsidP="002A6291">
      <w:pPr>
        <w:jc w:val="both"/>
        <w:rPr>
          <w:rFonts w:ascii="Calibri" w:hAnsi="Calibri" w:cs="Calibri"/>
          <w:color w:val="000000" w:themeColor="text1"/>
        </w:rPr>
      </w:pPr>
    </w:p>
    <w:p w14:paraId="06EF8994" w14:textId="77777777" w:rsidR="002A6291" w:rsidRPr="00A70BA8" w:rsidRDefault="002A6291" w:rsidP="002A6291">
      <w:pPr>
        <w:jc w:val="both"/>
        <w:rPr>
          <w:rFonts w:ascii="Calibri" w:hAnsi="Calibri" w:cs="Calibri"/>
          <w:color w:val="000000" w:themeColor="text1"/>
        </w:rPr>
      </w:pPr>
      <w:r w:rsidRPr="00A70BA8">
        <w:rPr>
          <w:rFonts w:ascii="Calibri" w:hAnsi="Calibri" w:cs="Calibri"/>
          <w:b/>
          <w:color w:val="000000" w:themeColor="text1"/>
        </w:rPr>
        <w:t xml:space="preserve">Figure 5: </w:t>
      </w:r>
      <w:r w:rsidRPr="00A70BA8">
        <w:rPr>
          <w:rFonts w:ascii="Calibri" w:hAnsi="Calibri" w:cs="Calibri"/>
          <w:color w:val="000000" w:themeColor="text1"/>
        </w:rPr>
        <w:t>Effect on HIV-1 on albumin levels in serum and depletion of CK18</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human hepatocytes in the liver of dual humanized mice. (</w:t>
      </w:r>
      <w:r w:rsidRPr="00A70BA8">
        <w:rPr>
          <w:rFonts w:ascii="Calibri" w:hAnsi="Calibri" w:cs="Calibri"/>
          <w:b/>
          <w:color w:val="000000" w:themeColor="text1"/>
        </w:rPr>
        <w:t>A</w:t>
      </w:r>
      <w:r w:rsidRPr="00A70BA8">
        <w:rPr>
          <w:rFonts w:ascii="Calibri" w:hAnsi="Calibri" w:cs="Calibri"/>
          <w:color w:val="000000" w:themeColor="text1"/>
        </w:rPr>
        <w:t>) Albumin concentrations is monitored in uninfected mice (</w:t>
      </w:r>
      <w:r w:rsidRPr="00A70BA8">
        <w:rPr>
          <w:rFonts w:ascii="Calibri" w:hAnsi="Calibri" w:cs="Calibri"/>
          <w:i/>
          <w:color w:val="000000" w:themeColor="text1"/>
        </w:rPr>
        <w:t>n</w:t>
      </w:r>
      <w:r w:rsidRPr="00A70BA8">
        <w:rPr>
          <w:rFonts w:ascii="Calibri" w:hAnsi="Calibri" w:cs="Calibri"/>
          <w:color w:val="000000" w:themeColor="text1"/>
        </w:rPr>
        <w:t xml:space="preserve"> = 9) transplanted with both human HEP and HSPC at 1 and 4 months. The mice are infected (</w:t>
      </w:r>
      <w:r w:rsidRPr="00A70BA8">
        <w:rPr>
          <w:rFonts w:ascii="Calibri" w:hAnsi="Calibri" w:cs="Calibri"/>
          <w:i/>
          <w:color w:val="000000" w:themeColor="text1"/>
        </w:rPr>
        <w:t>n</w:t>
      </w:r>
      <w:r w:rsidRPr="00A70BA8">
        <w:rPr>
          <w:rFonts w:ascii="Calibri" w:hAnsi="Calibri" w:cs="Calibri"/>
          <w:color w:val="000000" w:themeColor="text1"/>
        </w:rPr>
        <w:t xml:space="preserve"> = 10) with HIV at 4-5 months post-transplantation and sacrificed 5 weeks post infection. Each symbol represents an individual mouse value. Results represent the median as well as individual values.</w:t>
      </w:r>
      <w:r>
        <w:rPr>
          <w:rFonts w:ascii="Calibri" w:hAnsi="Calibri" w:cs="Calibri"/>
          <w:color w:val="000000" w:themeColor="text1"/>
        </w:rPr>
        <w:t xml:space="preserve"> </w:t>
      </w:r>
      <w:r w:rsidRPr="00A70BA8">
        <w:rPr>
          <w:rFonts w:ascii="Calibri" w:hAnsi="Calibri" w:cs="Calibri"/>
          <w:color w:val="000000" w:themeColor="text1"/>
        </w:rPr>
        <w:t>*P&lt;0.05, by one-way ANOVA. This figure has been modified from Dagur</w:t>
      </w:r>
      <w:r w:rsidRPr="00A70BA8">
        <w:rPr>
          <w:rFonts w:ascii="Calibri" w:hAnsi="Calibri" w:cs="Calibri"/>
          <w:i/>
          <w:color w:val="000000" w:themeColor="text1"/>
        </w:rPr>
        <w:t xml:space="preserve"> et al.</w:t>
      </w:r>
      <w:r w:rsidRPr="00A70BA8">
        <w:rPr>
          <w:rFonts w:ascii="Calibri" w:hAnsi="Calibri" w:cs="Calibri"/>
          <w:color w:val="000000" w:themeColor="text1"/>
        </w:rPr>
        <w:t xml:space="preserve"> </w:t>
      </w:r>
      <w:r w:rsidRPr="00A70BA8">
        <w:rPr>
          <w:rFonts w:ascii="Calibri" w:hAnsi="Calibri" w:cs="Calibri"/>
          <w:color w:val="000000" w:themeColor="text1"/>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70BA8">
        <w:rPr>
          <w:rFonts w:ascii="Calibri" w:hAnsi="Calibri" w:cs="Calibri"/>
          <w:color w:val="000000" w:themeColor="text1"/>
        </w:rPr>
        <w:instrText xml:space="preserve"> ADDIN EN.CITE </w:instrText>
      </w:r>
      <w:r w:rsidRPr="00A70BA8">
        <w:rPr>
          <w:rFonts w:ascii="Calibri" w:hAnsi="Calibri" w:cs="Calibri"/>
          <w:color w:val="000000" w:themeColor="text1"/>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70BA8">
        <w:rPr>
          <w:rFonts w:ascii="Calibri" w:hAnsi="Calibri" w:cs="Calibri"/>
          <w:color w:val="000000" w:themeColor="text1"/>
        </w:rPr>
        <w:instrText xml:space="preserve"> ADDIN EN.CITE.DATA </w:instrText>
      </w:r>
      <w:r w:rsidRPr="00A70BA8">
        <w:rPr>
          <w:rFonts w:ascii="Calibri" w:hAnsi="Calibri" w:cs="Calibri"/>
          <w:color w:val="000000" w:themeColor="text1"/>
        </w:rPr>
      </w:r>
      <w:r w:rsidRPr="00A70BA8">
        <w:rPr>
          <w:rFonts w:ascii="Calibri" w:hAnsi="Calibri" w:cs="Calibri"/>
          <w:color w:val="000000" w:themeColor="text1"/>
        </w:rPr>
        <w:fldChar w:fldCharType="end"/>
      </w:r>
      <w:r w:rsidRPr="00A70BA8">
        <w:rPr>
          <w:rFonts w:ascii="Calibri" w:hAnsi="Calibri" w:cs="Calibri"/>
          <w:color w:val="000000" w:themeColor="text1"/>
        </w:rPr>
      </w:r>
      <w:r w:rsidRPr="00A70BA8">
        <w:rPr>
          <w:rFonts w:ascii="Calibri" w:hAnsi="Calibri" w:cs="Calibri"/>
          <w:color w:val="000000" w:themeColor="text1"/>
        </w:rPr>
        <w:fldChar w:fldCharType="separate"/>
      </w:r>
      <w:r w:rsidRPr="00A70BA8">
        <w:rPr>
          <w:rFonts w:ascii="Calibri" w:hAnsi="Calibri" w:cs="Calibri"/>
          <w:color w:val="000000" w:themeColor="text1"/>
          <w:vertAlign w:val="superscript"/>
        </w:rPr>
        <w:t>8</w:t>
      </w:r>
      <w:r w:rsidRPr="00A70BA8">
        <w:rPr>
          <w:rFonts w:ascii="Calibri" w:hAnsi="Calibri" w:cs="Calibri"/>
          <w:color w:val="000000" w:themeColor="text1"/>
        </w:rPr>
        <w:fldChar w:fldCharType="end"/>
      </w:r>
      <w:r w:rsidRPr="00A70BA8">
        <w:rPr>
          <w:rFonts w:ascii="Calibri" w:hAnsi="Calibri" w:cs="Calibri"/>
          <w:color w:val="000000" w:themeColor="text1"/>
        </w:rPr>
        <w:t>. (</w:t>
      </w:r>
      <w:commentRangeStart w:id="100"/>
      <w:commentRangeStart w:id="101"/>
      <w:r w:rsidRPr="00A70BA8">
        <w:rPr>
          <w:rFonts w:ascii="Calibri" w:hAnsi="Calibri" w:cs="Calibri"/>
          <w:b/>
          <w:color w:val="000000" w:themeColor="text1"/>
        </w:rPr>
        <w:t>B</w:t>
      </w:r>
      <w:r w:rsidRPr="00A70BA8">
        <w:rPr>
          <w:rFonts w:ascii="Calibri" w:hAnsi="Calibri" w:cs="Calibri"/>
          <w:color w:val="000000" w:themeColor="text1"/>
        </w:rPr>
        <w:t>) Fiv</w:t>
      </w:r>
      <w:commentRangeEnd w:id="100"/>
      <w:r>
        <w:rPr>
          <w:rStyle w:val="CommentReference"/>
        </w:rPr>
        <w:commentReference w:id="100"/>
      </w:r>
      <w:commentRangeEnd w:id="101"/>
      <w:r>
        <w:rPr>
          <w:rStyle w:val="CommentReference"/>
        </w:rPr>
        <w:commentReference w:id="101"/>
      </w:r>
      <w:r w:rsidRPr="00A70BA8">
        <w:rPr>
          <w:rFonts w:ascii="Calibri" w:hAnsi="Calibri" w:cs="Calibri"/>
          <w:color w:val="000000" w:themeColor="text1"/>
        </w:rPr>
        <w:t>e-micron liver sections from uninfected (HEP+HSPC, left panel) and HIV-infected TK-NOG mice (HEP+HSPC+HIV, right panel) are fixed, paraffin embedded, and stained for anti-human cytokeratin-18 (CK18) antibody. HIV-1 caused depletion of CK18</w:t>
      </w:r>
      <w:r w:rsidRPr="00A70BA8">
        <w:rPr>
          <w:rFonts w:ascii="Calibri" w:hAnsi="Calibri" w:cs="Calibri"/>
          <w:color w:val="000000" w:themeColor="text1"/>
          <w:vertAlign w:val="superscript"/>
        </w:rPr>
        <w:t xml:space="preserve">+ </w:t>
      </w:r>
      <w:r w:rsidRPr="00A70BA8">
        <w:rPr>
          <w:rFonts w:ascii="Calibri" w:hAnsi="Calibri" w:cs="Calibri"/>
          <w:color w:val="000000" w:themeColor="text1"/>
        </w:rPr>
        <w:t>hepatocytes are evidenced by less occupied area by the CK18</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human cells. Results represented here is from one uninfected and one HIV-infected mouse transplanted with dual human hepatocytes and HSPC. Scale bars: 100μm.</w:t>
      </w:r>
    </w:p>
    <w:p w14:paraId="2E7DACB0" w14:textId="77777777" w:rsidR="002A6291" w:rsidRPr="00A70BA8" w:rsidRDefault="002A6291" w:rsidP="002A6291">
      <w:pPr>
        <w:jc w:val="both"/>
        <w:rPr>
          <w:rFonts w:ascii="Calibri" w:hAnsi="Calibri" w:cs="Calibri"/>
          <w:color w:val="000000" w:themeColor="text1"/>
        </w:rPr>
      </w:pPr>
    </w:p>
    <w:p w14:paraId="26569F13" w14:textId="77777777" w:rsidR="002A6291" w:rsidRPr="00A70BA8" w:rsidRDefault="002A6291" w:rsidP="002A6291">
      <w:pPr>
        <w:jc w:val="both"/>
        <w:rPr>
          <w:rFonts w:ascii="Calibri" w:hAnsi="Calibri" w:cs="Calibri"/>
          <w:color w:val="000000" w:themeColor="text1"/>
        </w:rPr>
      </w:pPr>
      <w:r w:rsidRPr="00A70BA8">
        <w:rPr>
          <w:rFonts w:ascii="Calibri" w:hAnsi="Calibri" w:cs="Calibri"/>
          <w:b/>
          <w:color w:val="000000" w:themeColor="text1"/>
        </w:rPr>
        <w:t>Figure 6:</w:t>
      </w:r>
      <w:r>
        <w:rPr>
          <w:rFonts w:ascii="Calibri" w:hAnsi="Calibri" w:cs="Calibri"/>
        </w:rPr>
        <w:t xml:space="preserve"> </w:t>
      </w:r>
      <w:r w:rsidRPr="00A70BA8">
        <w:rPr>
          <w:rFonts w:ascii="Calibri" w:hAnsi="Calibri" w:cs="Calibri"/>
          <w:color w:val="000000" w:themeColor="text1"/>
        </w:rPr>
        <w:t>Ratio of CD4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cells to CD8</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T cells in peripheral blood, and liver of dual reconstituted uninfected (closed circle, HEP+HSPC, Blood </w:t>
      </w:r>
      <w:r w:rsidRPr="00A70BA8">
        <w:rPr>
          <w:rFonts w:ascii="Calibri" w:hAnsi="Calibri" w:cs="Calibri"/>
          <w:i/>
          <w:color w:val="000000" w:themeColor="text1"/>
        </w:rPr>
        <w:t>n</w:t>
      </w:r>
      <w:r w:rsidRPr="00A70BA8">
        <w:rPr>
          <w:rFonts w:ascii="Calibri" w:hAnsi="Calibri" w:cs="Calibri"/>
          <w:color w:val="000000" w:themeColor="text1"/>
        </w:rPr>
        <w:t xml:space="preserve"> = 7; liver </w:t>
      </w:r>
      <w:r w:rsidRPr="00A70BA8">
        <w:rPr>
          <w:rFonts w:ascii="Calibri" w:hAnsi="Calibri" w:cs="Calibri"/>
          <w:i/>
          <w:color w:val="000000" w:themeColor="text1"/>
        </w:rPr>
        <w:t>n</w:t>
      </w:r>
      <w:r w:rsidRPr="00A70BA8">
        <w:rPr>
          <w:rFonts w:ascii="Calibri" w:hAnsi="Calibri" w:cs="Calibri"/>
          <w:color w:val="000000" w:themeColor="text1"/>
        </w:rPr>
        <w:t xml:space="preserve"> = 6) and HIV-1 infected (open circles, HEP+HSPC+HIV; Blood </w:t>
      </w:r>
      <w:r w:rsidRPr="00A70BA8">
        <w:rPr>
          <w:rFonts w:ascii="Calibri" w:hAnsi="Calibri" w:cs="Calibri"/>
          <w:i/>
          <w:color w:val="000000" w:themeColor="text1"/>
        </w:rPr>
        <w:t>n</w:t>
      </w:r>
      <w:r w:rsidRPr="00A70BA8">
        <w:rPr>
          <w:rFonts w:ascii="Calibri" w:hAnsi="Calibri" w:cs="Calibri"/>
          <w:color w:val="000000" w:themeColor="text1"/>
        </w:rPr>
        <w:t xml:space="preserve"> = 10; Liver n = 11) mice. Results represent the median as well as individual values. *P&lt;0.05, by one-way ANOVA test between HIV-infected and uninfected mice. This figure has been modified from Dagur</w:t>
      </w:r>
      <w:r w:rsidRPr="00A70BA8">
        <w:rPr>
          <w:rFonts w:ascii="Calibri" w:hAnsi="Calibri" w:cs="Calibri"/>
          <w:i/>
          <w:color w:val="000000" w:themeColor="text1"/>
        </w:rPr>
        <w:t xml:space="preserve"> et al.</w:t>
      </w:r>
      <w:r w:rsidRPr="00A70BA8">
        <w:rPr>
          <w:rFonts w:ascii="Calibri" w:hAnsi="Calibri" w:cs="Calibri"/>
          <w:color w:val="000000" w:themeColor="text1"/>
        </w:rPr>
        <w:t xml:space="preserve"> </w:t>
      </w:r>
      <w:r w:rsidRPr="00A70BA8">
        <w:rPr>
          <w:rFonts w:ascii="Calibri" w:hAnsi="Calibri" w:cs="Calibri"/>
          <w:color w:val="000000" w:themeColor="text1"/>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70BA8">
        <w:rPr>
          <w:rFonts w:ascii="Calibri" w:hAnsi="Calibri" w:cs="Calibri"/>
          <w:color w:val="000000" w:themeColor="text1"/>
        </w:rPr>
        <w:instrText xml:space="preserve"> ADDIN EN.CITE </w:instrText>
      </w:r>
      <w:r w:rsidRPr="00A70BA8">
        <w:rPr>
          <w:rFonts w:ascii="Calibri" w:hAnsi="Calibri" w:cs="Calibri"/>
          <w:color w:val="000000" w:themeColor="text1"/>
        </w:rPr>
        <w:fldChar w:fldCharType="begin">
          <w:fldData xml:space="preserve">PEVuZE5vdGU+PENpdGU+PEF1dGhvcj5EYWd1cjwvQXV0aG9yPjxZZWFyPjIwMTg8L1llYXI+PFJl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</w:fldData>
        </w:fldChar>
      </w:r>
      <w:r w:rsidRPr="00A70BA8">
        <w:rPr>
          <w:rFonts w:ascii="Calibri" w:hAnsi="Calibri" w:cs="Calibri"/>
          <w:color w:val="000000" w:themeColor="text1"/>
        </w:rPr>
        <w:instrText xml:space="preserve"> ADDIN EN.CITE.DATA </w:instrText>
      </w:r>
      <w:r w:rsidRPr="00A70BA8">
        <w:rPr>
          <w:rFonts w:ascii="Calibri" w:hAnsi="Calibri" w:cs="Calibri"/>
          <w:color w:val="000000" w:themeColor="text1"/>
        </w:rPr>
      </w:r>
      <w:r w:rsidRPr="00A70BA8">
        <w:rPr>
          <w:rFonts w:ascii="Calibri" w:hAnsi="Calibri" w:cs="Calibri"/>
          <w:color w:val="000000" w:themeColor="text1"/>
        </w:rPr>
        <w:fldChar w:fldCharType="end"/>
      </w:r>
      <w:r w:rsidRPr="00A70BA8">
        <w:rPr>
          <w:rFonts w:ascii="Calibri" w:hAnsi="Calibri" w:cs="Calibri"/>
          <w:color w:val="000000" w:themeColor="text1"/>
        </w:rPr>
      </w:r>
      <w:r w:rsidRPr="00A70BA8">
        <w:rPr>
          <w:rFonts w:ascii="Calibri" w:hAnsi="Calibri" w:cs="Calibri"/>
          <w:color w:val="000000" w:themeColor="text1"/>
        </w:rPr>
        <w:fldChar w:fldCharType="separate"/>
      </w:r>
      <w:r w:rsidRPr="00A70BA8">
        <w:rPr>
          <w:rFonts w:ascii="Calibri" w:hAnsi="Calibri" w:cs="Calibri"/>
          <w:color w:val="000000" w:themeColor="text1"/>
          <w:vertAlign w:val="superscript"/>
        </w:rPr>
        <w:t>8</w:t>
      </w:r>
      <w:r w:rsidRPr="00A70BA8">
        <w:rPr>
          <w:rFonts w:ascii="Calibri" w:hAnsi="Calibri" w:cs="Calibri"/>
          <w:color w:val="000000" w:themeColor="text1"/>
        </w:rPr>
        <w:fldChar w:fldCharType="end"/>
      </w:r>
      <w:r w:rsidRPr="00A70BA8">
        <w:rPr>
          <w:rFonts w:ascii="Calibri" w:hAnsi="Calibri" w:cs="Calibri"/>
          <w:color w:val="000000" w:themeColor="text1"/>
        </w:rPr>
        <w:t xml:space="preserve">. </w:t>
      </w:r>
    </w:p>
    <w:p w14:paraId="64216C26" w14:textId="77777777" w:rsidR="002A6291" w:rsidRPr="00A70BA8" w:rsidRDefault="002A6291" w:rsidP="002A6291">
      <w:pPr>
        <w:jc w:val="both"/>
        <w:rPr>
          <w:rFonts w:ascii="Calibri" w:hAnsi="Calibri" w:cs="Calibri"/>
          <w:b/>
          <w:color w:val="000000" w:themeColor="text1"/>
        </w:rPr>
      </w:pPr>
      <w:r w:rsidRPr="00A70BA8">
        <w:rPr>
          <w:rFonts w:ascii="Calibri" w:hAnsi="Calibri" w:cs="Calibri"/>
          <w:b/>
          <w:color w:val="000000" w:themeColor="text1"/>
        </w:rPr>
        <w:tab/>
      </w:r>
    </w:p>
    <w:p w14:paraId="713EDC3F" w14:textId="77777777" w:rsidR="002A6291" w:rsidRPr="00A70BA8" w:rsidRDefault="002A6291" w:rsidP="002A6291">
      <w:pPr>
        <w:jc w:val="both"/>
        <w:outlineLvl w:val="0"/>
        <w:rPr>
          <w:rFonts w:ascii="Calibri" w:hAnsi="Calibri" w:cs="Calibri"/>
          <w:b/>
          <w:color w:val="000000" w:themeColor="text1"/>
        </w:rPr>
      </w:pPr>
      <w:r w:rsidRPr="00A70BA8">
        <w:rPr>
          <w:rFonts w:ascii="Calibri" w:hAnsi="Calibri" w:cs="Calibri"/>
          <w:b/>
          <w:color w:val="000000" w:themeColor="text1"/>
        </w:rPr>
        <w:t>DISCUSSION</w:t>
      </w:r>
      <w:r w:rsidRPr="00A70BA8">
        <w:rPr>
          <w:rFonts w:ascii="Calibri" w:hAnsi="Calibri" w:cs="Calibri"/>
          <w:b/>
          <w:bCs/>
          <w:color w:val="000000" w:themeColor="text1"/>
        </w:rPr>
        <w:t>:</w:t>
      </w:r>
    </w:p>
    <w:p w14:paraId="1394530D" w14:textId="77777777" w:rsidR="002A6291" w:rsidRDefault="002A6291" w:rsidP="002A6291">
      <w:pPr>
        <w:jc w:val="both"/>
        <w:rPr>
          <w:rFonts w:ascii="Calibri" w:hAnsi="Calibri" w:cs="Calibri"/>
          <w:color w:val="FF0000"/>
        </w:rPr>
      </w:pPr>
      <w:r w:rsidRPr="00A70BA8">
        <w:rPr>
          <w:rFonts w:ascii="Calibri" w:hAnsi="Calibri" w:cs="Calibri"/>
          <w:color w:val="000000" w:themeColor="text1"/>
        </w:rPr>
        <w:t xml:space="preserve">Liver is compromised and damaged in HIV-infected patients </w:t>
      </w:r>
      <w:r w:rsidRPr="00A70BA8">
        <w:rPr>
          <w:rFonts w:ascii="Calibri" w:hAnsi="Calibri" w:cs="Calibri"/>
          <w:color w:val="000000" w:themeColor="text1"/>
        </w:rPr>
        <w:fldChar w:fldCharType="begin"/>
      </w:r>
      <w:r w:rsidRPr="00A70BA8">
        <w:rPr>
          <w:rFonts w:ascii="Calibri" w:hAnsi="Calibri" w:cs="Calibri"/>
          <w:color w:val="000000" w:themeColor="text1"/>
        </w:rPr>
        <w:instrText xml:space="preserve"> ADDIN EN.CITE &lt;EndNote&gt;&lt;Cite&gt;&lt;Author&gt;Crane&lt;/Author&gt;&lt;Year&gt;2012&lt;/Year&gt;&lt;RecNum&gt;159&lt;/RecNum&gt;&lt;DisplayText&gt;&lt;style face="superscript"&gt;24&lt;/style&gt;&lt;/DisplayText&gt;&lt;record&gt;&lt;rec-number&gt;159&lt;/rec-number&gt;&lt;foreign-keys&gt;&lt;key app="EN" db-id="d2xfsv5vo5te9betvs2x0p08ap2wxezpd52a" timestamp="1524632710"&gt;159&lt;/key&gt;&lt;/foreign-keys&gt;&lt;ref-type name="Journal Article"&gt;17&lt;/ref-type&gt;&lt;contributors&gt;&lt;authors&gt;&lt;author&gt;Crane, M.&lt;/author&gt;&lt;author&gt;Iser, D.&lt;/author&gt;&lt;author&gt;Lewin, S. R.&lt;/author&gt;&lt;/authors&gt;&lt;/contributors&gt;&lt;auth-address&gt;Megan Crane, Sharon R Lewin, Department of Medicine, Monash University, Melbourne 3004, Australia.&lt;/auth-address&gt;&lt;titles&gt;&lt;title&gt;Human immunodeficiency virus infection and the liver&lt;/title&gt;&lt;secondary-title&gt;World J Hepatol&lt;/secondary-title&gt;&lt;/titles&gt;&lt;periodical&gt;&lt;full-title&gt;World J Hepatol&lt;/full-title&gt;&lt;/periodical&gt;&lt;pages&gt;91-8&lt;/pages&gt;&lt;volume&gt;4&lt;/volume&gt;&lt;number&gt;3&lt;/number&gt;&lt;keywords&gt;&lt;keyword&gt;Human immunodeficiency virus&lt;/keyword&gt;&lt;keyword&gt;Liver disease&lt;/keyword&gt;&lt;keyword&gt;Low-middle income settings&lt;/keyword&gt;&lt;/keywords&gt;&lt;dates&gt;&lt;year&gt;2012&lt;/year&gt;&lt;pub-dates&gt;&lt;date&gt;Mar 27&lt;/date&gt;&lt;/pub-dates&gt;&lt;/dates&gt;&lt;isbn&gt;1948-5182 (Electronic)&lt;/isbn&gt;&lt;accession-num&gt;22489261&lt;/accession-num&gt;&lt;urls&gt;&lt;related-urls&gt;&lt;url&gt;http://www.ncbi.nlm.nih.gov/pubmed/22489261&lt;/url&gt;&lt;/related-urls&gt;&lt;/urls&gt;&lt;custom2&gt;PMC3321495&lt;/custom2&gt;&lt;electronic-resource-num&gt;10.4254/wjh.v4.i3.91&lt;/electronic-resource-num&gt;&lt;/record&gt;&lt;/Cite&gt;&lt;/EndNote&gt;</w:instrText>
      </w:r>
      <w:r w:rsidRPr="00A70BA8">
        <w:rPr>
          <w:rFonts w:ascii="Calibri" w:hAnsi="Calibri" w:cs="Calibri"/>
          <w:color w:val="000000" w:themeColor="text1"/>
        </w:rPr>
        <w:fldChar w:fldCharType="separate"/>
      </w:r>
      <w:r w:rsidRPr="00A70BA8">
        <w:rPr>
          <w:rFonts w:ascii="Calibri" w:hAnsi="Calibri" w:cs="Calibri"/>
          <w:color w:val="000000" w:themeColor="text1"/>
          <w:vertAlign w:val="superscript"/>
        </w:rPr>
        <w:t>24</w:t>
      </w:r>
      <w:r w:rsidRPr="00A70BA8">
        <w:rPr>
          <w:rFonts w:ascii="Calibri" w:hAnsi="Calibri" w:cs="Calibri"/>
          <w:color w:val="000000" w:themeColor="text1"/>
        </w:rPr>
        <w:fldChar w:fldCharType="end"/>
      </w:r>
      <w:r w:rsidRPr="00A70BA8">
        <w:rPr>
          <w:rFonts w:ascii="Calibri" w:hAnsi="Calibri" w:cs="Calibri"/>
          <w:color w:val="000000" w:themeColor="text1"/>
        </w:rPr>
        <w:t>.</w:t>
      </w:r>
      <w:r>
        <w:rPr>
          <w:rFonts w:ascii="Calibri" w:hAnsi="Calibri" w:cs="Calibri"/>
          <w:color w:val="000000" w:themeColor="text1"/>
        </w:rPr>
        <w:t xml:space="preserve"> </w:t>
      </w:r>
      <w:r w:rsidRPr="00A70BA8">
        <w:rPr>
          <w:rFonts w:ascii="Calibri" w:hAnsi="Calibri" w:cs="Calibri"/>
          <w:color w:val="000000" w:themeColor="text1"/>
        </w:rPr>
        <w:t>Experimental small animal models for studying human liver diseases in the presence of HIV-1 is extremely limited, despite the availability of a few co-transplanted animal models with CD34</w:t>
      </w:r>
      <w:r w:rsidRPr="00A70BA8">
        <w:rPr>
          <w:rFonts w:ascii="Calibri" w:hAnsi="Calibri" w:cs="Calibri"/>
          <w:color w:val="000000" w:themeColor="text1"/>
          <w:vertAlign w:val="superscript"/>
        </w:rPr>
        <w:t>+</w:t>
      </w:r>
      <w:r w:rsidRPr="00A70BA8">
        <w:rPr>
          <w:rFonts w:ascii="Calibri" w:hAnsi="Calibri" w:cs="Calibri"/>
          <w:color w:val="000000" w:themeColor="text1"/>
        </w:rPr>
        <w:t xml:space="preserve"> HSPCs and hepatocytes </w:t>
      </w:r>
      <w:r w:rsidRPr="00A70BA8">
        <w:rPr>
          <w:rFonts w:ascii="Calibri" w:hAnsi="Calibri" w:cs="Calibri"/>
          <w:color w:val="000000" w:themeColor="text1"/>
        </w:rPr>
        <w:fldChar w:fldCharType="begin">
          <w:fldData xml:space="preserve">PEVuZE5vdGU+PENpdGU+PEF1dGhvcj5CaWxpdHk8L0F1dGhvcj48WWVhcj4yMDEzPC9ZZWFyPjxS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</w:fldData>
        </w:fldChar>
      </w:r>
      <w:r w:rsidRPr="00A70BA8">
        <w:rPr>
          <w:rFonts w:ascii="Calibri" w:hAnsi="Calibri" w:cs="Calibri"/>
          <w:color w:val="000000" w:themeColor="text1"/>
        </w:rPr>
        <w:instrText xml:space="preserve"> ADDIN EN.CITE </w:instrText>
      </w:r>
      <w:r w:rsidRPr="00A70BA8">
        <w:rPr>
          <w:rFonts w:ascii="Calibri" w:hAnsi="Calibri" w:cs="Calibri"/>
          <w:color w:val="000000" w:themeColor="text1"/>
        </w:rPr>
        <w:fldChar w:fldCharType="begin">
          <w:fldData xml:space="preserve">PEVuZE5vdGU+PENpdGU+PEF1dGhvcj5CaWxpdHk8L0F1dGhvcj48WWVhcj4yMDEzPC9ZZWFyPjxS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</w:fldData>
        </w:fldChar>
      </w:r>
      <w:r w:rsidRPr="00A70BA8">
        <w:rPr>
          <w:rFonts w:ascii="Calibri" w:hAnsi="Calibri" w:cs="Calibri"/>
          <w:color w:val="000000" w:themeColor="text1"/>
        </w:rPr>
        <w:instrText xml:space="preserve"> ADDIN EN.CITE.DATA </w:instrText>
      </w:r>
      <w:r w:rsidRPr="00A70BA8">
        <w:rPr>
          <w:rFonts w:ascii="Calibri" w:hAnsi="Calibri" w:cs="Calibri"/>
          <w:color w:val="000000" w:themeColor="text1"/>
        </w:rPr>
      </w:r>
      <w:r w:rsidRPr="00A70BA8">
        <w:rPr>
          <w:rFonts w:ascii="Calibri" w:hAnsi="Calibri" w:cs="Calibri"/>
          <w:color w:val="000000" w:themeColor="text1"/>
        </w:rPr>
        <w:fldChar w:fldCharType="end"/>
      </w:r>
      <w:r w:rsidRPr="00A70BA8">
        <w:rPr>
          <w:rFonts w:ascii="Calibri" w:hAnsi="Calibri" w:cs="Calibri"/>
          <w:color w:val="000000" w:themeColor="text1"/>
        </w:rPr>
      </w:r>
      <w:r w:rsidRPr="00A70BA8">
        <w:rPr>
          <w:rFonts w:ascii="Calibri" w:hAnsi="Calibri" w:cs="Calibri"/>
          <w:color w:val="000000" w:themeColor="text1"/>
        </w:rPr>
        <w:fldChar w:fldCharType="separate"/>
      </w:r>
      <w:r w:rsidRPr="00A70BA8">
        <w:rPr>
          <w:rFonts w:ascii="Calibri" w:hAnsi="Calibri" w:cs="Calibri"/>
          <w:color w:val="000000" w:themeColor="text1"/>
          <w:vertAlign w:val="superscript"/>
        </w:rPr>
        <w:t>7,12,25</w:t>
      </w:r>
      <w:r w:rsidRPr="00A70BA8">
        <w:rPr>
          <w:rFonts w:ascii="Calibri" w:hAnsi="Calibri" w:cs="Calibri"/>
          <w:color w:val="000000" w:themeColor="text1"/>
        </w:rPr>
        <w:fldChar w:fldCharType="end"/>
      </w:r>
      <w:r w:rsidRPr="00A70BA8">
        <w:rPr>
          <w:rFonts w:ascii="Calibri" w:hAnsi="Calibri" w:cs="Calibri"/>
          <w:color w:val="000000" w:themeColor="text1"/>
        </w:rPr>
        <w:t>.</w:t>
      </w:r>
      <w:r>
        <w:rPr>
          <w:rFonts w:ascii="Calibri" w:hAnsi="Calibri" w:cs="Calibri"/>
          <w:color w:val="000000" w:themeColor="text1"/>
        </w:rPr>
        <w:t xml:space="preserve"> </w:t>
      </w:r>
      <w:r w:rsidRPr="00A70BA8">
        <w:rPr>
          <w:rFonts w:ascii="Calibri" w:hAnsi="Calibri" w:cs="Calibri"/>
          <w:color w:val="000000" w:themeColor="text1"/>
        </w:rPr>
        <w:t xml:space="preserve">In </w:t>
      </w:r>
      <w:r w:rsidRPr="00A70BA8">
        <w:rPr>
          <w:rFonts w:ascii="Calibri" w:hAnsi="Calibri" w:cs="Calibri"/>
          <w:i/>
          <w:color w:val="000000" w:themeColor="text1"/>
        </w:rPr>
        <w:t>in vitro</w:t>
      </w:r>
      <w:r w:rsidRPr="00A70BA8">
        <w:rPr>
          <w:rFonts w:ascii="Calibri" w:hAnsi="Calibri" w:cs="Calibri"/>
          <w:color w:val="000000" w:themeColor="text1"/>
        </w:rPr>
        <w:t xml:space="preserve"> experiments, hepatocytes are shown to have </w:t>
      </w:r>
      <w:commentRangeStart w:id="102"/>
      <w:commentRangeStart w:id="103"/>
      <w:r w:rsidRPr="00EE422F">
        <w:rPr>
          <w:rFonts w:ascii="Calibri" w:hAnsi="Calibri" w:cs="Calibri"/>
          <w:color w:val="FF0000"/>
        </w:rPr>
        <w:t xml:space="preserve">low-level </w:t>
      </w:r>
      <w:r w:rsidRPr="00A70BA8">
        <w:rPr>
          <w:rFonts w:ascii="Calibri" w:hAnsi="Calibri" w:cs="Calibri"/>
          <w:color w:val="000000" w:themeColor="text1"/>
        </w:rPr>
        <w:t xml:space="preserve">of HIV-1 infection </w:t>
      </w:r>
      <w:commentRangeEnd w:id="102"/>
      <w:r>
        <w:rPr>
          <w:rStyle w:val="CommentReference"/>
        </w:rPr>
        <w:commentReference w:id="102"/>
      </w:r>
      <w:commentRangeEnd w:id="103"/>
      <w:r>
        <w:rPr>
          <w:rStyle w:val="CommentReference"/>
        </w:rPr>
        <w:commentReference w:id="103"/>
      </w:r>
      <w:r w:rsidRPr="00A70BA8">
        <w:rPr>
          <w:rFonts w:ascii="Calibri" w:hAnsi="Calibri" w:cs="Calibri"/>
          <w:color w:val="000000" w:themeColor="text1"/>
        </w:rPr>
        <w:fldChar w:fldCharType="begin"/>
      </w:r>
      <w:r w:rsidRPr="00A70BA8">
        <w:rPr>
          <w:rFonts w:ascii="Calibri" w:hAnsi="Calibri" w:cs="Calibri"/>
          <w:color w:val="000000" w:themeColor="text1"/>
        </w:rPr>
        <w:instrText xml:space="preserve"> ADDIN EN.CITE &lt;EndNote&gt;&lt;Cite&gt;&lt;Author&gt;Kong&lt;/Author&gt;&lt;Year&gt;2012&lt;/Year&gt;&lt;RecNum&gt;58&lt;/RecNum&gt;&lt;DisplayText&gt;&lt;style face="superscript"&gt;26&lt;/style&gt;&lt;/DisplayText&gt;&lt;record&gt;&lt;rec-number&gt;58&lt;/rec-number&gt;&lt;foreign-keys&gt;&lt;key app="EN" db-id="d2xfsv5vo5te9betvs2x0p08ap2wxezpd52a" timestamp="1524632708"&gt;58&lt;/key&gt;&lt;/foreign-keys&gt;&lt;ref-type name="Journal Article"&gt;17&lt;/ref-type&gt;&lt;contributors&gt;&lt;authors&gt;&lt;author&gt;Kong, L.&lt;/author&gt;&lt;author&gt;Cardona Maya, W.&lt;/author&gt;&lt;author&gt;Moreno-Fernandez, M. E.&lt;/author&gt;&lt;author&gt;Ma, G.&lt;/author&gt;&lt;author&gt;Shata, M. T.&lt;/author&gt;&lt;author&gt;Sherman, K. E.&lt;/author&gt;&lt;author&gt;Chougnet, C.&lt;/author&gt;&lt;author&gt;Blackard, J. T.&lt;/author&gt;&lt;/authors&gt;&lt;/contributors&gt;&lt;auth-address&gt;Division of Digestive Diseases, University of Cincinnati College of Medicine, and Cincinnati Children&amp;apos;s Hospital Medical Center, ML 0595, 231 Albert Sabin Way, Cincinnati, OH 45267, USA.&lt;/auth-address&gt;&lt;titles&gt;&lt;title&gt;Low-level HIV infection of hepatocytes&lt;/title&gt;&lt;secondary-title&gt;Virol J&lt;/secondary-title&gt;&lt;/titles&gt;&lt;periodical&gt;&lt;full-title&gt;Virol J&lt;/full-title&gt;&lt;/periodical&gt;&lt;pages&gt;1-7&lt;/pages&gt;&lt;volume&gt;9&lt;/volume&gt;&lt;section&gt;1&lt;/section&gt;&lt;keywords&gt;&lt;keyword&gt;Cell Line&lt;/keyword&gt;&lt;keyword&gt;HIV Infections/*virology&lt;/keyword&gt;&lt;keyword&gt;HIV-1/genetics/isolation &amp;amp; purification/*physiology&lt;/keyword&gt;&lt;keyword&gt;Hepatocytes/*virology&lt;/keyword&gt;&lt;keyword&gt;Humans&lt;/keyword&gt;&lt;keyword&gt;Virus Replication&lt;/keyword&gt;&lt;/keywords&gt;&lt;dates&gt;&lt;year&gt;2012&lt;/year&gt;&lt;pub-dates&gt;&lt;date&gt;Aug 09&lt;/date&gt;&lt;/pub-dates&gt;&lt;/dates&gt;&lt;isbn&gt;1743-422X (Electronic)&amp;#xD;1743-422X (Linking)&lt;/isbn&gt;&lt;accession-num&gt;22877244&lt;/accession-num&gt;&lt;urls&gt;&lt;related-urls&gt;&lt;url&gt;http://www.ncbi.nlm.nih.gov/pubmed/22877244&lt;/url&gt;&lt;/related-urls&gt;&lt;/urls&gt;&lt;custom2&gt;PMC3607931&lt;/custom2&gt;&lt;custom7&gt;157&lt;/custom7&gt;&lt;electronic-resource-num&gt;10.1186/1743-422X-9-157&lt;/electronic-resource-num&gt;&lt;/record&gt;&lt;/Cite&gt;&lt;/EndNote&gt;</w:instrText>
      </w:r>
      <w:r w:rsidRPr="00A70BA8">
        <w:rPr>
          <w:rFonts w:ascii="Calibri" w:hAnsi="Calibri" w:cs="Calibri"/>
          <w:color w:val="000000" w:themeColor="text1"/>
        </w:rPr>
        <w:fldChar w:fldCharType="separate"/>
      </w:r>
      <w:r w:rsidRPr="00A70BA8">
        <w:rPr>
          <w:rFonts w:ascii="Calibri" w:hAnsi="Calibri" w:cs="Calibri"/>
          <w:color w:val="000000" w:themeColor="text1"/>
          <w:vertAlign w:val="superscript"/>
        </w:rPr>
        <w:t>26</w:t>
      </w:r>
      <w:r w:rsidRPr="00A70BA8">
        <w:rPr>
          <w:rFonts w:ascii="Calibri" w:hAnsi="Calibri" w:cs="Calibri"/>
          <w:color w:val="000000" w:themeColor="text1"/>
        </w:rPr>
        <w:fldChar w:fldCharType="end"/>
      </w:r>
      <w:r w:rsidRPr="00A70BA8">
        <w:rPr>
          <w:rFonts w:ascii="Calibri" w:hAnsi="Calibri" w:cs="Calibri"/>
          <w:color w:val="000000" w:themeColor="text1"/>
        </w:rPr>
        <w:t>. Humanized mice that carry both types of human cells are a desirable model. The liver of mice reconstituted with only human immune system has been shown to be affected by HIV-infection under experimental depletion of human regulatory T cells</w:t>
      </w:r>
      <w:r w:rsidRPr="00A70BA8">
        <w:rPr>
          <w:rFonts w:ascii="Calibri" w:hAnsi="Calibri" w:cs="Calibri"/>
          <w:color w:val="000000" w:themeColor="text1"/>
        </w:rPr>
        <w:fldChar w:fldCharType="begin">
          <w:fldData xml:space="preserve">PEVuZE5vdGU+PENpdGU+PEF1dGhvcj5OdW5veWE8L0F1dGhvcj48WWVhcj4yMDE0PC9ZZWFyPjxS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</w:fldData>
        </w:fldChar>
      </w:r>
      <w:r w:rsidRPr="00A70BA8">
        <w:rPr>
          <w:rFonts w:ascii="Calibri" w:hAnsi="Calibri" w:cs="Calibri"/>
          <w:color w:val="000000" w:themeColor="text1"/>
        </w:rPr>
        <w:instrText xml:space="preserve"> ADDIN EN.CITE </w:instrText>
      </w:r>
      <w:r w:rsidRPr="00A70BA8">
        <w:rPr>
          <w:rFonts w:ascii="Calibri" w:hAnsi="Calibri" w:cs="Calibri"/>
          <w:color w:val="000000" w:themeColor="text1"/>
        </w:rPr>
        <w:fldChar w:fldCharType="begin">
          <w:fldData xml:space="preserve">PEVuZE5vdGU+PENpdGU+PEF1dGhvcj5OdW5veWE8L0F1dGhvcj48WWVhcj4yMDE0PC9ZZWFyPjxS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</w:fldData>
        </w:fldChar>
      </w:r>
      <w:r w:rsidRPr="00A70BA8">
        <w:rPr>
          <w:rFonts w:ascii="Calibri" w:hAnsi="Calibri" w:cs="Calibri"/>
          <w:color w:val="000000" w:themeColor="text1"/>
        </w:rPr>
        <w:instrText xml:space="preserve"> ADDIN EN.CITE.DATA </w:instrText>
      </w:r>
      <w:r w:rsidRPr="00A70BA8">
        <w:rPr>
          <w:rFonts w:ascii="Calibri" w:hAnsi="Calibri" w:cs="Calibri"/>
          <w:color w:val="000000" w:themeColor="text1"/>
        </w:rPr>
      </w:r>
      <w:r w:rsidRPr="00A70BA8">
        <w:rPr>
          <w:rFonts w:ascii="Calibri" w:hAnsi="Calibri" w:cs="Calibri"/>
          <w:color w:val="000000" w:themeColor="text1"/>
        </w:rPr>
        <w:fldChar w:fldCharType="end"/>
      </w:r>
      <w:r w:rsidRPr="00A70BA8">
        <w:rPr>
          <w:rFonts w:ascii="Calibri" w:hAnsi="Calibri" w:cs="Calibri"/>
          <w:color w:val="000000" w:themeColor="text1"/>
        </w:rPr>
      </w:r>
      <w:r w:rsidRPr="00A70BA8">
        <w:rPr>
          <w:rFonts w:ascii="Calibri" w:hAnsi="Calibri" w:cs="Calibri"/>
          <w:color w:val="000000" w:themeColor="text1"/>
        </w:rPr>
        <w:fldChar w:fldCharType="separate"/>
      </w:r>
      <w:r w:rsidRPr="00A70BA8">
        <w:rPr>
          <w:rFonts w:ascii="Calibri" w:hAnsi="Calibri" w:cs="Calibri"/>
          <w:color w:val="000000" w:themeColor="text1"/>
          <w:vertAlign w:val="superscript"/>
        </w:rPr>
        <w:t>20,27</w:t>
      </w:r>
      <w:r w:rsidRPr="00A70BA8">
        <w:rPr>
          <w:rFonts w:ascii="Calibri" w:hAnsi="Calibri" w:cs="Calibri"/>
          <w:color w:val="000000" w:themeColor="text1"/>
        </w:rPr>
        <w:fldChar w:fldCharType="end"/>
      </w:r>
      <w:r w:rsidRPr="00A70BA8">
        <w:rPr>
          <w:rFonts w:ascii="Calibri" w:hAnsi="Calibri" w:cs="Calibri"/>
          <w:color w:val="000000" w:themeColor="text1"/>
        </w:rPr>
        <w:t xml:space="preserve">. However, the difference in immune and </w:t>
      </w:r>
      <w:r w:rsidRPr="00A70BA8">
        <w:rPr>
          <w:rFonts w:ascii="Calibri" w:hAnsi="Calibri" w:cs="Calibri"/>
          <w:color w:val="000000" w:themeColor="text1"/>
        </w:rPr>
        <w:lastRenderedPageBreak/>
        <w:t>functional properties of mouse and human hepatocytes may underline the differences in their responses to HIV-1 and immune cells. In this review</w:t>
      </w:r>
      <w:r w:rsidRPr="00A70BA8">
        <w:rPr>
          <w:rFonts w:ascii="Calibri" w:hAnsi="Calibri" w:cs="Calibri"/>
        </w:rPr>
        <w:t xml:space="preserve">, a protocol is described to reconstitute </w:t>
      </w:r>
      <w:r>
        <w:rPr>
          <w:rFonts w:ascii="Calibri" w:hAnsi="Calibri" w:cs="Calibri"/>
        </w:rPr>
        <w:t xml:space="preserve">both </w:t>
      </w:r>
      <w:r w:rsidRPr="00A70BA8">
        <w:rPr>
          <w:rFonts w:ascii="Calibri" w:hAnsi="Calibri" w:cs="Calibri"/>
        </w:rPr>
        <w:t xml:space="preserve">human immune system and liver and to address HIV-1-associated liver immunopathology, as observed in human immunodeficiency virus (HIV-1)-infected patients. TK-NOG male mice were selected due to their liver-selective high mRNA expression of HSVtk transgene and susceptibility of GCV toxicity to mouse transgenic liver </w:t>
      </w:r>
      <w:r w:rsidRPr="00A70BA8">
        <w:rPr>
          <w:rFonts w:ascii="Calibri" w:hAnsi="Calibri" w:cs="Calibri"/>
        </w:rPr>
        <w:fldChar w:fldCharType="begin">
          <w:fldData xml:space="preserve">PEVuZE5vdGU+PENpdGU+PEF1dGhvcj5IYXNlZ2F3YTwvQXV0aG9yPjxZZWFyPjIwMTE8L1llYXI+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</w:fldData>
        </w:fldChar>
      </w:r>
      <w:r w:rsidRPr="00A70BA8">
        <w:rPr>
          <w:rFonts w:ascii="Calibri" w:hAnsi="Calibri" w:cs="Calibri"/>
        </w:rPr>
        <w:instrText xml:space="preserve"> ADDIN EN.CITE </w:instrText>
      </w:r>
      <w:r w:rsidRPr="00A70BA8">
        <w:rPr>
          <w:rFonts w:ascii="Calibri" w:hAnsi="Calibri" w:cs="Calibri"/>
        </w:rPr>
        <w:fldChar w:fldCharType="begin">
          <w:fldData xml:space="preserve">PEVuZE5vdGU+PENpdGU+PEF1dGhvcj5IYXNlZ2F3YTwvQXV0aG9yPjxZZWFyPjIwMTE8L1llYXI+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</w:fldData>
        </w:fldChar>
      </w:r>
      <w:r w:rsidRPr="00A70BA8">
        <w:rPr>
          <w:rFonts w:ascii="Calibri" w:hAnsi="Calibri" w:cs="Calibri"/>
        </w:rPr>
        <w:instrText xml:space="preserve"> ADDIN EN.CITE.DATA </w:instrText>
      </w:r>
      <w:r w:rsidRPr="00A70BA8">
        <w:rPr>
          <w:rFonts w:ascii="Calibri" w:hAnsi="Calibri" w:cs="Calibri"/>
        </w:rPr>
      </w:r>
      <w:r w:rsidRPr="00A70BA8">
        <w:rPr>
          <w:rFonts w:ascii="Calibri" w:hAnsi="Calibri" w:cs="Calibri"/>
        </w:rPr>
        <w:fldChar w:fldCharType="end"/>
      </w:r>
      <w:r w:rsidRPr="00A70BA8">
        <w:rPr>
          <w:rFonts w:ascii="Calibri" w:hAnsi="Calibri" w:cs="Calibri"/>
        </w:rPr>
      </w:r>
      <w:r w:rsidRPr="00A70BA8">
        <w:rPr>
          <w:rFonts w:ascii="Calibri" w:hAnsi="Calibri" w:cs="Calibri"/>
        </w:rPr>
        <w:fldChar w:fldCharType="separate"/>
      </w:r>
      <w:r w:rsidRPr="00A70BA8">
        <w:rPr>
          <w:rFonts w:ascii="Calibri" w:hAnsi="Calibri" w:cs="Calibri"/>
          <w:vertAlign w:val="superscript"/>
        </w:rPr>
        <w:t>21</w:t>
      </w:r>
      <w:r w:rsidRPr="00A70BA8">
        <w:rPr>
          <w:rFonts w:ascii="Calibri" w:hAnsi="Calibri" w:cs="Calibri"/>
        </w:rPr>
        <w:fldChar w:fldCharType="end"/>
      </w:r>
      <w:r w:rsidRPr="00A70BA8">
        <w:rPr>
          <w:rFonts w:ascii="Calibri" w:hAnsi="Calibri" w:cs="Calibri"/>
        </w:rPr>
        <w:t xml:space="preserve">. </w:t>
      </w:r>
      <w:r w:rsidRPr="00A70BA8">
        <w:rPr>
          <w:rFonts w:ascii="Calibri" w:hAnsi="Calibri" w:cs="Calibri"/>
          <w:color w:val="FF0000"/>
        </w:rPr>
        <w:t xml:space="preserve">Moreover, they can be maintained for long periods after transplantation without the use of exogenous drugs and do not develop spontaneous systemic disease </w:t>
      </w:r>
      <w:r w:rsidRPr="00A70BA8">
        <w:rPr>
          <w:rFonts w:ascii="Calibri" w:hAnsi="Calibri" w:cs="Calibri"/>
          <w:color w:val="FF0000"/>
        </w:rPr>
        <w:fldChar w:fldCharType="begin">
          <w:fldData xml:space="preserve">PEVuZE5vdGU+PENpdGU+PEF1dGhvcj5TdW48L0F1dGhvcj48WWVhcj4yMDE3PC9ZZWFyPjxSZWNO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</w:fldData>
        </w:fldChar>
      </w:r>
      <w:r w:rsidRPr="00A70BA8">
        <w:rPr>
          <w:rFonts w:ascii="Calibri" w:hAnsi="Calibri" w:cs="Calibri"/>
          <w:color w:val="FF0000"/>
        </w:rPr>
        <w:instrText xml:space="preserve"> ADDIN EN.CITE </w:instrText>
      </w:r>
      <w:r w:rsidRPr="00A70BA8">
        <w:rPr>
          <w:rFonts w:ascii="Calibri" w:hAnsi="Calibri" w:cs="Calibri"/>
          <w:color w:val="FF0000"/>
        </w:rPr>
        <w:fldChar w:fldCharType="begin">
          <w:fldData xml:space="preserve">PEVuZE5vdGU+PENpdGU+PEF1dGhvcj5TdW48L0F1dGhvcj48WWVhcj4yMDE3PC9ZZWFyPjxSZWNO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</w:fldData>
        </w:fldChar>
      </w:r>
      <w:r w:rsidRPr="00A70BA8">
        <w:rPr>
          <w:rFonts w:ascii="Calibri" w:hAnsi="Calibri" w:cs="Calibri"/>
          <w:color w:val="FF0000"/>
        </w:rPr>
        <w:instrText xml:space="preserve"> ADDIN EN.CITE.DATA </w:instrText>
      </w:r>
      <w:r w:rsidRPr="00A70BA8">
        <w:rPr>
          <w:rFonts w:ascii="Calibri" w:hAnsi="Calibri" w:cs="Calibri"/>
          <w:color w:val="FF0000"/>
        </w:rPr>
      </w:r>
      <w:r w:rsidRPr="00A70BA8">
        <w:rPr>
          <w:rFonts w:ascii="Calibri" w:hAnsi="Calibri" w:cs="Calibri"/>
          <w:color w:val="FF0000"/>
        </w:rPr>
        <w:fldChar w:fldCharType="end"/>
      </w:r>
      <w:r w:rsidRPr="00A70BA8">
        <w:rPr>
          <w:rFonts w:ascii="Calibri" w:hAnsi="Calibri" w:cs="Calibri"/>
          <w:color w:val="FF0000"/>
        </w:rPr>
      </w:r>
      <w:r w:rsidRPr="00A70BA8">
        <w:rPr>
          <w:rFonts w:ascii="Calibri" w:hAnsi="Calibri" w:cs="Calibri"/>
          <w:color w:val="FF0000"/>
        </w:rPr>
        <w:fldChar w:fldCharType="separate"/>
      </w:r>
      <w:r w:rsidRPr="00A70BA8">
        <w:rPr>
          <w:rFonts w:ascii="Calibri" w:hAnsi="Calibri" w:cs="Calibri"/>
          <w:color w:val="FF0000"/>
          <w:vertAlign w:val="superscript"/>
        </w:rPr>
        <w:t>28</w:t>
      </w:r>
      <w:r w:rsidRPr="00A70BA8">
        <w:rPr>
          <w:rFonts w:ascii="Calibri" w:hAnsi="Calibri" w:cs="Calibri"/>
          <w:color w:val="FF0000"/>
        </w:rPr>
        <w:fldChar w:fldCharType="end"/>
      </w:r>
      <w:r w:rsidRPr="00A70BA8">
        <w:rPr>
          <w:rFonts w:ascii="Calibri" w:hAnsi="Calibri" w:cs="Calibri"/>
          <w:color w:val="FF0000"/>
        </w:rPr>
        <w:t>.</w:t>
      </w:r>
      <w:r>
        <w:rPr>
          <w:rFonts w:ascii="Calibri" w:hAnsi="Calibri" w:cs="Calibri"/>
          <w:color w:val="FF0000"/>
        </w:rPr>
        <w:t xml:space="preserve"> </w:t>
      </w:r>
      <w:r w:rsidRPr="00A70BA8">
        <w:rPr>
          <w:rFonts w:ascii="Calibri" w:hAnsi="Calibri" w:cs="Calibri"/>
        </w:rPr>
        <w:t xml:space="preserve">To establish human immune system and liver reconstitution, ablation of mouse immune system and damage of mouse-specific liver cells are required and achieved using non-myeloablative doses of treosulfan and GCV, as shown previously in TK-NOG male mice </w:t>
      </w:r>
      <w:r w:rsidRPr="00A70BA8">
        <w:rPr>
          <w:rFonts w:ascii="Calibri" w:hAnsi="Calibri" w:cs="Calibri"/>
        </w:rPr>
        <w:fldChar w:fldCharType="begin">
          <w:fldData xml:space="preserve">PEVuZE5vdGU+PENpdGU+PEF1dGhvcj5Lb3Nha2E8L0F1dGhvcj48WWVhcj4yMDEzPC9ZZWFyPjxS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</w:fldData>
        </w:fldChar>
      </w:r>
      <w:r w:rsidRPr="00A70BA8">
        <w:rPr>
          <w:rFonts w:ascii="Calibri" w:hAnsi="Calibri" w:cs="Calibri"/>
        </w:rPr>
        <w:instrText xml:space="preserve"> ADDIN EN.CITE </w:instrText>
      </w:r>
      <w:r w:rsidRPr="00A70BA8">
        <w:rPr>
          <w:rFonts w:ascii="Calibri" w:hAnsi="Calibri" w:cs="Calibri"/>
        </w:rPr>
        <w:fldChar w:fldCharType="begin">
          <w:fldData xml:space="preserve">PEVuZE5vdGU+PENpdGU+PEF1dGhvcj5Lb3Nha2E8L0F1dGhvcj48WWVhcj4yMDEzPC9ZZWFyPjxS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</w:fldData>
        </w:fldChar>
      </w:r>
      <w:r w:rsidRPr="00A70BA8">
        <w:rPr>
          <w:rFonts w:ascii="Calibri" w:hAnsi="Calibri" w:cs="Calibri"/>
        </w:rPr>
        <w:instrText xml:space="preserve"> ADDIN EN.CITE.DATA </w:instrText>
      </w:r>
      <w:r w:rsidRPr="00A70BA8">
        <w:rPr>
          <w:rFonts w:ascii="Calibri" w:hAnsi="Calibri" w:cs="Calibri"/>
        </w:rPr>
      </w:r>
      <w:r w:rsidRPr="00A70BA8">
        <w:rPr>
          <w:rFonts w:ascii="Calibri" w:hAnsi="Calibri" w:cs="Calibri"/>
        </w:rPr>
        <w:fldChar w:fldCharType="end"/>
      </w:r>
      <w:r w:rsidRPr="00A70BA8">
        <w:rPr>
          <w:rFonts w:ascii="Calibri" w:hAnsi="Calibri" w:cs="Calibri"/>
        </w:rPr>
      </w:r>
      <w:r w:rsidRPr="00A70BA8">
        <w:rPr>
          <w:rFonts w:ascii="Calibri" w:hAnsi="Calibri" w:cs="Calibri"/>
        </w:rPr>
        <w:fldChar w:fldCharType="separate"/>
      </w:r>
      <w:r w:rsidRPr="00A70BA8">
        <w:rPr>
          <w:rFonts w:ascii="Calibri" w:hAnsi="Calibri" w:cs="Calibri"/>
          <w:vertAlign w:val="superscript"/>
        </w:rPr>
        <w:t>13,23</w:t>
      </w:r>
      <w:r w:rsidRPr="00A70BA8">
        <w:rPr>
          <w:rFonts w:ascii="Calibri" w:hAnsi="Calibri" w:cs="Calibri"/>
        </w:rPr>
        <w:fldChar w:fldCharType="end"/>
      </w:r>
      <w:r w:rsidRPr="00A70BA8">
        <w:rPr>
          <w:rFonts w:ascii="Calibri" w:hAnsi="Calibri" w:cs="Calibri"/>
        </w:rPr>
        <w:t>.</w:t>
      </w:r>
      <w:r>
        <w:rPr>
          <w:rFonts w:ascii="Calibri" w:hAnsi="Calibri" w:cs="Calibri"/>
        </w:rPr>
        <w:t xml:space="preserve"> </w:t>
      </w:r>
      <w:r w:rsidRPr="00A70BA8">
        <w:rPr>
          <w:rFonts w:ascii="Calibri" w:hAnsi="Calibri" w:cs="Calibri"/>
        </w:rPr>
        <w:t xml:space="preserve">Mice are injected with GCV and treosulfan at the age of 6-8 weeks, as the expression of transgene and GCV-induced hepatic injury as assessed by ALT levels are optimal then for providing niche-to-transplanted human cells </w:t>
      </w:r>
      <w:r w:rsidRPr="00A70BA8">
        <w:rPr>
          <w:rFonts w:ascii="Calibri" w:hAnsi="Calibri" w:cs="Calibri"/>
        </w:rPr>
        <w:fldChar w:fldCharType="begin">
          <w:fldData xml:space="preserve">PEVuZE5vdGU+PENpdGU+PEF1dGhvcj5IYXNlZ2F3YTwvQXV0aG9yPjxZZWFyPjIwMTE8L1llYXI+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</w:fldData>
        </w:fldChar>
      </w:r>
      <w:r w:rsidRPr="00A70BA8">
        <w:rPr>
          <w:rFonts w:ascii="Calibri" w:hAnsi="Calibri" w:cs="Calibri"/>
        </w:rPr>
        <w:instrText xml:space="preserve"> ADDIN EN.CITE </w:instrText>
      </w:r>
      <w:r w:rsidRPr="00A70BA8">
        <w:rPr>
          <w:rFonts w:ascii="Calibri" w:hAnsi="Calibri" w:cs="Calibri"/>
        </w:rPr>
        <w:fldChar w:fldCharType="begin">
          <w:fldData xml:space="preserve">PEVuZE5vdGU+PENpdGU+PEF1dGhvcj5IYXNlZ2F3YTwvQXV0aG9yPjxZZWFyPjIwMTE8L1llYXI+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</w:fldData>
        </w:fldChar>
      </w:r>
      <w:r w:rsidRPr="00A70BA8">
        <w:rPr>
          <w:rFonts w:ascii="Calibri" w:hAnsi="Calibri" w:cs="Calibri"/>
        </w:rPr>
        <w:instrText xml:space="preserve"> ADDIN EN.CITE.DATA </w:instrText>
      </w:r>
      <w:r w:rsidRPr="00A70BA8">
        <w:rPr>
          <w:rFonts w:ascii="Calibri" w:hAnsi="Calibri" w:cs="Calibri"/>
        </w:rPr>
      </w:r>
      <w:r w:rsidRPr="00A70BA8">
        <w:rPr>
          <w:rFonts w:ascii="Calibri" w:hAnsi="Calibri" w:cs="Calibri"/>
        </w:rPr>
        <w:fldChar w:fldCharType="end"/>
      </w:r>
      <w:r w:rsidRPr="00A70BA8">
        <w:rPr>
          <w:rFonts w:ascii="Calibri" w:hAnsi="Calibri" w:cs="Calibri"/>
        </w:rPr>
      </w:r>
      <w:r w:rsidRPr="00A70BA8">
        <w:rPr>
          <w:rFonts w:ascii="Calibri" w:hAnsi="Calibri" w:cs="Calibri"/>
        </w:rPr>
        <w:fldChar w:fldCharType="separate"/>
      </w:r>
      <w:r w:rsidRPr="00A70BA8">
        <w:rPr>
          <w:rFonts w:ascii="Calibri" w:hAnsi="Calibri" w:cs="Calibri"/>
          <w:vertAlign w:val="superscript"/>
        </w:rPr>
        <w:t>21</w:t>
      </w:r>
      <w:r w:rsidRPr="00A70BA8">
        <w:rPr>
          <w:rFonts w:ascii="Calibri" w:hAnsi="Calibri" w:cs="Calibri"/>
        </w:rPr>
        <w:fldChar w:fldCharType="end"/>
      </w:r>
      <w:r w:rsidRPr="00A70BA8">
        <w:rPr>
          <w:rFonts w:ascii="Calibri" w:hAnsi="Calibri" w:cs="Calibri"/>
        </w:rPr>
        <w:t>.</w:t>
      </w:r>
      <w:r>
        <w:rPr>
          <w:rFonts w:ascii="Calibri" w:hAnsi="Calibri" w:cs="Calibri"/>
        </w:rPr>
        <w:t xml:space="preserve"> </w:t>
      </w:r>
      <w:r w:rsidRPr="00A70BA8">
        <w:rPr>
          <w:rFonts w:ascii="Calibri" w:hAnsi="Calibri" w:cs="Calibri"/>
          <w:color w:val="FF0000"/>
        </w:rPr>
        <w:t>Mice showing ALT levels &gt;200 U/L, but less than 600 U/L are usually selected for transplantation.</w:t>
      </w:r>
      <w:r w:rsidRPr="00A70BA8" w:rsidDel="00EA2305">
        <w:rPr>
          <w:rFonts w:ascii="Calibri" w:hAnsi="Calibri" w:cs="Calibri"/>
          <w:color w:val="FF0000"/>
        </w:rPr>
        <w:t xml:space="preserve"> </w:t>
      </w:r>
      <w:r w:rsidRPr="00A70BA8">
        <w:rPr>
          <w:rFonts w:ascii="Calibri" w:hAnsi="Calibri" w:cs="Calibri"/>
          <w:color w:val="FF0000"/>
        </w:rPr>
        <w:t xml:space="preserve">Mice showing ALT levels greater than 600 U/L are at greater risk of death as human hepatocytes not able to rescue damaged mouse liver function. </w:t>
      </w:r>
    </w:p>
    <w:p w14:paraId="3C42DE6F" w14:textId="77777777" w:rsidR="002A6291" w:rsidRPr="00A70BA8" w:rsidRDefault="002A6291" w:rsidP="002A6291">
      <w:pPr>
        <w:jc w:val="both"/>
        <w:rPr>
          <w:rFonts w:ascii="Calibri" w:hAnsi="Calibri" w:cs="Calibri"/>
          <w:color w:val="FF0000"/>
        </w:rPr>
      </w:pPr>
    </w:p>
    <w:p w14:paraId="6C5C1174" w14:textId="77777777" w:rsidR="002A6291" w:rsidRDefault="002A6291" w:rsidP="002A6291">
      <w:pPr>
        <w:jc w:val="both"/>
        <w:rPr>
          <w:rFonts w:ascii="Calibri" w:hAnsi="Calibri" w:cs="Calibri"/>
          <w:color w:val="FF0000"/>
        </w:rPr>
      </w:pPr>
      <w:r w:rsidRPr="00A70BA8">
        <w:rPr>
          <w:rFonts w:ascii="Calibri" w:hAnsi="Calibri" w:cs="Calibri"/>
        </w:rPr>
        <w:t>Currently, dual humanization is shown by transplantation of human CD34</w:t>
      </w:r>
      <w:r w:rsidRPr="00A70BA8">
        <w:rPr>
          <w:rFonts w:ascii="Calibri" w:hAnsi="Calibri" w:cs="Calibri"/>
          <w:vertAlign w:val="superscript"/>
        </w:rPr>
        <w:t>+</w:t>
      </w:r>
      <w:r w:rsidRPr="00A70BA8">
        <w:rPr>
          <w:rFonts w:ascii="Calibri" w:hAnsi="Calibri" w:cs="Calibri"/>
        </w:rPr>
        <w:t xml:space="preserve"> HSPCs, and fetal liver cells; however, the manipulation of newborn animals creates technical problems </w:t>
      </w:r>
      <w:r w:rsidRPr="00A70BA8">
        <w:rPr>
          <w:rFonts w:ascii="Calibri" w:hAnsi="Calibri" w:cs="Calibri"/>
        </w:rPr>
        <w:fldChar w:fldCharType="begin">
          <w:fldData xml:space="preserve">PEVuZE5vdGU+PENpdGU+PEF1dGhvcj5TdHJpY2stTWFyY2hhbmQ8L0F1dGhvcj48WWVhcj4yMDE1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</w:fldData>
        </w:fldChar>
      </w:r>
      <w:r w:rsidRPr="00A70BA8">
        <w:rPr>
          <w:rFonts w:ascii="Calibri" w:hAnsi="Calibri" w:cs="Calibri"/>
        </w:rPr>
        <w:instrText xml:space="preserve"> ADDIN EN.CITE </w:instrText>
      </w:r>
      <w:r w:rsidRPr="00A70BA8">
        <w:rPr>
          <w:rFonts w:ascii="Calibri" w:hAnsi="Calibri" w:cs="Calibri"/>
        </w:rPr>
        <w:fldChar w:fldCharType="begin">
          <w:fldData xml:space="preserve">PEVuZE5vdGU+PENpdGU+PEF1dGhvcj5TdHJpY2stTWFyY2hhbmQ8L0F1dGhvcj48WWVhcj4yMDE1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</w:fldData>
        </w:fldChar>
      </w:r>
      <w:r w:rsidRPr="00A70BA8">
        <w:rPr>
          <w:rFonts w:ascii="Calibri" w:hAnsi="Calibri" w:cs="Calibri"/>
        </w:rPr>
        <w:instrText xml:space="preserve"> ADDIN EN.CITE.DATA </w:instrText>
      </w:r>
      <w:r w:rsidRPr="00A70BA8">
        <w:rPr>
          <w:rFonts w:ascii="Calibri" w:hAnsi="Calibri" w:cs="Calibri"/>
        </w:rPr>
      </w:r>
      <w:r w:rsidRPr="00A70BA8">
        <w:rPr>
          <w:rFonts w:ascii="Calibri" w:hAnsi="Calibri" w:cs="Calibri"/>
        </w:rPr>
        <w:fldChar w:fldCharType="end"/>
      </w:r>
      <w:r w:rsidRPr="00A70BA8">
        <w:rPr>
          <w:rFonts w:ascii="Calibri" w:hAnsi="Calibri" w:cs="Calibri"/>
        </w:rPr>
      </w:r>
      <w:r w:rsidRPr="00A70BA8">
        <w:rPr>
          <w:rFonts w:ascii="Calibri" w:hAnsi="Calibri" w:cs="Calibri"/>
        </w:rPr>
        <w:fldChar w:fldCharType="separate"/>
      </w:r>
      <w:r w:rsidRPr="00A70BA8">
        <w:rPr>
          <w:rFonts w:ascii="Calibri" w:hAnsi="Calibri" w:cs="Calibri"/>
          <w:vertAlign w:val="superscript"/>
        </w:rPr>
        <w:t>13,14</w:t>
      </w:r>
      <w:r w:rsidRPr="00A70BA8">
        <w:rPr>
          <w:rFonts w:ascii="Calibri" w:hAnsi="Calibri" w:cs="Calibri"/>
        </w:rPr>
        <w:fldChar w:fldCharType="end"/>
      </w:r>
      <w:r w:rsidRPr="00A70BA8">
        <w:rPr>
          <w:rFonts w:ascii="Calibri" w:hAnsi="Calibri" w:cs="Calibri"/>
        </w:rPr>
        <w:t xml:space="preserve">. </w:t>
      </w:r>
      <w:r w:rsidRPr="00A70BA8">
        <w:rPr>
          <w:rFonts w:ascii="Calibri" w:hAnsi="Calibri" w:cs="Calibri"/>
          <w:color w:val="FF0000"/>
        </w:rPr>
        <w:t>HSPC can be derived or isolated from multiple sources such as fetal liver cells (FLC), embryonic stem cells (ESC) and the CB. However, ethical issues constrain the use of ESCs and FLC. The CB has no such restriction and is a most useful alternative to obtain HSPC, as well as being a precious source of primitive hematopoietic stem and progenitor cells that can reconstitute the functional immune system. Cord blood should not be used older than one day to isolate HSPCs, as yield of HSPCs is highly affected. The purity of isolated HSPC needs to be checked before cryopreserving the cells. Cross-contamination of CD3</w:t>
      </w:r>
      <w:r w:rsidRPr="00A70BA8">
        <w:rPr>
          <w:rFonts w:ascii="Calibri" w:hAnsi="Calibri" w:cs="Calibri"/>
          <w:color w:val="FF0000"/>
          <w:vertAlign w:val="superscript"/>
        </w:rPr>
        <w:t>+</w:t>
      </w:r>
      <w:r w:rsidRPr="00A70BA8">
        <w:rPr>
          <w:rFonts w:ascii="Calibri" w:hAnsi="Calibri" w:cs="Calibri"/>
          <w:color w:val="FF0000"/>
        </w:rPr>
        <w:t xml:space="preserve"> T cells is avoided, as it may lead to systemic mouse graft-</w:t>
      </w:r>
      <w:r w:rsidRPr="00A70BA8">
        <w:rPr>
          <w:rFonts w:ascii="Calibri" w:hAnsi="Calibri" w:cs="Calibri"/>
          <w:i/>
          <w:color w:val="FF0000"/>
        </w:rPr>
        <w:t>versus</w:t>
      </w:r>
      <w:r w:rsidRPr="00A70BA8">
        <w:rPr>
          <w:rFonts w:ascii="Calibri" w:hAnsi="Calibri" w:cs="Calibri"/>
          <w:color w:val="FF0000"/>
        </w:rPr>
        <w:t>-host disease and acute allo-rejection of HEP while transplanting with mismatched cells.</w:t>
      </w:r>
    </w:p>
    <w:p w14:paraId="231673C5" w14:textId="77777777" w:rsidR="002A6291" w:rsidRPr="00A70BA8" w:rsidRDefault="002A6291" w:rsidP="002A6291">
      <w:pPr>
        <w:jc w:val="both"/>
        <w:rPr>
          <w:rFonts w:ascii="Calibri" w:hAnsi="Calibri" w:cs="Calibri"/>
          <w:color w:val="FF0000"/>
        </w:rPr>
      </w:pPr>
    </w:p>
    <w:p w14:paraId="2F64244F" w14:textId="77777777" w:rsidR="002A6291" w:rsidRDefault="002A6291" w:rsidP="002A6291">
      <w:pPr>
        <w:jc w:val="both"/>
        <w:rPr>
          <w:rFonts w:ascii="Calibri" w:hAnsi="Calibri" w:cs="Calibri"/>
        </w:rPr>
      </w:pPr>
      <w:r w:rsidRPr="00A70BA8">
        <w:rPr>
          <w:rFonts w:ascii="Calibri" w:hAnsi="Calibri" w:cs="Calibri"/>
        </w:rPr>
        <w:t>Commercially available hepatocytes were used as a source for liver reconstitution</w:t>
      </w:r>
      <w:r w:rsidRPr="00A70BA8">
        <w:rPr>
          <w:rFonts w:ascii="Calibri" w:hAnsi="Calibri" w:cs="Calibri"/>
        </w:rPr>
        <w:fldChar w:fldCharType="begin">
          <w:fldData xml:space="preserve">PEVuZE5vdGU+PENpdGU+PEF1dGhvcj5HdXR0aTwvQXV0aG9yPjxZZWFyPjIwMTQ8L1llYXI+PFJl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</w:fldData>
        </w:fldChar>
      </w:r>
      <w:r w:rsidRPr="00A70BA8">
        <w:rPr>
          <w:rFonts w:ascii="Calibri" w:hAnsi="Calibri" w:cs="Calibri"/>
        </w:rPr>
        <w:instrText xml:space="preserve"> ADDIN EN.CITE </w:instrText>
      </w:r>
      <w:r w:rsidRPr="00A70BA8">
        <w:rPr>
          <w:rFonts w:ascii="Calibri" w:hAnsi="Calibri" w:cs="Calibri"/>
        </w:rPr>
        <w:fldChar w:fldCharType="begin">
          <w:fldData xml:space="preserve">PEVuZE5vdGU+PENpdGU+PEF1dGhvcj5HdXR0aTwvQXV0aG9yPjxZZWFyPjIwMTQ8L1llYXI+PFJl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</w:fldData>
        </w:fldChar>
      </w:r>
      <w:r w:rsidRPr="00A70BA8">
        <w:rPr>
          <w:rFonts w:ascii="Calibri" w:hAnsi="Calibri" w:cs="Calibri"/>
        </w:rPr>
        <w:instrText xml:space="preserve"> ADDIN EN.CITE.DATA </w:instrText>
      </w:r>
      <w:r w:rsidRPr="00A70BA8">
        <w:rPr>
          <w:rFonts w:ascii="Calibri" w:hAnsi="Calibri" w:cs="Calibri"/>
        </w:rPr>
      </w:r>
      <w:r w:rsidRPr="00A70BA8">
        <w:rPr>
          <w:rFonts w:ascii="Calibri" w:hAnsi="Calibri" w:cs="Calibri"/>
        </w:rPr>
        <w:fldChar w:fldCharType="end"/>
      </w:r>
      <w:r w:rsidRPr="00A70BA8">
        <w:rPr>
          <w:rFonts w:ascii="Calibri" w:hAnsi="Calibri" w:cs="Calibri"/>
        </w:rPr>
      </w:r>
      <w:r w:rsidRPr="00A70BA8">
        <w:rPr>
          <w:rFonts w:ascii="Calibri" w:hAnsi="Calibri" w:cs="Calibri"/>
        </w:rPr>
        <w:fldChar w:fldCharType="separate"/>
      </w:r>
      <w:r w:rsidRPr="00A70BA8">
        <w:rPr>
          <w:rFonts w:ascii="Calibri" w:hAnsi="Calibri" w:cs="Calibri"/>
          <w:vertAlign w:val="superscript"/>
        </w:rPr>
        <w:t>8,13</w:t>
      </w:r>
      <w:r w:rsidRPr="00A70BA8">
        <w:rPr>
          <w:rFonts w:ascii="Calibri" w:hAnsi="Calibri" w:cs="Calibri"/>
        </w:rPr>
        <w:fldChar w:fldCharType="end"/>
      </w:r>
      <w:r w:rsidRPr="00A70BA8">
        <w:rPr>
          <w:rFonts w:ascii="Calibri" w:hAnsi="Calibri" w:cs="Calibri"/>
        </w:rPr>
        <w:t>. Adult hepatocytes are preferred for establishing</w:t>
      </w:r>
      <w:r>
        <w:rPr>
          <w:rFonts w:ascii="Calibri" w:hAnsi="Calibri" w:cs="Calibri"/>
        </w:rPr>
        <w:t xml:space="preserve"> </w:t>
      </w:r>
      <w:r w:rsidRPr="00A70BA8">
        <w:rPr>
          <w:rFonts w:ascii="Calibri" w:hAnsi="Calibri" w:cs="Calibri"/>
        </w:rPr>
        <w:t xml:space="preserve">liver reconstitution due to their increased efficiency in engraftment and sustainability for a long period of time </w:t>
      </w:r>
      <w:r w:rsidRPr="00A70BA8">
        <w:rPr>
          <w:rFonts w:ascii="Calibri" w:hAnsi="Calibri" w:cs="Calibri"/>
        </w:rPr>
        <w:fldChar w:fldCharType="begin"/>
      </w:r>
      <w:r w:rsidRPr="00A70BA8">
        <w:rPr>
          <w:rFonts w:ascii="Calibri" w:hAnsi="Calibri" w:cs="Calibri"/>
        </w:rPr>
        <w:instrText xml:space="preserve"> ADDIN EN.CITE &lt;EndNote&gt;&lt;Cite&gt;&lt;Author&gt;Shafritz&lt;/Author&gt;&lt;Year&gt;2011&lt;/Year&gt;&lt;RecNum&gt;696&lt;/RecNum&gt;&lt;DisplayText&gt;&lt;style face="superscript"&gt;29&lt;/style&gt;&lt;/DisplayText&gt;&lt;record&gt;&lt;rec-number&gt;696&lt;/rec-number&gt;&lt;foreign-keys&gt;&lt;key app="EN" db-id="d2xfsv5vo5te9betvs2x0p08ap2wxezpd52a" timestamp="1528950517"&gt;696&lt;/key&gt;&lt;/foreign-keys&gt;&lt;ref-type name="Journal Article"&gt;17&lt;/ref-type&gt;&lt;contributors&gt;&lt;authors&gt;&lt;author&gt;Shafritz, D. A.&lt;/author&gt;&lt;author&gt;Oertel, M.&lt;/author&gt;&lt;/authors&gt;&lt;/contributors&gt;&lt;auth-address&gt;Marion Bessin Liver Research Center, Department of Medicine and Division of Hepatology, Albert Einstein College of Medicine, Bronx, NY 10461, USA. david.shafritz@einstein.yu.edu&lt;/auth-address&gt;&lt;titles&gt;&lt;title&gt;Model systems and experimental conditions that lead to effective repopulation of the liver by transplanted cells&lt;/title&gt;&lt;secondary-title&gt;Int J Biochem Cell Biol&lt;/secondary-title&gt;&lt;/titles&gt;&lt;periodical&gt;&lt;full-title&gt;Int J Biochem Cell Biol&lt;/full-title&gt;&lt;/periodical&gt;&lt;pages&gt;198-213&lt;/pages&gt;&lt;volume&gt;43&lt;/volume&gt;&lt;number&gt;2&lt;/number&gt;&lt;edition&gt;2010/01/19&lt;/edition&gt;&lt;keywords&gt;&lt;keyword&gt;Animals&lt;/keyword&gt;&lt;keyword&gt;*Cell Transplantation&lt;/keyword&gt;&lt;keyword&gt;Disease Models, Animal&lt;/keyword&gt;&lt;keyword&gt;Embryonic Stem Cells/transplantation&lt;/keyword&gt;&lt;keyword&gt;Hepatocytes/cytology/transplantation&lt;/keyword&gt;&lt;keyword&gt;Humans&lt;/keyword&gt;&lt;keyword&gt;Liver/*pathology/physiology&lt;/keyword&gt;&lt;keyword&gt;Liver Diseases/therapy&lt;/keyword&gt;&lt;keyword&gt;*Liver Regeneration&lt;/keyword&gt;&lt;keyword&gt;Mice&lt;/keyword&gt;&lt;keyword&gt;Mice, Transgenic&lt;/keyword&gt;&lt;keyword&gt;Pluripotent Stem Cells/transplantation&lt;/keyword&gt;&lt;keyword&gt;Rats&lt;/keyword&gt;&lt;/keywords&gt;&lt;dates&gt;&lt;year&gt;2011&lt;/year&gt;&lt;pub-dates&gt;&lt;date&gt;Feb&lt;/date&gt;&lt;/pub-dates&gt;&lt;/dates&gt;&lt;isbn&gt;1878-5875 (Electronic)&amp;#xD;1357-2725 (Linking)&lt;/isbn&gt;&lt;accession-num&gt;20080205&lt;/accession-num&gt;&lt;urls&gt;&lt;related-urls&gt;&lt;url&gt;https://www.ncbi.nlm.nih.gov/pubmed/20080205&lt;/url&gt;&lt;/related-urls&gt;&lt;/urls&gt;&lt;custom2&gt;PMC2907475&lt;/custom2&gt;&lt;electronic-resource-num&gt;10.1016/j.biocel.2010.01.013&lt;/electronic-resource-num&gt;&lt;/record&gt;&lt;/Cite&gt;&lt;/EndNote&gt;</w:instrText>
      </w:r>
      <w:r w:rsidRPr="00A70BA8">
        <w:rPr>
          <w:rFonts w:ascii="Calibri" w:hAnsi="Calibri" w:cs="Calibri"/>
        </w:rPr>
        <w:fldChar w:fldCharType="separate"/>
      </w:r>
      <w:r w:rsidRPr="00A70BA8">
        <w:rPr>
          <w:rFonts w:ascii="Calibri" w:hAnsi="Calibri" w:cs="Calibri"/>
          <w:vertAlign w:val="superscript"/>
        </w:rPr>
        <w:t>29</w:t>
      </w:r>
      <w:r w:rsidRPr="00A70BA8">
        <w:rPr>
          <w:rFonts w:ascii="Calibri" w:hAnsi="Calibri" w:cs="Calibri"/>
        </w:rPr>
        <w:fldChar w:fldCharType="end"/>
      </w:r>
      <w:r w:rsidRPr="00A70BA8">
        <w:rPr>
          <w:rFonts w:ascii="Calibri" w:hAnsi="Calibri" w:cs="Calibri"/>
        </w:rPr>
        <w:t xml:space="preserve">. </w:t>
      </w:r>
    </w:p>
    <w:p w14:paraId="2FD1B913" w14:textId="77777777" w:rsidR="002A6291" w:rsidRPr="00A70BA8" w:rsidRDefault="002A6291" w:rsidP="002A6291">
      <w:pPr>
        <w:jc w:val="both"/>
        <w:rPr>
          <w:rFonts w:ascii="Calibri" w:hAnsi="Calibri" w:cs="Calibri"/>
        </w:rPr>
      </w:pPr>
    </w:p>
    <w:p w14:paraId="1BB5E798" w14:textId="77777777" w:rsidR="002A6291" w:rsidRDefault="002A6291" w:rsidP="002A6291">
      <w:pPr>
        <w:jc w:val="both"/>
        <w:rPr>
          <w:rFonts w:ascii="Calibri" w:hAnsi="Calibri" w:cs="Calibri"/>
          <w:color w:val="FF0000"/>
        </w:rPr>
      </w:pPr>
      <w:r w:rsidRPr="00A70BA8">
        <w:rPr>
          <w:rFonts w:ascii="Calibri" w:hAnsi="Calibri" w:cs="Calibri"/>
        </w:rPr>
        <w:t xml:space="preserve">The presence of human immune system in mouse model increased albumin levels, as shown previously </w:t>
      </w:r>
      <w:r w:rsidRPr="00A70BA8">
        <w:rPr>
          <w:rFonts w:ascii="Calibri" w:hAnsi="Calibri" w:cs="Calibri"/>
        </w:rPr>
        <w:fldChar w:fldCharType="begin">
          <w:fldData xml:space="preserve">PEVuZE5vdGU+PENpdGU+PEF1dGhvcj5BbG1laWRhLVBvcmFkYTwvQXV0aG9yPjxZZWFyPjIwMDQ8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</w:fldData>
        </w:fldChar>
      </w:r>
      <w:r w:rsidRPr="00A70BA8">
        <w:rPr>
          <w:rFonts w:ascii="Calibri" w:hAnsi="Calibri" w:cs="Calibri"/>
        </w:rPr>
        <w:instrText xml:space="preserve"> ADDIN EN.CITE </w:instrText>
      </w:r>
      <w:r w:rsidRPr="00A70BA8">
        <w:rPr>
          <w:rFonts w:ascii="Calibri" w:hAnsi="Calibri" w:cs="Calibri"/>
        </w:rPr>
        <w:fldChar w:fldCharType="begin">
          <w:fldData xml:space="preserve">PEVuZE5vdGU+PENpdGU+PEF1dGhvcj5BbG1laWRhLVBvcmFkYTwvQXV0aG9yPjxZZWFyPjIwMDQ8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</w:fldData>
        </w:fldChar>
      </w:r>
      <w:r w:rsidRPr="00A70BA8">
        <w:rPr>
          <w:rFonts w:ascii="Calibri" w:hAnsi="Calibri" w:cs="Calibri"/>
        </w:rPr>
        <w:instrText xml:space="preserve"> ADDIN EN.CITE.DATA </w:instrText>
      </w:r>
      <w:r w:rsidRPr="00A70BA8">
        <w:rPr>
          <w:rFonts w:ascii="Calibri" w:hAnsi="Calibri" w:cs="Calibri"/>
        </w:rPr>
      </w:r>
      <w:r w:rsidRPr="00A70BA8">
        <w:rPr>
          <w:rFonts w:ascii="Calibri" w:hAnsi="Calibri" w:cs="Calibri"/>
        </w:rPr>
        <w:fldChar w:fldCharType="end"/>
      </w:r>
      <w:r w:rsidRPr="00A70BA8">
        <w:rPr>
          <w:rFonts w:ascii="Calibri" w:hAnsi="Calibri" w:cs="Calibri"/>
        </w:rPr>
      </w:r>
      <w:r w:rsidRPr="00A70BA8">
        <w:rPr>
          <w:rFonts w:ascii="Calibri" w:hAnsi="Calibri" w:cs="Calibri"/>
        </w:rPr>
        <w:fldChar w:fldCharType="separate"/>
      </w:r>
      <w:r w:rsidRPr="00A70BA8">
        <w:rPr>
          <w:rFonts w:ascii="Calibri" w:hAnsi="Calibri" w:cs="Calibri"/>
          <w:vertAlign w:val="superscript"/>
        </w:rPr>
        <w:t>30,31</w:t>
      </w:r>
      <w:r w:rsidRPr="00A70BA8">
        <w:rPr>
          <w:rFonts w:ascii="Calibri" w:hAnsi="Calibri" w:cs="Calibri"/>
        </w:rPr>
        <w:fldChar w:fldCharType="end"/>
      </w:r>
      <w:r w:rsidRPr="00A70BA8">
        <w:rPr>
          <w:rFonts w:ascii="Calibri" w:hAnsi="Calibri" w:cs="Calibri"/>
        </w:rPr>
        <w:t xml:space="preserve">. However, the efficiency of hepatocytes and immune system reconstitution may vary with different source of donor cells and also depend on recipient mouse. </w:t>
      </w:r>
      <w:r w:rsidRPr="00A70BA8">
        <w:rPr>
          <w:rFonts w:ascii="Calibri" w:hAnsi="Calibri" w:cs="Calibri"/>
          <w:color w:val="FF0000"/>
        </w:rPr>
        <w:t>So, each mouse needs to be assessed for engraftment and the most critical part is to utilize the antibodies or reagent that are human-specific and do not cross-react with mouse cells. The human- specific reagents and antibodies used in our study are detailed in the table. If antibodies other than provided in the table are used for the study, must be check for the human specificity.</w:t>
      </w:r>
    </w:p>
    <w:p w14:paraId="2C8275F5" w14:textId="77777777" w:rsidR="002A6291" w:rsidRPr="00A70BA8" w:rsidRDefault="002A6291" w:rsidP="002A6291">
      <w:pPr>
        <w:jc w:val="both"/>
        <w:rPr>
          <w:rFonts w:ascii="Calibri" w:hAnsi="Calibri" w:cs="Calibri"/>
          <w:color w:val="FF0000"/>
        </w:rPr>
      </w:pPr>
    </w:p>
    <w:p w14:paraId="23F3F346" w14:textId="77777777" w:rsidR="002A6291" w:rsidRPr="00A70BA8" w:rsidRDefault="002A6291" w:rsidP="002A6291">
      <w:pPr>
        <w:jc w:val="both"/>
        <w:rPr>
          <w:rFonts w:ascii="Calibri" w:hAnsi="Calibri" w:cs="Calibri"/>
        </w:rPr>
      </w:pPr>
      <w:r w:rsidRPr="00A70BA8">
        <w:rPr>
          <w:rFonts w:ascii="Calibri" w:hAnsi="Calibri" w:cs="Calibri"/>
        </w:rPr>
        <w:t xml:space="preserve">The optimal condition would be the transplantation of syngeneic cells; however, this is technically difficult to achieve. Wherever possible, HSPC and hepatocytes should be pooled from donors with partially matched HLA class 1 antigens (like HLA-A2). </w:t>
      </w:r>
    </w:p>
    <w:p w14:paraId="60C891E7" w14:textId="77777777" w:rsidR="002A6291" w:rsidRDefault="002A6291" w:rsidP="002A6291">
      <w:pPr>
        <w:jc w:val="both"/>
        <w:rPr>
          <w:rFonts w:ascii="Calibri" w:hAnsi="Calibri" w:cs="Calibri"/>
          <w:color w:val="FF0000"/>
        </w:rPr>
      </w:pPr>
    </w:p>
    <w:p w14:paraId="09924415" w14:textId="77777777" w:rsidR="002A6291" w:rsidRDefault="002A6291" w:rsidP="002A6291">
      <w:pPr>
        <w:jc w:val="both"/>
        <w:rPr>
          <w:rFonts w:ascii="Calibri" w:hAnsi="Calibri" w:cs="Calibri"/>
          <w:color w:val="FF0000"/>
        </w:rPr>
      </w:pPr>
      <w:r w:rsidRPr="00A70BA8">
        <w:rPr>
          <w:rFonts w:ascii="Calibri" w:hAnsi="Calibri" w:cs="Calibri"/>
          <w:color w:val="FF0000"/>
        </w:rPr>
        <w:lastRenderedPageBreak/>
        <w:t>To screen of mice for HIV study, blood is drawn at multiple time points to determine the optimal immune and liver reconstitution, flowcytometry and ELISA are preferred as could be performed with little amount of blood. Blood cells and serum from the same sample could be used for flowcytometry and ELISA, respectively. It is important to make proper dilutions of serum at each time point (1000 - 40,000 range) to evaluate albumin levels, so that the unknown concentrations can be brought to within the range of standard concentrations (kit range 6.25 – 400 ng/</w:t>
      </w:r>
      <w:r>
        <w:rPr>
          <w:rFonts w:ascii="Calibri" w:hAnsi="Calibri" w:cs="Calibri"/>
          <w:color w:val="FF0000"/>
        </w:rPr>
        <w:t>mL</w:t>
      </w:r>
      <w:r w:rsidRPr="00A70BA8">
        <w:rPr>
          <w:rFonts w:ascii="Calibri" w:hAnsi="Calibri" w:cs="Calibri"/>
          <w:color w:val="FF0000"/>
        </w:rPr>
        <w:t>).</w:t>
      </w:r>
    </w:p>
    <w:p w14:paraId="4B4A8217" w14:textId="77777777" w:rsidR="002A6291" w:rsidRPr="00A70BA8" w:rsidRDefault="002A6291" w:rsidP="002A6291">
      <w:pPr>
        <w:jc w:val="both"/>
        <w:rPr>
          <w:rFonts w:ascii="Calibri" w:hAnsi="Calibri" w:cs="Calibri"/>
          <w:color w:val="FF0000"/>
        </w:rPr>
      </w:pPr>
    </w:p>
    <w:p w14:paraId="046D897F" w14:textId="77777777" w:rsidR="002A6291" w:rsidRPr="00A70BA8" w:rsidRDefault="002A6291" w:rsidP="002A6291">
      <w:pPr>
        <w:jc w:val="both"/>
        <w:rPr>
          <w:rFonts w:ascii="Calibri" w:hAnsi="Calibri" w:cs="Calibri"/>
          <w:color w:val="FF0000"/>
        </w:rPr>
      </w:pPr>
      <w:r w:rsidRPr="00A70BA8">
        <w:rPr>
          <w:rFonts w:ascii="Calibri" w:hAnsi="Calibri" w:cs="Calibri"/>
          <w:color w:val="000000" w:themeColor="text1"/>
        </w:rPr>
        <w:t>Pro-inflammatory cytokines in response to HIV-1 infection in the presence of human immune system can also be useful in addressing the interaction of hepatocytes and immune cells. The model is useful to show the immunopathogenesis of HIV-1-induced liver disease, given that it recapitulates liver damage in the same manner as in humans, evidenced by a low ratio of CD4:CD8, decrease in albumin levels, human hepatocyte death and liver immune activation. The model also has some limitations such as low level of cytotoxic T cells activity and impaired immunoglobulin class switching.</w:t>
      </w:r>
      <w:r w:rsidRPr="00A70BA8">
        <w:rPr>
          <w:rFonts w:ascii="Calibri" w:hAnsi="Calibri" w:cs="Calibri"/>
          <w:b/>
          <w:color w:val="000000" w:themeColor="text1"/>
        </w:rPr>
        <w:t xml:space="preserve"> </w:t>
      </w:r>
      <w:r w:rsidRPr="00A70BA8">
        <w:rPr>
          <w:rFonts w:ascii="Calibri" w:hAnsi="Calibri" w:cs="Calibri"/>
          <w:color w:val="FF0000"/>
        </w:rPr>
        <w:t>Due to the presence of both human immune system and liver, the model presented here is promising for co-infections studies of HIV-1 and hepatitis viruses, chronic hepatitis infection, to clarify the mechanisms of the anti-hepatitis immune response, and as a cirrhosis model.</w:t>
      </w:r>
    </w:p>
    <w:p w14:paraId="79407824" w14:textId="77777777" w:rsidR="002A6291" w:rsidRPr="00A70BA8" w:rsidRDefault="002A6291" w:rsidP="002A6291">
      <w:pPr>
        <w:jc w:val="both"/>
        <w:rPr>
          <w:rFonts w:ascii="Calibri" w:hAnsi="Calibri" w:cs="Calibri"/>
          <w:color w:val="000000" w:themeColor="text1"/>
        </w:rPr>
      </w:pPr>
    </w:p>
    <w:p w14:paraId="394E0752" w14:textId="77777777" w:rsidR="002A6291" w:rsidRPr="00A70BA8" w:rsidRDefault="002A6291" w:rsidP="002A6291">
      <w:pPr>
        <w:pStyle w:val="NormalWeb"/>
        <w:spacing w:before="0" w:beforeAutospacing="0" w:after="0" w:afterAutospacing="0"/>
        <w:jc w:val="both"/>
        <w:outlineLvl w:val="0"/>
        <w:rPr>
          <w:rFonts w:ascii="Calibri" w:hAnsi="Calibri" w:cs="Calibri"/>
          <w:color w:val="000000" w:themeColor="text1"/>
        </w:rPr>
      </w:pPr>
      <w:r w:rsidRPr="00A70BA8">
        <w:rPr>
          <w:rFonts w:ascii="Calibri" w:hAnsi="Calibri" w:cs="Calibri"/>
          <w:b/>
          <w:bCs/>
          <w:color w:val="000000" w:themeColor="text1"/>
        </w:rPr>
        <w:t xml:space="preserve">ACKNOWLEDGMENTS: </w:t>
      </w:r>
    </w:p>
    <w:p w14:paraId="017BB394" w14:textId="4643376E" w:rsidR="002A6291" w:rsidRPr="00A70BA8" w:rsidRDefault="002A6291" w:rsidP="002A6291">
      <w:pPr>
        <w:autoSpaceDE w:val="0"/>
        <w:autoSpaceDN w:val="0"/>
        <w:adjustRightInd w:val="0"/>
        <w:jc w:val="both"/>
        <w:rPr>
          <w:rFonts w:ascii="Calibri" w:hAnsi="Calibri" w:cs="Calibri"/>
          <w:color w:val="FF0000"/>
        </w:rPr>
      </w:pPr>
      <w:r w:rsidRPr="00A70BA8">
        <w:rPr>
          <w:rFonts w:ascii="Calibri" w:hAnsi="Calibri" w:cs="Calibri"/>
          <w:color w:val="000000" w:themeColor="text1"/>
        </w:rPr>
        <w:t xml:space="preserve">This work was supported by National Institute of Health grant R24OD018546 (L.Y.P &amp; S.G.). The authors would like to thank Weizhe Li, Ph.D., for the help in surgical procedures, Amanda Branch Woods, BS., Yan Cheng for immunohistology, UNMC flow cytometry research facility members Director Phillip Hexley, Ph.D., Victoria B. Smith, BS., and Samantha Wall, BS., UNMC advanced microscopy core facility members Janice A. Taylor, BS., and James R. Talaska, BS., for the technical support. </w:t>
      </w:r>
      <w:r w:rsidR="002B1865" w:rsidRPr="00A70BA8">
        <w:rPr>
          <w:rFonts w:ascii="Calibri" w:hAnsi="Calibri" w:cs="Calibri"/>
          <w:color w:val="000000" w:themeColor="text1"/>
        </w:rPr>
        <w:t>We acknowledge Dr</w:t>
      </w:r>
      <w:r w:rsidR="002B1865">
        <w:rPr>
          <w:rFonts w:ascii="Calibri" w:hAnsi="Calibri" w:cs="Calibri"/>
          <w:color w:val="000000" w:themeColor="text1"/>
        </w:rPr>
        <w:t>s</w:t>
      </w:r>
      <w:r w:rsidR="002B1865" w:rsidRPr="00A70BA8">
        <w:rPr>
          <w:rFonts w:ascii="Calibri" w:hAnsi="Calibri" w:cs="Calibri"/>
          <w:color w:val="000000" w:themeColor="text1"/>
        </w:rPr>
        <w:t xml:space="preserve">. Mamoru Ito </w:t>
      </w:r>
      <w:r w:rsidR="002B1865" w:rsidRPr="0073470E">
        <w:rPr>
          <w:rFonts w:asciiTheme="minorHAnsi" w:hAnsiTheme="minorHAnsi" w:cstheme="minorHAnsi"/>
          <w:color w:val="000000" w:themeColor="text1"/>
        </w:rPr>
        <w:t xml:space="preserve">Ito </w:t>
      </w:r>
      <w:r w:rsidR="002B1865" w:rsidRPr="0034741C">
        <w:rPr>
          <w:rFonts w:asciiTheme="minorHAnsi" w:hAnsiTheme="minorHAnsi" w:cstheme="minorHAnsi"/>
          <w:color w:val="FF0000"/>
        </w:rPr>
        <w:t xml:space="preserve">and Hiroshi Suemizu </w:t>
      </w:r>
      <w:r w:rsidR="002B1865">
        <w:rPr>
          <w:rFonts w:asciiTheme="minorHAnsi" w:hAnsiTheme="minorHAnsi" w:cstheme="minorHAnsi"/>
          <w:color w:val="000000" w:themeColor="text1"/>
        </w:rPr>
        <w:t xml:space="preserve">from </w:t>
      </w:r>
      <w:r w:rsidR="002B1865" w:rsidRPr="0073470E">
        <w:rPr>
          <w:rFonts w:asciiTheme="minorHAnsi" w:hAnsiTheme="minorHAnsi" w:cstheme="minorHAnsi"/>
          <w:color w:val="000000" w:themeColor="text1"/>
        </w:rPr>
        <w:t xml:space="preserve">CIEA, </w:t>
      </w:r>
      <w:r w:rsidR="002B1865">
        <w:rPr>
          <w:rFonts w:ascii="Calibri" w:hAnsi="Calibri" w:cs="Calibri"/>
          <w:color w:val="000000" w:themeColor="text1"/>
        </w:rPr>
        <w:t>Japan</w:t>
      </w:r>
      <w:r w:rsidR="002B1865" w:rsidRPr="00A70BA8">
        <w:rPr>
          <w:rFonts w:ascii="Calibri" w:hAnsi="Calibri" w:cs="Calibri"/>
          <w:color w:val="000000" w:themeColor="text1"/>
        </w:rPr>
        <w:t xml:space="preserve"> for providing TK-NOG mice</w:t>
      </w:r>
      <w:r w:rsidRPr="00A70BA8">
        <w:rPr>
          <w:rFonts w:ascii="Calibri" w:hAnsi="Calibri" w:cs="Calibri"/>
          <w:color w:val="000000" w:themeColor="text1"/>
        </w:rPr>
        <w:t xml:space="preserve"> and Dr. Joachim Baumgart for providing treosulfan. </w:t>
      </w:r>
      <w:r w:rsidRPr="00A70BA8">
        <w:rPr>
          <w:rFonts w:ascii="Calibri" w:hAnsi="Calibri" w:cs="Calibri"/>
          <w:color w:val="FF0000"/>
        </w:rPr>
        <w:t>We thank Dr. Adrian Koesters, UNMC, for her editorial contribution to the manuscript.</w:t>
      </w:r>
    </w:p>
    <w:p w14:paraId="01A4DFA1" w14:textId="77777777" w:rsidR="002A6291" w:rsidRPr="00A70BA8" w:rsidRDefault="002A6291" w:rsidP="002A6291">
      <w:pPr>
        <w:autoSpaceDE w:val="0"/>
        <w:autoSpaceDN w:val="0"/>
        <w:adjustRightInd w:val="0"/>
        <w:jc w:val="both"/>
        <w:rPr>
          <w:rFonts w:ascii="Calibri" w:hAnsi="Calibri" w:cs="Calibri"/>
          <w:b/>
          <w:bCs/>
          <w:color w:val="000000" w:themeColor="text1"/>
        </w:rPr>
      </w:pPr>
    </w:p>
    <w:p w14:paraId="2D23D312" w14:textId="77777777" w:rsidR="002A6291" w:rsidRPr="00A70BA8" w:rsidRDefault="002A6291" w:rsidP="002A6291">
      <w:pPr>
        <w:pStyle w:val="NormalWeb"/>
        <w:spacing w:before="0" w:beforeAutospacing="0" w:after="0" w:afterAutospacing="0"/>
        <w:jc w:val="both"/>
        <w:outlineLvl w:val="0"/>
        <w:rPr>
          <w:rFonts w:ascii="Calibri" w:hAnsi="Calibri" w:cs="Calibri"/>
          <w:color w:val="000000" w:themeColor="text1"/>
        </w:rPr>
      </w:pPr>
      <w:r w:rsidRPr="00A70BA8">
        <w:rPr>
          <w:rFonts w:ascii="Calibri" w:hAnsi="Calibri" w:cs="Calibri"/>
          <w:b/>
          <w:color w:val="000000" w:themeColor="text1"/>
        </w:rPr>
        <w:t>DISCLOSURES</w:t>
      </w:r>
      <w:r w:rsidRPr="00A70BA8">
        <w:rPr>
          <w:rFonts w:ascii="Calibri" w:hAnsi="Calibri" w:cs="Calibri"/>
          <w:b/>
          <w:bCs/>
          <w:color w:val="000000" w:themeColor="text1"/>
        </w:rPr>
        <w:t>:</w:t>
      </w:r>
      <w:r>
        <w:rPr>
          <w:rFonts w:ascii="Calibri" w:hAnsi="Calibri" w:cs="Calibri"/>
          <w:b/>
          <w:bCs/>
          <w:color w:val="000000" w:themeColor="text1"/>
        </w:rPr>
        <w:t xml:space="preserve"> </w:t>
      </w:r>
      <w:bookmarkStart w:id="104" w:name="_GoBack"/>
      <w:bookmarkEnd w:id="104"/>
    </w:p>
    <w:p w14:paraId="66030076" w14:textId="52CE0A59" w:rsidR="00AA03DF" w:rsidRPr="00A70BA8" w:rsidRDefault="002A6291" w:rsidP="002A6291">
      <w:pPr>
        <w:jc w:val="both"/>
        <w:outlineLvl w:val="0"/>
        <w:rPr>
          <w:rFonts w:ascii="Calibri" w:hAnsi="Calibri" w:cs="Calibri"/>
          <w:color w:val="000000" w:themeColor="text1"/>
        </w:rPr>
      </w:pPr>
      <w:r w:rsidRPr="00A70BA8">
        <w:rPr>
          <w:rFonts w:ascii="Calibri" w:hAnsi="Calibri" w:cs="Calibri"/>
          <w:color w:val="000000" w:themeColor="text1"/>
        </w:rPr>
        <w:t>No competing interests declared.</w:t>
      </w:r>
      <w:bookmarkEnd w:id="0"/>
    </w:p>
    <w:p w14:paraId="2B04DEB5" w14:textId="77777777" w:rsidR="00684CF5" w:rsidRPr="00A70BA8" w:rsidRDefault="00684CF5" w:rsidP="003A5A07">
      <w:pPr>
        <w:jc w:val="both"/>
        <w:rPr>
          <w:rFonts w:ascii="Calibri" w:hAnsi="Calibri" w:cs="Calibri"/>
          <w:color w:val="000000" w:themeColor="text1"/>
        </w:rPr>
      </w:pPr>
    </w:p>
    <w:p w14:paraId="4AAA2BCB" w14:textId="32BBAF83" w:rsidR="00232656" w:rsidRPr="00A70BA8" w:rsidRDefault="009726EE" w:rsidP="003A5A07">
      <w:pPr>
        <w:jc w:val="both"/>
        <w:rPr>
          <w:rFonts w:ascii="Calibri" w:hAnsi="Calibri" w:cs="Calibri"/>
          <w:b/>
          <w:color w:val="000000" w:themeColor="text1"/>
        </w:rPr>
      </w:pPr>
      <w:r w:rsidRPr="00A70BA8">
        <w:rPr>
          <w:rFonts w:ascii="Calibri" w:hAnsi="Calibri" w:cs="Calibri"/>
          <w:b/>
          <w:bCs/>
          <w:color w:val="000000" w:themeColor="text1"/>
        </w:rPr>
        <w:t>REFERENCES</w:t>
      </w:r>
      <w:r w:rsidR="00D04760" w:rsidRPr="00A70BA8">
        <w:rPr>
          <w:rFonts w:ascii="Calibri" w:hAnsi="Calibri" w:cs="Calibri"/>
          <w:b/>
          <w:bCs/>
          <w:color w:val="000000" w:themeColor="text1"/>
        </w:rPr>
        <w:t>:</w:t>
      </w:r>
    </w:p>
    <w:p w14:paraId="025D6318" w14:textId="100CFD6D" w:rsidR="007F503F" w:rsidRPr="00A70BA8" w:rsidRDefault="00232656" w:rsidP="003A5A07">
      <w:pPr>
        <w:pStyle w:val="EndNoteBibliography"/>
        <w:spacing w:after="0"/>
        <w:jc w:val="both"/>
        <w:rPr>
          <w:rFonts w:ascii="Calibri" w:hAnsi="Calibri" w:cs="Calibri"/>
          <w:sz w:val="24"/>
        </w:rPr>
      </w:pPr>
      <w:r w:rsidRPr="00A70BA8">
        <w:rPr>
          <w:rFonts w:ascii="Calibri" w:hAnsi="Calibri" w:cs="Calibri"/>
          <w:color w:val="000000" w:themeColor="text1"/>
          <w:sz w:val="24"/>
          <w:szCs w:val="24"/>
        </w:rPr>
        <w:fldChar w:fldCharType="begin"/>
      </w:r>
      <w:r w:rsidRPr="00A70BA8">
        <w:rPr>
          <w:rFonts w:ascii="Calibri" w:hAnsi="Calibri" w:cs="Calibri"/>
          <w:color w:val="000000" w:themeColor="text1"/>
          <w:sz w:val="24"/>
          <w:szCs w:val="24"/>
        </w:rPr>
        <w:instrText xml:space="preserve"> ADDIN EN.REFLIST </w:instrText>
      </w:r>
      <w:r w:rsidRPr="00A70BA8">
        <w:rPr>
          <w:rFonts w:ascii="Calibri" w:hAnsi="Calibri" w:cs="Calibri"/>
          <w:color w:val="000000" w:themeColor="text1"/>
          <w:sz w:val="24"/>
          <w:szCs w:val="24"/>
        </w:rPr>
        <w:fldChar w:fldCharType="separate"/>
      </w:r>
      <w:r w:rsidR="007F503F" w:rsidRPr="00A70BA8">
        <w:rPr>
          <w:rFonts w:ascii="Calibri" w:hAnsi="Calibri" w:cs="Calibri"/>
          <w:sz w:val="24"/>
        </w:rPr>
        <w:t>1</w:t>
      </w:r>
      <w:r w:rsidR="007F503F" w:rsidRPr="00A70BA8">
        <w:rPr>
          <w:rFonts w:ascii="Calibri" w:hAnsi="Calibri" w:cs="Calibri"/>
          <w:sz w:val="24"/>
        </w:rPr>
        <w:tab/>
        <w:t>Smith, C.</w:t>
      </w:r>
      <w:r w:rsidR="00A70BA8" w:rsidRPr="00A70BA8">
        <w:rPr>
          <w:rFonts w:ascii="Calibri" w:hAnsi="Calibri" w:cs="Calibri"/>
          <w:i/>
          <w:sz w:val="24"/>
        </w:rPr>
        <w:t xml:space="preserve"> et al</w:t>
      </w:r>
      <w:r w:rsidR="003C568D">
        <w:rPr>
          <w:rFonts w:ascii="Calibri" w:hAnsi="Calibri" w:cs="Calibri"/>
          <w:i/>
          <w:sz w:val="24"/>
        </w:rPr>
        <w:t>.</w:t>
      </w:r>
      <w:r w:rsidR="007F503F" w:rsidRPr="00A70BA8">
        <w:rPr>
          <w:rFonts w:ascii="Calibri" w:hAnsi="Calibri" w:cs="Calibri"/>
          <w:sz w:val="24"/>
        </w:rPr>
        <w:t xml:space="preserve"> Factors associated with specific causes of death amongst HIV-positive individuals in the D:A:D Study. </w:t>
      </w:r>
      <w:r w:rsidR="007F503F" w:rsidRPr="00A70BA8">
        <w:rPr>
          <w:rFonts w:ascii="Calibri" w:hAnsi="Calibri" w:cs="Calibri"/>
          <w:i/>
          <w:sz w:val="24"/>
        </w:rPr>
        <w:t>AIDS.</w:t>
      </w:r>
      <w:r w:rsidR="007F503F" w:rsidRPr="00A70BA8">
        <w:rPr>
          <w:rFonts w:ascii="Calibri" w:hAnsi="Calibri" w:cs="Calibri"/>
          <w:sz w:val="24"/>
        </w:rPr>
        <w:t xml:space="preserve"> </w:t>
      </w:r>
      <w:r w:rsidR="007F503F" w:rsidRPr="00A70BA8">
        <w:rPr>
          <w:rFonts w:ascii="Calibri" w:hAnsi="Calibri" w:cs="Calibri"/>
          <w:b/>
          <w:sz w:val="24"/>
        </w:rPr>
        <w:t>24</w:t>
      </w:r>
      <w:r w:rsidR="007F503F" w:rsidRPr="00A70BA8">
        <w:rPr>
          <w:rFonts w:ascii="Calibri" w:hAnsi="Calibri" w:cs="Calibri"/>
          <w:sz w:val="24"/>
        </w:rPr>
        <w:t xml:space="preserve"> (10), 1537-1548, (2010).</w:t>
      </w:r>
    </w:p>
    <w:p w14:paraId="5C207436" w14:textId="3924069C"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w:t>
      </w:r>
      <w:r w:rsidRPr="00A70BA8">
        <w:rPr>
          <w:rFonts w:ascii="Calibri" w:hAnsi="Calibri" w:cs="Calibri"/>
          <w:sz w:val="24"/>
        </w:rPr>
        <w:tab/>
        <w:t>Puoti, M.</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Mortality for liver disease in patients with HIV infection: a cohort study. </w:t>
      </w:r>
      <w:r w:rsidR="00CA246B" w:rsidRPr="00A70BA8">
        <w:rPr>
          <w:rFonts w:ascii="Calibri" w:hAnsi="Calibri" w:cs="Calibri"/>
          <w:i/>
          <w:sz w:val="24"/>
        </w:rPr>
        <w:t xml:space="preserve">Journal of </w:t>
      </w:r>
      <w:r w:rsidR="00CA246B" w:rsidRPr="00A70BA8">
        <w:rPr>
          <w:rFonts w:ascii="Calibri" w:hAnsi="Calibri" w:cs="Calibri"/>
          <w:i/>
          <w:color w:val="FF0000"/>
          <w:sz w:val="24"/>
        </w:rPr>
        <w:t>Acquired Immune Deficiency Syndromes</w:t>
      </w:r>
      <w:r w:rsidR="00CA246B" w:rsidRPr="00A70BA8">
        <w:rPr>
          <w:rFonts w:ascii="Calibri" w:hAnsi="Calibri" w:cs="Calibri"/>
          <w:b/>
          <w:color w:val="FF0000"/>
          <w:sz w:val="24"/>
        </w:rPr>
        <w:t>.</w:t>
      </w:r>
      <w:r w:rsidR="00CA246B" w:rsidRPr="00A70BA8">
        <w:rPr>
          <w:rFonts w:ascii="Calibri" w:hAnsi="Calibri" w:cs="Calibri"/>
          <w:b/>
          <w:sz w:val="24"/>
        </w:rPr>
        <w:t xml:space="preserve"> </w:t>
      </w:r>
      <w:r w:rsidRPr="00A70BA8">
        <w:rPr>
          <w:rFonts w:ascii="Calibri" w:hAnsi="Calibri" w:cs="Calibri"/>
          <w:b/>
          <w:sz w:val="24"/>
        </w:rPr>
        <w:t>24</w:t>
      </w:r>
      <w:r w:rsidRPr="00A70BA8">
        <w:rPr>
          <w:rFonts w:ascii="Calibri" w:hAnsi="Calibri" w:cs="Calibri"/>
          <w:sz w:val="24"/>
        </w:rPr>
        <w:t xml:space="preserve"> (3), 211-217, (2000).</w:t>
      </w:r>
    </w:p>
    <w:p w14:paraId="7EDF1951" w14:textId="566D9118"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3</w:t>
      </w:r>
      <w:r w:rsidRPr="00A70BA8">
        <w:rPr>
          <w:rFonts w:ascii="Calibri" w:hAnsi="Calibri" w:cs="Calibri"/>
          <w:sz w:val="24"/>
        </w:rPr>
        <w:tab/>
        <w:t>Rodriguez-Mendez, M. L., Gonzalez-Quintela, A., Aguilera, A. &amp; Barrio, E. Prevalence, patterns, and course of past hepatitis B virus infection in intravenous drug users with HIV-1 infection.</w:t>
      </w:r>
      <w:r w:rsidR="00AF0FB9" w:rsidRPr="00A70BA8">
        <w:rPr>
          <w:rFonts w:ascii="Calibri" w:hAnsi="Calibri" w:cs="Calibri"/>
          <w:i/>
          <w:sz w:val="24"/>
        </w:rPr>
        <w:t xml:space="preserve"> </w:t>
      </w:r>
      <w:r w:rsidR="00AF0FB9" w:rsidRPr="00A70BA8">
        <w:rPr>
          <w:rFonts w:ascii="Calibri" w:hAnsi="Calibri" w:cs="Calibri"/>
          <w:i/>
          <w:color w:val="FF0000"/>
          <w:sz w:val="24"/>
        </w:rPr>
        <w:t>The American Journal of Gastroenterology</w:t>
      </w:r>
      <w:r w:rsidR="00AF0FB9" w:rsidRPr="00A70BA8">
        <w:rPr>
          <w:rFonts w:ascii="Calibri" w:hAnsi="Calibri" w:cs="Calibri"/>
          <w:color w:val="FF0000"/>
          <w:sz w:val="24"/>
        </w:rPr>
        <w:t>.</w:t>
      </w:r>
      <w:r w:rsidRPr="00A70BA8">
        <w:rPr>
          <w:rFonts w:ascii="Calibri" w:hAnsi="Calibri" w:cs="Calibri"/>
          <w:color w:val="FF0000"/>
          <w:sz w:val="24"/>
        </w:rPr>
        <w:t xml:space="preserve"> </w:t>
      </w:r>
      <w:r w:rsidRPr="00A70BA8">
        <w:rPr>
          <w:rFonts w:ascii="Calibri" w:hAnsi="Calibri" w:cs="Calibri"/>
          <w:b/>
          <w:sz w:val="24"/>
        </w:rPr>
        <w:t>95</w:t>
      </w:r>
      <w:r w:rsidRPr="00A70BA8">
        <w:rPr>
          <w:rFonts w:ascii="Calibri" w:hAnsi="Calibri" w:cs="Calibri"/>
          <w:sz w:val="24"/>
        </w:rPr>
        <w:t xml:space="preserve"> (5), 1316-1322, (2000).</w:t>
      </w:r>
    </w:p>
    <w:p w14:paraId="28858553" w14:textId="4415A3DF"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4</w:t>
      </w:r>
      <w:r w:rsidRPr="00A70BA8">
        <w:rPr>
          <w:rFonts w:ascii="Calibri" w:hAnsi="Calibri" w:cs="Calibri"/>
          <w:sz w:val="24"/>
        </w:rPr>
        <w:tab/>
        <w:t>Scharschmidt, B. F.</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Hepatitis B in patients with HIV infection: relationship to AIDS and patient survival. </w:t>
      </w:r>
      <w:r w:rsidR="00CA356E" w:rsidRPr="00A70BA8">
        <w:rPr>
          <w:rFonts w:ascii="Calibri" w:hAnsi="Calibri" w:cs="Calibri"/>
          <w:i/>
          <w:color w:val="FF0000"/>
          <w:sz w:val="24"/>
        </w:rPr>
        <w:t>Annals of Internal Medicine</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117</w:t>
      </w:r>
      <w:r w:rsidRPr="00A70BA8">
        <w:rPr>
          <w:rFonts w:ascii="Calibri" w:hAnsi="Calibri" w:cs="Calibri"/>
          <w:sz w:val="24"/>
        </w:rPr>
        <w:t xml:space="preserve"> (10), 837-838, (1992).</w:t>
      </w:r>
    </w:p>
    <w:p w14:paraId="01E2995E" w14:textId="77777777"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5</w:t>
      </w:r>
      <w:r w:rsidRPr="00A70BA8">
        <w:rPr>
          <w:rFonts w:ascii="Calibri" w:hAnsi="Calibri" w:cs="Calibri"/>
          <w:sz w:val="24"/>
        </w:rPr>
        <w:tab/>
        <w:t xml:space="preserve">Lacombe, K. &amp; Rockstroh, J. HIV and viral hepatitis coinfections: advances and challenges. </w:t>
      </w:r>
      <w:r w:rsidRPr="00A70BA8">
        <w:rPr>
          <w:rFonts w:ascii="Calibri" w:hAnsi="Calibri" w:cs="Calibri"/>
          <w:i/>
          <w:sz w:val="24"/>
        </w:rPr>
        <w:t>Gut.</w:t>
      </w:r>
      <w:r w:rsidRPr="00A70BA8">
        <w:rPr>
          <w:rFonts w:ascii="Calibri" w:hAnsi="Calibri" w:cs="Calibri"/>
          <w:sz w:val="24"/>
        </w:rPr>
        <w:t xml:space="preserve"> </w:t>
      </w:r>
      <w:r w:rsidRPr="00A70BA8">
        <w:rPr>
          <w:rFonts w:ascii="Calibri" w:hAnsi="Calibri" w:cs="Calibri"/>
          <w:b/>
          <w:sz w:val="24"/>
        </w:rPr>
        <w:t>61 Suppl 1</w:t>
      </w:r>
      <w:r w:rsidRPr="00A70BA8">
        <w:rPr>
          <w:rFonts w:ascii="Calibri" w:hAnsi="Calibri" w:cs="Calibri"/>
          <w:sz w:val="24"/>
        </w:rPr>
        <w:t xml:space="preserve"> i47-58, (2012).</w:t>
      </w:r>
    </w:p>
    <w:p w14:paraId="5B5E28BF" w14:textId="5844A4DC"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lastRenderedPageBreak/>
        <w:t>6</w:t>
      </w:r>
      <w:r w:rsidRPr="00A70BA8">
        <w:rPr>
          <w:rFonts w:ascii="Calibri" w:hAnsi="Calibri" w:cs="Calibri"/>
          <w:sz w:val="24"/>
        </w:rPr>
        <w:tab/>
        <w:t xml:space="preserve">Brehm, M. A., Jouvet, N., Greiner, D. L. &amp; Shultz, L. D. Humanized mice for the study of infectious diseases. </w:t>
      </w:r>
      <w:r w:rsidR="004C7A32" w:rsidRPr="00A70BA8">
        <w:rPr>
          <w:rFonts w:ascii="Calibri" w:hAnsi="Calibri" w:cs="Calibri"/>
          <w:i/>
          <w:color w:val="FF0000"/>
          <w:sz w:val="24"/>
        </w:rPr>
        <w:t>Current Opinion in Immunology.</w:t>
      </w:r>
      <w:r w:rsidR="004C7A32" w:rsidRPr="00A70BA8">
        <w:rPr>
          <w:rFonts w:ascii="Calibri" w:hAnsi="Calibri" w:cs="Calibri"/>
          <w:sz w:val="24"/>
        </w:rPr>
        <w:t xml:space="preserve"> </w:t>
      </w:r>
      <w:r w:rsidRPr="00A70BA8">
        <w:rPr>
          <w:rFonts w:ascii="Calibri" w:hAnsi="Calibri" w:cs="Calibri"/>
          <w:b/>
          <w:sz w:val="24"/>
        </w:rPr>
        <w:t>25</w:t>
      </w:r>
      <w:r w:rsidRPr="00A70BA8">
        <w:rPr>
          <w:rFonts w:ascii="Calibri" w:hAnsi="Calibri" w:cs="Calibri"/>
          <w:sz w:val="24"/>
        </w:rPr>
        <w:t xml:space="preserve"> (4), 428-435, (2013).</w:t>
      </w:r>
    </w:p>
    <w:p w14:paraId="2E28397A" w14:textId="62CA3E7D"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7</w:t>
      </w:r>
      <w:r w:rsidRPr="00A70BA8">
        <w:rPr>
          <w:rFonts w:ascii="Calibri" w:hAnsi="Calibri" w:cs="Calibri"/>
          <w:sz w:val="24"/>
        </w:rPr>
        <w:tab/>
        <w:t>Billerbeck, E.</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Humanized mice efficiently engrafted with fetal hepatoblasts and syngeneic immune cells develop human monocytes and NK cells. </w:t>
      </w:r>
      <w:r w:rsidR="004C7A32" w:rsidRPr="00A70BA8">
        <w:rPr>
          <w:rFonts w:ascii="Calibri" w:hAnsi="Calibri" w:cs="Calibri"/>
          <w:i/>
          <w:color w:val="FF0000"/>
          <w:sz w:val="24"/>
        </w:rPr>
        <w:t>The Journal of Hepatology</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65</w:t>
      </w:r>
      <w:r w:rsidRPr="00A70BA8">
        <w:rPr>
          <w:rFonts w:ascii="Calibri" w:hAnsi="Calibri" w:cs="Calibri"/>
          <w:sz w:val="24"/>
        </w:rPr>
        <w:t xml:space="preserve"> (2), 334-343, (2016).</w:t>
      </w:r>
    </w:p>
    <w:p w14:paraId="7A471854" w14:textId="4ADED9A9"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8</w:t>
      </w:r>
      <w:r w:rsidRPr="00A70BA8">
        <w:rPr>
          <w:rFonts w:ascii="Calibri" w:hAnsi="Calibri" w:cs="Calibri"/>
          <w:sz w:val="24"/>
        </w:rPr>
        <w:tab/>
        <w:t>Dagur, R. S.</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Human hepatocyte depletion in the presence of HIV-1 infection in dual reconstituted humanized mice. </w:t>
      </w:r>
      <w:r w:rsidR="00FD29FD" w:rsidRPr="00A70BA8">
        <w:rPr>
          <w:rFonts w:ascii="Calibri" w:hAnsi="Calibri" w:cs="Calibri"/>
          <w:i/>
          <w:color w:val="FF0000"/>
          <w:sz w:val="24"/>
        </w:rPr>
        <w:t>Biology Open</w:t>
      </w:r>
      <w:r w:rsidRPr="00A70BA8">
        <w:rPr>
          <w:rFonts w:ascii="Calibri" w:hAnsi="Calibri" w:cs="Calibri"/>
          <w:i/>
          <w:color w:val="FF0000"/>
          <w:sz w:val="24"/>
        </w:rPr>
        <w:t>.</w:t>
      </w:r>
      <w:r w:rsidRPr="00A70BA8">
        <w:rPr>
          <w:rFonts w:ascii="Calibri" w:hAnsi="Calibri" w:cs="Calibri"/>
          <w:sz w:val="24"/>
        </w:rPr>
        <w:t xml:space="preserve"> </w:t>
      </w:r>
      <w:r w:rsidRPr="00A70BA8">
        <w:rPr>
          <w:rFonts w:ascii="Calibri" w:hAnsi="Calibri" w:cs="Calibri"/>
          <w:b/>
          <w:sz w:val="24"/>
        </w:rPr>
        <w:t>7</w:t>
      </w:r>
      <w:r w:rsidRPr="00A70BA8">
        <w:rPr>
          <w:rFonts w:ascii="Calibri" w:hAnsi="Calibri" w:cs="Calibri"/>
          <w:sz w:val="24"/>
        </w:rPr>
        <w:t xml:space="preserve"> (2), (2018).</w:t>
      </w:r>
    </w:p>
    <w:p w14:paraId="25EB7E79" w14:textId="3044BDC1"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9</w:t>
      </w:r>
      <w:r w:rsidRPr="00A70BA8">
        <w:rPr>
          <w:rFonts w:ascii="Calibri" w:hAnsi="Calibri" w:cs="Calibri"/>
          <w:sz w:val="24"/>
        </w:rPr>
        <w:tab/>
        <w:t xml:space="preserve">Gaska, J. M. &amp; Ploss, A. Study of viral pathogenesis in humanized mice. </w:t>
      </w:r>
      <w:r w:rsidR="002B7245" w:rsidRPr="00A70BA8">
        <w:rPr>
          <w:rFonts w:ascii="Calibri" w:hAnsi="Calibri" w:cs="Calibri"/>
          <w:i/>
          <w:color w:val="FF0000"/>
          <w:sz w:val="24"/>
        </w:rPr>
        <w:t>Current Opinion in Virology</w:t>
      </w:r>
      <w:r w:rsidRPr="00A70BA8">
        <w:rPr>
          <w:rFonts w:ascii="Calibri" w:hAnsi="Calibri" w:cs="Calibri"/>
          <w:i/>
          <w:color w:val="FF0000"/>
          <w:sz w:val="24"/>
        </w:rPr>
        <w:t>.</w:t>
      </w:r>
      <w:r w:rsidRPr="00A70BA8">
        <w:rPr>
          <w:rFonts w:ascii="Calibri" w:hAnsi="Calibri" w:cs="Calibri"/>
          <w:color w:val="FF0000"/>
          <w:sz w:val="24"/>
        </w:rPr>
        <w:t xml:space="preserve"> </w:t>
      </w:r>
      <w:r w:rsidRPr="00A70BA8">
        <w:rPr>
          <w:rFonts w:ascii="Calibri" w:hAnsi="Calibri" w:cs="Calibri"/>
          <w:b/>
          <w:sz w:val="24"/>
        </w:rPr>
        <w:t>11</w:t>
      </w:r>
      <w:r w:rsidRPr="00A70BA8">
        <w:rPr>
          <w:rFonts w:ascii="Calibri" w:hAnsi="Calibri" w:cs="Calibri"/>
          <w:sz w:val="24"/>
        </w:rPr>
        <w:t xml:space="preserve"> 14-20, (2015).</w:t>
      </w:r>
    </w:p>
    <w:p w14:paraId="74C0AE0C" w14:textId="583071F3"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10</w:t>
      </w:r>
      <w:r w:rsidRPr="00A70BA8">
        <w:rPr>
          <w:rFonts w:ascii="Calibri" w:hAnsi="Calibri" w:cs="Calibri"/>
          <w:sz w:val="24"/>
        </w:rPr>
        <w:tab/>
        <w:t xml:space="preserve">Gorantla, S., Poluektova, L. &amp; Gendelman, H. E. Rodent models for HIV-associated neurocognitive disorders. </w:t>
      </w:r>
      <w:r w:rsidR="00934DFE" w:rsidRPr="00A70BA8">
        <w:rPr>
          <w:rFonts w:ascii="Calibri" w:hAnsi="Calibri" w:cs="Calibri"/>
          <w:i/>
          <w:color w:val="FF0000"/>
          <w:sz w:val="24"/>
        </w:rPr>
        <w:t>Trends in Neurosciences</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35</w:t>
      </w:r>
      <w:r w:rsidRPr="00A70BA8">
        <w:rPr>
          <w:rFonts w:ascii="Calibri" w:hAnsi="Calibri" w:cs="Calibri"/>
          <w:sz w:val="24"/>
        </w:rPr>
        <w:t xml:space="preserve"> (3), 197-208, (2012).</w:t>
      </w:r>
    </w:p>
    <w:p w14:paraId="5D94F68F" w14:textId="57F5134C"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11</w:t>
      </w:r>
      <w:r w:rsidRPr="00A70BA8">
        <w:rPr>
          <w:rFonts w:ascii="Calibri" w:hAnsi="Calibri" w:cs="Calibri"/>
          <w:sz w:val="24"/>
        </w:rPr>
        <w:tab/>
        <w:t>Xu, D.</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Chimeric TK-NOG mice: a predictive model for cholestatic human liver toxicity. </w:t>
      </w:r>
      <w:r w:rsidR="00224729" w:rsidRPr="00A70BA8">
        <w:rPr>
          <w:rFonts w:ascii="Calibri" w:hAnsi="Calibri" w:cs="Calibri"/>
          <w:i/>
          <w:color w:val="FF0000"/>
          <w:sz w:val="24"/>
        </w:rPr>
        <w:t>The Journal of Pharmacology and Experimental Therapeutics</w:t>
      </w:r>
      <w:r w:rsidRPr="00A70BA8">
        <w:rPr>
          <w:rFonts w:ascii="Calibri" w:hAnsi="Calibri" w:cs="Calibri"/>
          <w:i/>
          <w:color w:val="FF0000"/>
          <w:sz w:val="24"/>
        </w:rPr>
        <w:t>.</w:t>
      </w:r>
      <w:r w:rsidRPr="00A70BA8">
        <w:rPr>
          <w:rFonts w:ascii="Calibri" w:hAnsi="Calibri" w:cs="Calibri"/>
          <w:color w:val="FF0000"/>
          <w:sz w:val="24"/>
        </w:rPr>
        <w:t xml:space="preserve"> </w:t>
      </w:r>
      <w:r w:rsidRPr="00A70BA8">
        <w:rPr>
          <w:rFonts w:ascii="Calibri" w:hAnsi="Calibri" w:cs="Calibri"/>
          <w:b/>
          <w:sz w:val="24"/>
        </w:rPr>
        <w:t>352</w:t>
      </w:r>
      <w:r w:rsidRPr="00A70BA8">
        <w:rPr>
          <w:rFonts w:ascii="Calibri" w:hAnsi="Calibri" w:cs="Calibri"/>
          <w:sz w:val="24"/>
        </w:rPr>
        <w:t xml:space="preserve"> (2), 274-280, (2015).</w:t>
      </w:r>
    </w:p>
    <w:p w14:paraId="61DA4442" w14:textId="384D575D"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12</w:t>
      </w:r>
      <w:r w:rsidRPr="00A70BA8">
        <w:rPr>
          <w:rFonts w:ascii="Calibri" w:hAnsi="Calibri" w:cs="Calibri"/>
          <w:sz w:val="24"/>
        </w:rPr>
        <w:tab/>
        <w:t>Washburn, M. L.</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A humanized mouse model to study hepatitis C virus infection, immune response, and liver disease. </w:t>
      </w:r>
      <w:r w:rsidRPr="00A70BA8">
        <w:rPr>
          <w:rFonts w:ascii="Calibri" w:hAnsi="Calibri" w:cs="Calibri"/>
          <w:i/>
          <w:sz w:val="24"/>
        </w:rPr>
        <w:t>Gastroenterology.</w:t>
      </w:r>
      <w:r w:rsidRPr="00A70BA8">
        <w:rPr>
          <w:rFonts w:ascii="Calibri" w:hAnsi="Calibri" w:cs="Calibri"/>
          <w:sz w:val="24"/>
        </w:rPr>
        <w:t xml:space="preserve"> </w:t>
      </w:r>
      <w:r w:rsidRPr="00A70BA8">
        <w:rPr>
          <w:rFonts w:ascii="Calibri" w:hAnsi="Calibri" w:cs="Calibri"/>
          <w:b/>
          <w:sz w:val="24"/>
        </w:rPr>
        <w:t>140</w:t>
      </w:r>
      <w:r w:rsidRPr="00A70BA8">
        <w:rPr>
          <w:rFonts w:ascii="Calibri" w:hAnsi="Calibri" w:cs="Calibri"/>
          <w:sz w:val="24"/>
        </w:rPr>
        <w:t xml:space="preserve"> (4), 1334-1344, (2011).</w:t>
      </w:r>
    </w:p>
    <w:p w14:paraId="6FB20AC0" w14:textId="226B39AA"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13</w:t>
      </w:r>
      <w:r w:rsidRPr="00A70BA8">
        <w:rPr>
          <w:rFonts w:ascii="Calibri" w:hAnsi="Calibri" w:cs="Calibri"/>
          <w:sz w:val="24"/>
        </w:rPr>
        <w:tab/>
        <w:t>Gutti, T. L.</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Human hepatocytes and hematolymphoid dual reconstitution in treosulfan-conditioned uPA-NOG mice. </w:t>
      </w:r>
      <w:r w:rsidR="005249BE" w:rsidRPr="00A70BA8">
        <w:rPr>
          <w:rFonts w:ascii="Calibri" w:hAnsi="Calibri" w:cs="Calibri"/>
          <w:i/>
          <w:color w:val="FF0000"/>
          <w:sz w:val="24"/>
        </w:rPr>
        <w:t>The American Journal of Pathology</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184</w:t>
      </w:r>
      <w:r w:rsidRPr="00A70BA8">
        <w:rPr>
          <w:rFonts w:ascii="Calibri" w:hAnsi="Calibri" w:cs="Calibri"/>
          <w:sz w:val="24"/>
        </w:rPr>
        <w:t xml:space="preserve"> (1), 101-109, (2014).</w:t>
      </w:r>
    </w:p>
    <w:p w14:paraId="45270037" w14:textId="5B9E8A2C"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14</w:t>
      </w:r>
      <w:r w:rsidRPr="00A70BA8">
        <w:rPr>
          <w:rFonts w:ascii="Calibri" w:hAnsi="Calibri" w:cs="Calibri"/>
          <w:sz w:val="24"/>
        </w:rPr>
        <w:tab/>
        <w:t>Strick-Marchand, H.</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A novel mouse model for stable engraftment of a human immune system and human hepatocytes. </w:t>
      </w:r>
      <w:r w:rsidRPr="00A70BA8">
        <w:rPr>
          <w:rFonts w:ascii="Calibri" w:hAnsi="Calibri" w:cs="Calibri"/>
          <w:i/>
          <w:sz w:val="24"/>
        </w:rPr>
        <w:t>PLoS One.</w:t>
      </w:r>
      <w:r w:rsidRPr="00A70BA8">
        <w:rPr>
          <w:rFonts w:ascii="Calibri" w:hAnsi="Calibri" w:cs="Calibri"/>
          <w:sz w:val="24"/>
        </w:rPr>
        <w:t xml:space="preserve"> </w:t>
      </w:r>
      <w:r w:rsidRPr="00A70BA8">
        <w:rPr>
          <w:rFonts w:ascii="Calibri" w:hAnsi="Calibri" w:cs="Calibri"/>
          <w:b/>
          <w:sz w:val="24"/>
        </w:rPr>
        <w:t>10</w:t>
      </w:r>
      <w:r w:rsidRPr="00A70BA8">
        <w:rPr>
          <w:rFonts w:ascii="Calibri" w:hAnsi="Calibri" w:cs="Calibri"/>
          <w:sz w:val="24"/>
        </w:rPr>
        <w:t xml:space="preserve"> (3), e0119820, (2015).</w:t>
      </w:r>
    </w:p>
    <w:p w14:paraId="6D3DFCCD" w14:textId="455357D7"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15</w:t>
      </w:r>
      <w:r w:rsidRPr="00A70BA8">
        <w:rPr>
          <w:rFonts w:ascii="Calibri" w:hAnsi="Calibri" w:cs="Calibri"/>
          <w:sz w:val="24"/>
        </w:rPr>
        <w:tab/>
        <w:t>Keng, C. T.</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Characterisation of liver pathogenesis, human immune responses and drug testing in a humanised mouse model of HCV infection. </w:t>
      </w:r>
      <w:r w:rsidRPr="00A70BA8">
        <w:rPr>
          <w:rFonts w:ascii="Calibri" w:hAnsi="Calibri" w:cs="Calibri"/>
          <w:i/>
          <w:sz w:val="24"/>
        </w:rPr>
        <w:t>Gut.</w:t>
      </w:r>
      <w:r w:rsidRPr="00A70BA8">
        <w:rPr>
          <w:rFonts w:ascii="Calibri" w:hAnsi="Calibri" w:cs="Calibri"/>
          <w:sz w:val="24"/>
        </w:rPr>
        <w:t xml:space="preserve"> </w:t>
      </w:r>
      <w:r w:rsidRPr="00A70BA8">
        <w:rPr>
          <w:rFonts w:ascii="Calibri" w:hAnsi="Calibri" w:cs="Calibri"/>
          <w:b/>
          <w:sz w:val="24"/>
        </w:rPr>
        <w:t>65</w:t>
      </w:r>
      <w:r w:rsidRPr="00A70BA8">
        <w:rPr>
          <w:rFonts w:ascii="Calibri" w:hAnsi="Calibri" w:cs="Calibri"/>
          <w:sz w:val="24"/>
        </w:rPr>
        <w:t xml:space="preserve"> (10), 1744-1753, (2016).</w:t>
      </w:r>
    </w:p>
    <w:p w14:paraId="6A276ED3" w14:textId="5E24B6A9"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16</w:t>
      </w:r>
      <w:r w:rsidRPr="00A70BA8">
        <w:rPr>
          <w:rFonts w:ascii="Calibri" w:hAnsi="Calibri" w:cs="Calibri"/>
          <w:sz w:val="24"/>
        </w:rPr>
        <w:tab/>
        <w:t xml:space="preserve">Li, F., Nio, K., Yasui, F., Murphy, C. M. &amp; Su, L. Studying HBV Infection and Therapy in Immune-Deficient NOD-Rag1-/-IL2RgammaC-null (NRG) Fumarylacetoacetate Hydrolase (Fah) Knockout Mice Transplanted with Human Hepatocytes. </w:t>
      </w:r>
      <w:r w:rsidR="00AF18F0" w:rsidRPr="00A70BA8">
        <w:rPr>
          <w:rFonts w:ascii="Calibri" w:hAnsi="Calibri" w:cs="Calibri"/>
          <w:i/>
          <w:color w:val="FF0000"/>
          <w:sz w:val="24"/>
        </w:rPr>
        <w:t>Methods in Molecular Biology</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1540</w:t>
      </w:r>
      <w:r w:rsidRPr="00A70BA8">
        <w:rPr>
          <w:rFonts w:ascii="Calibri" w:hAnsi="Calibri" w:cs="Calibri"/>
          <w:sz w:val="24"/>
        </w:rPr>
        <w:t xml:space="preserve"> 267-276, (2017).</w:t>
      </w:r>
    </w:p>
    <w:p w14:paraId="1DDAB9F6" w14:textId="46232A8B"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17</w:t>
      </w:r>
      <w:r w:rsidRPr="00A70BA8">
        <w:rPr>
          <w:rFonts w:ascii="Calibri" w:hAnsi="Calibri" w:cs="Calibri"/>
          <w:sz w:val="24"/>
        </w:rPr>
        <w:tab/>
        <w:t xml:space="preserve">Poluektova, L. Y., Garcia, J. V., Koyanagi, Y., Manz, M. G. &amp; Tager, A. M. </w:t>
      </w:r>
      <w:r w:rsidRPr="00A70BA8">
        <w:rPr>
          <w:rFonts w:ascii="Calibri" w:hAnsi="Calibri" w:cs="Calibri"/>
          <w:i/>
          <w:sz w:val="24"/>
        </w:rPr>
        <w:t>Humanized Mice for HIV Research</w:t>
      </w:r>
      <w:r w:rsidRPr="00A70BA8">
        <w:rPr>
          <w:rFonts w:ascii="Calibri" w:hAnsi="Calibri" w:cs="Calibri"/>
          <w:sz w:val="24"/>
        </w:rPr>
        <w:t>.</w:t>
      </w:r>
      <w:r w:rsidR="00A70BA8">
        <w:rPr>
          <w:rFonts w:ascii="Calibri" w:hAnsi="Calibri" w:cs="Calibri"/>
          <w:sz w:val="24"/>
        </w:rPr>
        <w:t xml:space="preserve"> </w:t>
      </w:r>
      <w:r w:rsidRPr="00A70BA8">
        <w:rPr>
          <w:rFonts w:ascii="Calibri" w:hAnsi="Calibri" w:cs="Calibri"/>
          <w:sz w:val="24"/>
        </w:rPr>
        <w:t>10.1007/978-1-4939-1655-9 (2014).</w:t>
      </w:r>
    </w:p>
    <w:p w14:paraId="4684B2CF" w14:textId="41805127"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18</w:t>
      </w:r>
      <w:r w:rsidRPr="00A70BA8">
        <w:rPr>
          <w:rFonts w:ascii="Calibri" w:hAnsi="Calibri" w:cs="Calibri"/>
          <w:sz w:val="24"/>
        </w:rPr>
        <w:tab/>
        <w:t xml:space="preserve">Cheng, L., Ma, J., Li, G. &amp; Su, L. Humanized Mice Engrafted With Human HSC Only or HSC and Thymus Support Comparable HIV-1 Replication, Immunopathology, and Responses to ART and Immune Therapy. </w:t>
      </w:r>
      <w:r w:rsidR="00834561" w:rsidRPr="00A70BA8">
        <w:rPr>
          <w:rFonts w:ascii="Calibri" w:hAnsi="Calibri" w:cs="Calibri"/>
          <w:i/>
          <w:color w:val="FF0000"/>
          <w:sz w:val="24"/>
        </w:rPr>
        <w:t>Frontiers in Immunology</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9</w:t>
      </w:r>
      <w:r w:rsidRPr="00A70BA8">
        <w:rPr>
          <w:rFonts w:ascii="Calibri" w:hAnsi="Calibri" w:cs="Calibri"/>
          <w:sz w:val="24"/>
        </w:rPr>
        <w:t xml:space="preserve"> 817, (2018).</w:t>
      </w:r>
    </w:p>
    <w:p w14:paraId="0E6296EA" w14:textId="72B62440"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19</w:t>
      </w:r>
      <w:r w:rsidRPr="00A70BA8">
        <w:rPr>
          <w:rFonts w:ascii="Calibri" w:hAnsi="Calibri" w:cs="Calibri"/>
          <w:sz w:val="24"/>
        </w:rPr>
        <w:tab/>
        <w:t xml:space="preserve">Zhang, L. &amp; Su, L. HIV-1 immunopathogenesis in humanized mouse models. </w:t>
      </w:r>
      <w:r w:rsidR="003C7796" w:rsidRPr="00A70BA8">
        <w:rPr>
          <w:rFonts w:ascii="Calibri" w:hAnsi="Calibri" w:cs="Calibri"/>
          <w:i/>
          <w:color w:val="FF0000"/>
          <w:sz w:val="24"/>
        </w:rPr>
        <w:t>Cellular &amp; Molecular Immunology</w:t>
      </w:r>
      <w:r w:rsidRPr="00A70BA8">
        <w:rPr>
          <w:rFonts w:ascii="Calibri" w:hAnsi="Calibri" w:cs="Calibri"/>
          <w:i/>
          <w:color w:val="FF0000"/>
          <w:sz w:val="24"/>
        </w:rPr>
        <w:t>.</w:t>
      </w:r>
      <w:r w:rsidRPr="00A70BA8">
        <w:rPr>
          <w:rFonts w:ascii="Calibri" w:hAnsi="Calibri" w:cs="Calibri"/>
          <w:color w:val="FF0000"/>
          <w:sz w:val="24"/>
        </w:rPr>
        <w:t xml:space="preserve"> </w:t>
      </w:r>
      <w:r w:rsidRPr="00A70BA8">
        <w:rPr>
          <w:rFonts w:ascii="Calibri" w:hAnsi="Calibri" w:cs="Calibri"/>
          <w:b/>
          <w:sz w:val="24"/>
        </w:rPr>
        <w:t>9</w:t>
      </w:r>
      <w:r w:rsidRPr="00A70BA8">
        <w:rPr>
          <w:rFonts w:ascii="Calibri" w:hAnsi="Calibri" w:cs="Calibri"/>
          <w:sz w:val="24"/>
        </w:rPr>
        <w:t xml:space="preserve"> (3), 237-244, (2012).</w:t>
      </w:r>
    </w:p>
    <w:p w14:paraId="619CF2A5" w14:textId="50999858"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20</w:t>
      </w:r>
      <w:r w:rsidRPr="00A70BA8">
        <w:rPr>
          <w:rFonts w:ascii="Calibri" w:hAnsi="Calibri" w:cs="Calibri"/>
          <w:sz w:val="24"/>
        </w:rPr>
        <w:tab/>
        <w:t xml:space="preserve">Nunoya, J., Washburn, M. L., Kovalev, G. I. &amp; Su, L. Regulatory T cells prevent liver fibrosis during HIV type 1 infection in a humanized mouse model. </w:t>
      </w:r>
      <w:r w:rsidR="008923D2" w:rsidRPr="00A70BA8">
        <w:rPr>
          <w:rFonts w:ascii="Calibri" w:hAnsi="Calibri" w:cs="Calibri"/>
          <w:i/>
          <w:color w:val="FF0000"/>
          <w:sz w:val="24"/>
        </w:rPr>
        <w:t>The Journal of Infectious Diseases</w:t>
      </w:r>
      <w:r w:rsidRPr="00A70BA8">
        <w:rPr>
          <w:rFonts w:ascii="Calibri" w:hAnsi="Calibri" w:cs="Calibri"/>
          <w:i/>
          <w:color w:val="FF0000"/>
          <w:sz w:val="24"/>
        </w:rPr>
        <w:t>.</w:t>
      </w:r>
      <w:r w:rsidRPr="00A70BA8">
        <w:rPr>
          <w:rFonts w:ascii="Calibri" w:hAnsi="Calibri" w:cs="Calibri"/>
          <w:sz w:val="24"/>
        </w:rPr>
        <w:t xml:space="preserve"> </w:t>
      </w:r>
      <w:r w:rsidRPr="00A70BA8">
        <w:rPr>
          <w:rFonts w:ascii="Calibri" w:hAnsi="Calibri" w:cs="Calibri"/>
          <w:b/>
          <w:sz w:val="24"/>
        </w:rPr>
        <w:t>209</w:t>
      </w:r>
      <w:r w:rsidRPr="00A70BA8">
        <w:rPr>
          <w:rFonts w:ascii="Calibri" w:hAnsi="Calibri" w:cs="Calibri"/>
          <w:sz w:val="24"/>
        </w:rPr>
        <w:t xml:space="preserve"> (7), 1039-1044, (2014).</w:t>
      </w:r>
    </w:p>
    <w:p w14:paraId="1E89BC2E" w14:textId="0C2D75A8"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21</w:t>
      </w:r>
      <w:r w:rsidRPr="00A70BA8">
        <w:rPr>
          <w:rFonts w:ascii="Calibri" w:hAnsi="Calibri" w:cs="Calibri"/>
          <w:sz w:val="24"/>
        </w:rPr>
        <w:tab/>
        <w:t>Hasegawa, M.</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The reconstituted 'humanized liver' in TK-NOG mice is mature and functional. </w:t>
      </w:r>
      <w:r w:rsidR="008923D2" w:rsidRPr="00A70BA8">
        <w:rPr>
          <w:rFonts w:ascii="Calibri" w:hAnsi="Calibri" w:cs="Calibri"/>
          <w:i/>
          <w:color w:val="FF0000"/>
          <w:sz w:val="24"/>
        </w:rPr>
        <w:t>Biochemical and Biophysical Research Communications</w:t>
      </w:r>
      <w:r w:rsidRPr="00A70BA8">
        <w:rPr>
          <w:rFonts w:ascii="Calibri" w:hAnsi="Calibri" w:cs="Calibri"/>
          <w:i/>
          <w:color w:val="FF0000"/>
          <w:sz w:val="24"/>
        </w:rPr>
        <w:t>.</w:t>
      </w:r>
      <w:r w:rsidRPr="00A70BA8">
        <w:rPr>
          <w:rFonts w:ascii="Calibri" w:hAnsi="Calibri" w:cs="Calibri"/>
          <w:color w:val="FF0000"/>
          <w:sz w:val="24"/>
        </w:rPr>
        <w:t xml:space="preserve"> </w:t>
      </w:r>
      <w:r w:rsidRPr="00A70BA8">
        <w:rPr>
          <w:rFonts w:ascii="Calibri" w:hAnsi="Calibri" w:cs="Calibri"/>
          <w:b/>
          <w:sz w:val="24"/>
        </w:rPr>
        <w:t>405</w:t>
      </w:r>
      <w:r w:rsidRPr="00A70BA8">
        <w:rPr>
          <w:rFonts w:ascii="Calibri" w:hAnsi="Calibri" w:cs="Calibri"/>
          <w:sz w:val="24"/>
        </w:rPr>
        <w:t xml:space="preserve"> (3), 405-410, (2011).</w:t>
      </w:r>
    </w:p>
    <w:p w14:paraId="43F20E08" w14:textId="7FF8581F"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22</w:t>
      </w:r>
      <w:r w:rsidRPr="00A70BA8">
        <w:rPr>
          <w:rFonts w:ascii="Calibri" w:hAnsi="Calibri" w:cs="Calibri"/>
          <w:sz w:val="24"/>
        </w:rPr>
        <w:tab/>
        <w:t>Higuchi, Y.</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The human hepatic cell line HepaRG as a possible cell source for the generation of humanized liver TK-NOG mice. </w:t>
      </w:r>
      <w:r w:rsidRPr="00A70BA8">
        <w:rPr>
          <w:rFonts w:ascii="Calibri" w:hAnsi="Calibri" w:cs="Calibri"/>
          <w:i/>
          <w:color w:val="FF0000"/>
          <w:sz w:val="24"/>
        </w:rPr>
        <w:t>Xenobiotica</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44</w:t>
      </w:r>
      <w:r w:rsidRPr="00A70BA8">
        <w:rPr>
          <w:rFonts w:ascii="Calibri" w:hAnsi="Calibri" w:cs="Calibri"/>
          <w:sz w:val="24"/>
        </w:rPr>
        <w:t xml:space="preserve"> (2), 146-153, (2014).</w:t>
      </w:r>
    </w:p>
    <w:p w14:paraId="067A200D" w14:textId="08DB3CEA"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23</w:t>
      </w:r>
      <w:r w:rsidRPr="00A70BA8">
        <w:rPr>
          <w:rFonts w:ascii="Calibri" w:hAnsi="Calibri" w:cs="Calibri"/>
          <w:sz w:val="24"/>
        </w:rPr>
        <w:tab/>
        <w:t>Kosaka, K.</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A novel TK-NOG based humanized mouse model for the study of HBV and HCV infections. </w:t>
      </w:r>
      <w:r w:rsidR="008923D2" w:rsidRPr="00A70BA8">
        <w:rPr>
          <w:rFonts w:ascii="Calibri" w:hAnsi="Calibri" w:cs="Calibri"/>
          <w:i/>
          <w:color w:val="FF0000"/>
          <w:sz w:val="24"/>
        </w:rPr>
        <w:t>Biochemical and Biophysical Research Communications</w:t>
      </w:r>
      <w:r w:rsidRPr="00A70BA8">
        <w:rPr>
          <w:rFonts w:ascii="Calibri" w:hAnsi="Calibri" w:cs="Calibri"/>
          <w:i/>
          <w:color w:val="FF0000"/>
          <w:sz w:val="24"/>
        </w:rPr>
        <w:t>.</w:t>
      </w:r>
      <w:r w:rsidRPr="00A70BA8">
        <w:rPr>
          <w:rFonts w:ascii="Calibri" w:hAnsi="Calibri" w:cs="Calibri"/>
          <w:sz w:val="24"/>
        </w:rPr>
        <w:t xml:space="preserve"> </w:t>
      </w:r>
      <w:r w:rsidRPr="00A70BA8">
        <w:rPr>
          <w:rFonts w:ascii="Calibri" w:hAnsi="Calibri" w:cs="Calibri"/>
          <w:b/>
          <w:sz w:val="24"/>
        </w:rPr>
        <w:t>441</w:t>
      </w:r>
      <w:r w:rsidRPr="00A70BA8">
        <w:rPr>
          <w:rFonts w:ascii="Calibri" w:hAnsi="Calibri" w:cs="Calibri"/>
          <w:sz w:val="24"/>
        </w:rPr>
        <w:t xml:space="preserve"> (1), 230-235, (2013).</w:t>
      </w:r>
    </w:p>
    <w:p w14:paraId="3C9383EE" w14:textId="300E6D4F"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24</w:t>
      </w:r>
      <w:r w:rsidRPr="00A70BA8">
        <w:rPr>
          <w:rFonts w:ascii="Calibri" w:hAnsi="Calibri" w:cs="Calibri"/>
          <w:sz w:val="24"/>
        </w:rPr>
        <w:tab/>
        <w:t xml:space="preserve">Crane, M., Iser, D. &amp; Lewin, S. R. Human immunodeficiency virus infection and the liver. </w:t>
      </w:r>
      <w:r w:rsidR="008923D2" w:rsidRPr="00A70BA8">
        <w:rPr>
          <w:rFonts w:ascii="Calibri" w:hAnsi="Calibri" w:cs="Calibri"/>
          <w:i/>
          <w:color w:val="FF0000"/>
          <w:sz w:val="24"/>
        </w:rPr>
        <w:t>World Journal of Hepatology</w:t>
      </w:r>
      <w:r w:rsidRPr="00A70BA8">
        <w:rPr>
          <w:rFonts w:ascii="Calibri" w:hAnsi="Calibri" w:cs="Calibri"/>
          <w:i/>
          <w:color w:val="FF0000"/>
          <w:sz w:val="24"/>
        </w:rPr>
        <w:t>.</w:t>
      </w:r>
      <w:r w:rsidRPr="00A70BA8">
        <w:rPr>
          <w:rFonts w:ascii="Calibri" w:hAnsi="Calibri" w:cs="Calibri"/>
          <w:color w:val="FF0000"/>
          <w:sz w:val="24"/>
        </w:rPr>
        <w:t xml:space="preserve"> </w:t>
      </w:r>
      <w:r w:rsidRPr="00A70BA8">
        <w:rPr>
          <w:rFonts w:ascii="Calibri" w:hAnsi="Calibri" w:cs="Calibri"/>
          <w:b/>
          <w:sz w:val="24"/>
        </w:rPr>
        <w:t>4</w:t>
      </w:r>
      <w:r w:rsidRPr="00A70BA8">
        <w:rPr>
          <w:rFonts w:ascii="Calibri" w:hAnsi="Calibri" w:cs="Calibri"/>
          <w:sz w:val="24"/>
        </w:rPr>
        <w:t xml:space="preserve"> (3), 91-98, (2012).</w:t>
      </w:r>
    </w:p>
    <w:p w14:paraId="66B7229C" w14:textId="34843A41"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lastRenderedPageBreak/>
        <w:t>25</w:t>
      </w:r>
      <w:r w:rsidRPr="00A70BA8">
        <w:rPr>
          <w:rFonts w:ascii="Calibri" w:hAnsi="Calibri" w:cs="Calibri"/>
          <w:sz w:val="24"/>
        </w:rPr>
        <w:tab/>
        <w:t xml:space="preserve">Bility, M. T., Li, F., Cheng, L. &amp; Su, L. Liver immune-pathogenesis and therapy of human liver tropic virus infection in humanized mouse models. </w:t>
      </w:r>
      <w:r w:rsidR="008923D2" w:rsidRPr="00A70BA8">
        <w:rPr>
          <w:rFonts w:ascii="Calibri" w:hAnsi="Calibri" w:cs="Calibri"/>
          <w:i/>
          <w:color w:val="FF0000"/>
          <w:sz w:val="24"/>
        </w:rPr>
        <w:t>Journal of Gastroenterology and Hepatology</w:t>
      </w:r>
      <w:r w:rsidRPr="00A70BA8">
        <w:rPr>
          <w:rFonts w:ascii="Calibri" w:hAnsi="Calibri" w:cs="Calibri"/>
          <w:i/>
          <w:color w:val="FF0000"/>
          <w:sz w:val="24"/>
        </w:rPr>
        <w:t>.</w:t>
      </w:r>
      <w:r w:rsidRPr="00A70BA8">
        <w:rPr>
          <w:rFonts w:ascii="Calibri" w:hAnsi="Calibri" w:cs="Calibri"/>
          <w:sz w:val="24"/>
        </w:rPr>
        <w:t xml:space="preserve"> </w:t>
      </w:r>
      <w:r w:rsidRPr="00A70BA8">
        <w:rPr>
          <w:rFonts w:ascii="Calibri" w:hAnsi="Calibri" w:cs="Calibri"/>
          <w:b/>
          <w:sz w:val="24"/>
        </w:rPr>
        <w:t>28 Suppl 1</w:t>
      </w:r>
      <w:r w:rsidRPr="00A70BA8">
        <w:rPr>
          <w:rFonts w:ascii="Calibri" w:hAnsi="Calibri" w:cs="Calibri"/>
          <w:sz w:val="24"/>
        </w:rPr>
        <w:t xml:space="preserve"> 120-124, (2013).</w:t>
      </w:r>
    </w:p>
    <w:p w14:paraId="1588F50D" w14:textId="25813C69"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26</w:t>
      </w:r>
      <w:r w:rsidRPr="00A70BA8">
        <w:rPr>
          <w:rFonts w:ascii="Calibri" w:hAnsi="Calibri" w:cs="Calibri"/>
          <w:sz w:val="24"/>
        </w:rPr>
        <w:tab/>
        <w:t>Kong, L.</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Low-level HIV infection of hepatocytes. </w:t>
      </w:r>
      <w:r w:rsidR="008923D2" w:rsidRPr="00A70BA8">
        <w:rPr>
          <w:rFonts w:ascii="Calibri" w:hAnsi="Calibri" w:cs="Calibri"/>
          <w:i/>
          <w:color w:val="FF0000"/>
          <w:sz w:val="24"/>
        </w:rPr>
        <w:t>Virology Journal</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9</w:t>
      </w:r>
      <w:r w:rsidRPr="00A70BA8">
        <w:rPr>
          <w:rFonts w:ascii="Calibri" w:hAnsi="Calibri" w:cs="Calibri"/>
          <w:sz w:val="24"/>
        </w:rPr>
        <w:t xml:space="preserve"> 1-7, (2012).</w:t>
      </w:r>
    </w:p>
    <w:p w14:paraId="2883FF93" w14:textId="50D32519"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27</w:t>
      </w:r>
      <w:r w:rsidRPr="00A70BA8">
        <w:rPr>
          <w:rFonts w:ascii="Calibri" w:hAnsi="Calibri" w:cs="Calibri"/>
          <w:sz w:val="24"/>
        </w:rPr>
        <w:tab/>
        <w:t>Dash, P. K.</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Long-acting nanoformulated antiretroviral therapy elicits potent antiretroviral and neuroprotective responses in HIV-1-infected humanized mice. </w:t>
      </w:r>
      <w:r w:rsidRPr="00A70BA8">
        <w:rPr>
          <w:rFonts w:ascii="Calibri" w:hAnsi="Calibri" w:cs="Calibri"/>
          <w:i/>
          <w:sz w:val="24"/>
        </w:rPr>
        <w:t>AIDS.</w:t>
      </w:r>
      <w:r w:rsidRPr="00A70BA8">
        <w:rPr>
          <w:rFonts w:ascii="Calibri" w:hAnsi="Calibri" w:cs="Calibri"/>
          <w:sz w:val="24"/>
        </w:rPr>
        <w:t xml:space="preserve"> </w:t>
      </w:r>
      <w:r w:rsidRPr="00A70BA8">
        <w:rPr>
          <w:rFonts w:ascii="Calibri" w:hAnsi="Calibri" w:cs="Calibri"/>
          <w:b/>
          <w:sz w:val="24"/>
        </w:rPr>
        <w:t>26</w:t>
      </w:r>
      <w:r w:rsidRPr="00A70BA8">
        <w:rPr>
          <w:rFonts w:ascii="Calibri" w:hAnsi="Calibri" w:cs="Calibri"/>
          <w:sz w:val="24"/>
        </w:rPr>
        <w:t xml:space="preserve"> (17), 2135-2144, (2012).</w:t>
      </w:r>
    </w:p>
    <w:p w14:paraId="25FD27FE" w14:textId="6BD6CA87"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28</w:t>
      </w:r>
      <w:r w:rsidRPr="00A70BA8">
        <w:rPr>
          <w:rFonts w:ascii="Calibri" w:hAnsi="Calibri" w:cs="Calibri"/>
          <w:sz w:val="24"/>
        </w:rPr>
        <w:tab/>
        <w:t xml:space="preserve">Sun, S. &amp; Li, J. Humanized chimeric mouse models of hepatitis B virus infection. </w:t>
      </w:r>
      <w:r w:rsidR="008923D2" w:rsidRPr="00A70BA8">
        <w:rPr>
          <w:rFonts w:ascii="Calibri" w:hAnsi="Calibri" w:cs="Calibri"/>
          <w:i/>
          <w:color w:val="FF0000"/>
          <w:sz w:val="24"/>
        </w:rPr>
        <w:t>International Journal of Infectious Diseases</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59</w:t>
      </w:r>
      <w:r w:rsidRPr="00A70BA8">
        <w:rPr>
          <w:rFonts w:ascii="Calibri" w:hAnsi="Calibri" w:cs="Calibri"/>
          <w:sz w:val="24"/>
        </w:rPr>
        <w:t xml:space="preserve"> 131-136, (2017).</w:t>
      </w:r>
    </w:p>
    <w:p w14:paraId="43973F5A" w14:textId="2A2491EF"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29</w:t>
      </w:r>
      <w:r w:rsidRPr="00A70BA8">
        <w:rPr>
          <w:rFonts w:ascii="Calibri" w:hAnsi="Calibri" w:cs="Calibri"/>
          <w:sz w:val="24"/>
        </w:rPr>
        <w:tab/>
        <w:t xml:space="preserve">Shafritz, D. A. &amp; Oertel, M. Model systems and experimental conditions that lead to effective repopulation of the liver by transplanted cells. </w:t>
      </w:r>
      <w:r w:rsidR="008923D2" w:rsidRPr="00A70BA8">
        <w:rPr>
          <w:rFonts w:ascii="Calibri" w:hAnsi="Calibri" w:cs="Calibri"/>
          <w:i/>
          <w:color w:val="FF0000"/>
          <w:sz w:val="24"/>
        </w:rPr>
        <w:t>The International Journal of Biochemistry &amp; Cell Biology</w:t>
      </w:r>
      <w:r w:rsidRPr="00A70BA8">
        <w:rPr>
          <w:rFonts w:ascii="Calibri" w:hAnsi="Calibri" w:cs="Calibri"/>
          <w:i/>
          <w:sz w:val="24"/>
        </w:rPr>
        <w:t>.</w:t>
      </w:r>
      <w:r w:rsidRPr="00A70BA8">
        <w:rPr>
          <w:rFonts w:ascii="Calibri" w:hAnsi="Calibri" w:cs="Calibri"/>
          <w:sz w:val="24"/>
        </w:rPr>
        <w:t xml:space="preserve"> </w:t>
      </w:r>
      <w:r w:rsidRPr="00A70BA8">
        <w:rPr>
          <w:rFonts w:ascii="Calibri" w:hAnsi="Calibri" w:cs="Calibri"/>
          <w:b/>
          <w:sz w:val="24"/>
        </w:rPr>
        <w:t>43</w:t>
      </w:r>
      <w:r w:rsidRPr="00A70BA8">
        <w:rPr>
          <w:rFonts w:ascii="Calibri" w:hAnsi="Calibri" w:cs="Calibri"/>
          <w:sz w:val="24"/>
        </w:rPr>
        <w:t xml:space="preserve"> (2), 198-213, (2011).</w:t>
      </w:r>
    </w:p>
    <w:p w14:paraId="099B04DD" w14:textId="77777777"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30</w:t>
      </w:r>
      <w:r w:rsidRPr="00A70BA8">
        <w:rPr>
          <w:rFonts w:ascii="Calibri" w:hAnsi="Calibri" w:cs="Calibri"/>
          <w:sz w:val="24"/>
        </w:rPr>
        <w:tab/>
        <w:t xml:space="preserve">Almeida-Porada, G., Porada, C. D., Chamberlain, J., Torabi, A. &amp; Zanjani, E. D. Formation of human hepatocytes by human hematopoietic stem cells in sheep. </w:t>
      </w:r>
      <w:r w:rsidRPr="00A70BA8">
        <w:rPr>
          <w:rFonts w:ascii="Calibri" w:hAnsi="Calibri" w:cs="Calibri"/>
          <w:i/>
          <w:sz w:val="24"/>
        </w:rPr>
        <w:t>Blood.</w:t>
      </w:r>
      <w:r w:rsidRPr="00A70BA8">
        <w:rPr>
          <w:rFonts w:ascii="Calibri" w:hAnsi="Calibri" w:cs="Calibri"/>
          <w:sz w:val="24"/>
        </w:rPr>
        <w:t xml:space="preserve"> </w:t>
      </w:r>
      <w:r w:rsidRPr="00A70BA8">
        <w:rPr>
          <w:rFonts w:ascii="Calibri" w:hAnsi="Calibri" w:cs="Calibri"/>
          <w:b/>
          <w:sz w:val="24"/>
        </w:rPr>
        <w:t>104</w:t>
      </w:r>
      <w:r w:rsidRPr="00A70BA8">
        <w:rPr>
          <w:rFonts w:ascii="Calibri" w:hAnsi="Calibri" w:cs="Calibri"/>
          <w:sz w:val="24"/>
        </w:rPr>
        <w:t xml:space="preserve"> (8), 2582-2590, (2004).</w:t>
      </w:r>
    </w:p>
    <w:p w14:paraId="579BB50A" w14:textId="5DBD47EB" w:rsidR="007F503F" w:rsidRPr="00A70BA8" w:rsidRDefault="007F503F" w:rsidP="003A5A07">
      <w:pPr>
        <w:pStyle w:val="EndNoteBibliography"/>
        <w:spacing w:after="0"/>
        <w:jc w:val="both"/>
        <w:rPr>
          <w:rFonts w:ascii="Calibri" w:hAnsi="Calibri" w:cs="Calibri"/>
          <w:sz w:val="24"/>
        </w:rPr>
      </w:pPr>
      <w:r w:rsidRPr="00A70BA8">
        <w:rPr>
          <w:rFonts w:ascii="Calibri" w:hAnsi="Calibri" w:cs="Calibri"/>
          <w:sz w:val="24"/>
        </w:rPr>
        <w:t>31</w:t>
      </w:r>
      <w:r w:rsidRPr="00A70BA8">
        <w:rPr>
          <w:rFonts w:ascii="Calibri" w:hAnsi="Calibri" w:cs="Calibri"/>
          <w:sz w:val="24"/>
        </w:rPr>
        <w:tab/>
        <w:t>Streetz, K. L.</w:t>
      </w:r>
      <w:r w:rsidR="00A70BA8" w:rsidRPr="00A70BA8">
        <w:rPr>
          <w:rFonts w:ascii="Calibri" w:hAnsi="Calibri" w:cs="Calibri"/>
          <w:i/>
          <w:sz w:val="24"/>
        </w:rPr>
        <w:t xml:space="preserve"> et al</w:t>
      </w:r>
      <w:r w:rsidR="003C568D">
        <w:rPr>
          <w:rFonts w:ascii="Calibri" w:hAnsi="Calibri" w:cs="Calibri"/>
          <w:i/>
          <w:sz w:val="24"/>
        </w:rPr>
        <w:t>.</w:t>
      </w:r>
      <w:r w:rsidRPr="00A70BA8">
        <w:rPr>
          <w:rFonts w:ascii="Calibri" w:hAnsi="Calibri" w:cs="Calibri"/>
          <w:sz w:val="24"/>
        </w:rPr>
        <w:t xml:space="preserve"> Hepatic parenchymal replacement in mice by transplanted allogeneic hepatocytes is facilitated by bone marrow transplantation and mediated by CD4 cells. </w:t>
      </w:r>
      <w:r w:rsidRPr="00A70BA8">
        <w:rPr>
          <w:rFonts w:ascii="Calibri" w:hAnsi="Calibri" w:cs="Calibri"/>
          <w:i/>
          <w:sz w:val="24"/>
        </w:rPr>
        <w:t>Hepatology.</w:t>
      </w:r>
      <w:r w:rsidRPr="00A70BA8">
        <w:rPr>
          <w:rFonts w:ascii="Calibri" w:hAnsi="Calibri" w:cs="Calibri"/>
          <w:sz w:val="24"/>
        </w:rPr>
        <w:t xml:space="preserve"> </w:t>
      </w:r>
      <w:r w:rsidRPr="00A70BA8">
        <w:rPr>
          <w:rFonts w:ascii="Calibri" w:hAnsi="Calibri" w:cs="Calibri"/>
          <w:b/>
          <w:sz w:val="24"/>
        </w:rPr>
        <w:t>47</w:t>
      </w:r>
      <w:r w:rsidRPr="00A70BA8">
        <w:rPr>
          <w:rFonts w:ascii="Calibri" w:hAnsi="Calibri" w:cs="Calibri"/>
          <w:sz w:val="24"/>
        </w:rPr>
        <w:t xml:space="preserve"> (2), 706-718, (2008).</w:t>
      </w:r>
    </w:p>
    <w:p w14:paraId="53397681" w14:textId="18B8B748" w:rsidR="009F659A" w:rsidRPr="00A70BA8" w:rsidRDefault="00232656" w:rsidP="003A5A07">
      <w:pPr>
        <w:tabs>
          <w:tab w:val="left" w:pos="8138"/>
        </w:tabs>
        <w:jc w:val="both"/>
        <w:rPr>
          <w:rFonts w:ascii="Calibri" w:hAnsi="Calibri" w:cs="Calibri"/>
        </w:rPr>
      </w:pPr>
      <w:r w:rsidRPr="00A70BA8">
        <w:rPr>
          <w:rFonts w:ascii="Calibri" w:hAnsi="Calibri" w:cs="Calibri"/>
          <w:color w:val="000000" w:themeColor="text1"/>
        </w:rPr>
        <w:fldChar w:fldCharType="end"/>
      </w:r>
      <w:r w:rsidR="00A24697" w:rsidRPr="00A70BA8">
        <w:rPr>
          <w:rFonts w:ascii="Calibri" w:hAnsi="Calibri" w:cs="Calibri"/>
        </w:rPr>
        <w:tab/>
      </w:r>
    </w:p>
    <w:sectPr w:rsidR="009F659A" w:rsidRPr="00A70BA8" w:rsidSect="00A70BA8">
      <w:head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uthor" w:date="2018-09-25T12:25:00Z" w:initials="A">
    <w:p w14:paraId="180AC8C9" w14:textId="35407A85" w:rsidR="00E67DE1" w:rsidRDefault="00E67DE1">
      <w:pPr>
        <w:pStyle w:val="CommentText"/>
      </w:pPr>
      <w:r>
        <w:rPr>
          <w:rStyle w:val="CommentReference"/>
        </w:rPr>
        <w:annotationRef/>
      </w:r>
      <w:r>
        <w:t>Some minor edits were made to the structure and language for clarity.</w:t>
      </w:r>
    </w:p>
  </w:comment>
  <w:comment w:id="2" w:author="Author" w:date="2018-10-04T01:07:00Z" w:initials="A">
    <w:p w14:paraId="41B9DE7C" w14:textId="1880CB9E" w:rsidR="00E67DE1" w:rsidRDefault="00E67DE1">
      <w:pPr>
        <w:pStyle w:val="CommentText"/>
      </w:pPr>
      <w:r>
        <w:rPr>
          <w:rStyle w:val="CommentReference"/>
        </w:rPr>
        <w:annotationRef/>
      </w:r>
      <w:r>
        <w:t>Thank you for the editing.</w:t>
      </w:r>
    </w:p>
  </w:comment>
  <w:comment w:id="4" w:author="Author" w:date="2018-09-25T12:15:00Z" w:initials="A">
    <w:p w14:paraId="3BDB68FD" w14:textId="4080B21A" w:rsidR="00E67DE1" w:rsidRDefault="00E67DE1">
      <w:pPr>
        <w:pStyle w:val="CommentText"/>
      </w:pPr>
      <w:r>
        <w:rPr>
          <w:rStyle w:val="CommentReference"/>
        </w:rPr>
        <w:annotationRef/>
      </w:r>
      <w:r>
        <w:t>How?</w:t>
      </w:r>
    </w:p>
  </w:comment>
  <w:comment w:id="5" w:author="Author" w:date="2018-10-04T01:09:00Z" w:initials="A">
    <w:p w14:paraId="7B5FC296" w14:textId="77F8FB40" w:rsidR="00E67DE1" w:rsidRDefault="00E67DE1">
      <w:pPr>
        <w:pStyle w:val="CommentText"/>
      </w:pPr>
      <w:r>
        <w:rPr>
          <w:rStyle w:val="CommentReference"/>
        </w:rPr>
        <w:annotationRef/>
      </w:r>
      <w:r>
        <w:t xml:space="preserve">The counting was performed on automated cell counter using trypan blue dye exclusion assay. The catalog numbers for counting slides, trypan blue and automated cell counter have been updated in table of materials. </w:t>
      </w:r>
    </w:p>
  </w:comment>
  <w:comment w:id="6" w:author="Author" w:date="2018-09-25T12:15:00Z" w:initials="A">
    <w:p w14:paraId="50859835" w14:textId="72A44769" w:rsidR="00E67DE1" w:rsidRDefault="00E67DE1">
      <w:pPr>
        <w:pStyle w:val="CommentText"/>
      </w:pPr>
      <w:r>
        <w:rPr>
          <w:rStyle w:val="CommentReference"/>
        </w:rPr>
        <w:annotationRef/>
      </w:r>
      <w:r>
        <w:t>Correct?</w:t>
      </w:r>
    </w:p>
  </w:comment>
  <w:comment w:id="7" w:author="Author" w:date="2018-10-04T01:13:00Z" w:initials="A">
    <w:p w14:paraId="79232AAB" w14:textId="630E1310" w:rsidR="005114BA" w:rsidRDefault="005114BA">
      <w:pPr>
        <w:pStyle w:val="CommentText"/>
      </w:pPr>
      <w:r>
        <w:rPr>
          <w:rStyle w:val="CommentReference"/>
        </w:rPr>
        <w:annotationRef/>
      </w:r>
      <w:r>
        <w:rPr>
          <w:rFonts w:ascii="Calibri" w:hAnsi="Calibri" w:cs="Calibri"/>
          <w:color w:val="000000" w:themeColor="text1"/>
        </w:rPr>
        <w:t xml:space="preserve">Microbeads are supplied as conjugated to </w:t>
      </w:r>
      <w:r w:rsidRPr="00EA7DD7">
        <w:rPr>
          <w:rStyle w:val="CommentReference"/>
        </w:rPr>
        <w:annotationRef/>
      </w:r>
      <w:r>
        <w:rPr>
          <w:rFonts w:ascii="Calibri" w:hAnsi="Calibri" w:cs="Calibri"/>
          <w:color w:val="000000" w:themeColor="text1"/>
        </w:rPr>
        <w:t xml:space="preserve">monoclonal mouse anti-human CD34 from the supplier and recommended concentration </w:t>
      </w:r>
      <w:r w:rsidRPr="00677D9B">
        <w:rPr>
          <w:rFonts w:ascii="Calibri" w:hAnsi="Calibri" w:cs="Calibri"/>
          <w:color w:val="000000" w:themeColor="text1"/>
        </w:rPr>
        <w:t>100 µ</w:t>
      </w:r>
      <w:r>
        <w:rPr>
          <w:rFonts w:ascii="Calibri" w:hAnsi="Calibri" w:cs="Calibri"/>
          <w:color w:val="000000" w:themeColor="text1"/>
        </w:rPr>
        <w:t xml:space="preserve">l for </w:t>
      </w:r>
      <w:r w:rsidRPr="00677D9B">
        <w:rPr>
          <w:rFonts w:ascii="Calibri" w:hAnsi="Calibri" w:cs="Calibri"/>
          <w:color w:val="000000" w:themeColor="text1"/>
        </w:rPr>
        <w:t>1x10</w:t>
      </w:r>
      <w:r w:rsidRPr="00677D9B">
        <w:rPr>
          <w:rFonts w:ascii="Calibri" w:hAnsi="Calibri" w:cs="Calibri"/>
          <w:color w:val="000000" w:themeColor="text1"/>
          <w:vertAlign w:val="superscript"/>
        </w:rPr>
        <w:t>8</w:t>
      </w:r>
      <w:r>
        <w:rPr>
          <w:rFonts w:ascii="Calibri" w:hAnsi="Calibri" w:cs="Calibri"/>
          <w:color w:val="000000" w:themeColor="text1"/>
          <w:vertAlign w:val="superscript"/>
        </w:rPr>
        <w:t xml:space="preserve"> </w:t>
      </w:r>
      <w:r>
        <w:rPr>
          <w:rFonts w:ascii="Calibri" w:hAnsi="Calibri" w:cs="Calibri"/>
          <w:color w:val="000000" w:themeColor="text1"/>
        </w:rPr>
        <w:t xml:space="preserve">cells. </w:t>
      </w:r>
    </w:p>
  </w:comment>
  <w:comment w:id="8" w:author="Author" w:date="2018-09-25T12:15:00Z" w:initials="A">
    <w:p w14:paraId="08F9014C" w14:textId="644E5CB6" w:rsidR="00E67DE1" w:rsidRDefault="00E67DE1">
      <w:pPr>
        <w:pStyle w:val="CommentText"/>
      </w:pPr>
      <w:r>
        <w:rPr>
          <w:rStyle w:val="CommentReference"/>
        </w:rPr>
        <w:annotationRef/>
      </w:r>
      <w:r>
        <w:t>Concentration?</w:t>
      </w:r>
    </w:p>
  </w:comment>
  <w:comment w:id="9" w:author="Author" w:date="2018-10-04T01:13:00Z" w:initials="A">
    <w:p w14:paraId="64F37253" w14:textId="786D1A02" w:rsidR="00CB5AF9" w:rsidRDefault="00CB5AF9">
      <w:pPr>
        <w:pStyle w:val="CommentText"/>
      </w:pPr>
      <w:r>
        <w:rPr>
          <w:rStyle w:val="CommentReference"/>
        </w:rPr>
        <w:annotationRef/>
      </w:r>
      <w:r>
        <w:rPr>
          <w:rFonts w:ascii="Calibri" w:hAnsi="Calibri" w:cs="Calibri"/>
          <w:color w:val="000000" w:themeColor="text1"/>
        </w:rPr>
        <w:t xml:space="preserve">Recommended concentration of the microbeads is </w:t>
      </w:r>
      <w:r w:rsidRPr="00677D9B">
        <w:rPr>
          <w:rFonts w:ascii="Calibri" w:hAnsi="Calibri" w:cs="Calibri"/>
          <w:color w:val="000000" w:themeColor="text1"/>
        </w:rPr>
        <w:t>100 µ</w:t>
      </w:r>
      <w:r>
        <w:rPr>
          <w:rFonts w:ascii="Calibri" w:hAnsi="Calibri" w:cs="Calibri"/>
          <w:color w:val="000000" w:themeColor="text1"/>
        </w:rPr>
        <w:t xml:space="preserve">l for </w:t>
      </w:r>
      <w:r w:rsidRPr="00677D9B">
        <w:rPr>
          <w:rFonts w:ascii="Calibri" w:hAnsi="Calibri" w:cs="Calibri"/>
          <w:color w:val="000000" w:themeColor="text1"/>
        </w:rPr>
        <w:t>1x10</w:t>
      </w:r>
      <w:r w:rsidRPr="00677D9B">
        <w:rPr>
          <w:rFonts w:ascii="Calibri" w:hAnsi="Calibri" w:cs="Calibri"/>
          <w:color w:val="000000" w:themeColor="text1"/>
          <w:vertAlign w:val="superscript"/>
        </w:rPr>
        <w:t>8</w:t>
      </w:r>
      <w:r>
        <w:rPr>
          <w:rFonts w:ascii="Calibri" w:hAnsi="Calibri" w:cs="Calibri"/>
          <w:color w:val="000000" w:themeColor="text1"/>
          <w:vertAlign w:val="superscript"/>
        </w:rPr>
        <w:t xml:space="preserve"> </w:t>
      </w:r>
      <w:r>
        <w:rPr>
          <w:rFonts w:ascii="Calibri" w:hAnsi="Calibri" w:cs="Calibri"/>
          <w:color w:val="000000" w:themeColor="text1"/>
        </w:rPr>
        <w:t>cells. Monoclonal mouse anti-human CD34 antibody is not as separate but supplied as conjugated to microbeads.</w:t>
      </w:r>
    </w:p>
  </w:comment>
  <w:comment w:id="10" w:author="Author" w:date="2018-09-25T12:22:00Z" w:initials="A">
    <w:p w14:paraId="23F8819E" w14:textId="10152D86" w:rsidR="00E67DE1" w:rsidRDefault="00E67DE1">
      <w:pPr>
        <w:pStyle w:val="CommentText"/>
      </w:pPr>
      <w:r>
        <w:rPr>
          <w:rStyle w:val="CommentReference"/>
        </w:rPr>
        <w:annotationRef/>
      </w:r>
      <w:r>
        <w:t>Define.</w:t>
      </w:r>
    </w:p>
  </w:comment>
  <w:comment w:id="11" w:author="Author" w:date="2018-10-04T01:16:00Z" w:initials="A">
    <w:p w14:paraId="737195A3" w14:textId="2DA07BA8" w:rsidR="00DD27C7" w:rsidRDefault="00DD27C7">
      <w:pPr>
        <w:pStyle w:val="CommentText"/>
      </w:pPr>
      <w:r>
        <w:rPr>
          <w:rStyle w:val="CommentReference"/>
        </w:rPr>
        <w:annotationRef/>
      </w:r>
      <w:r>
        <w:t xml:space="preserve">LS columns have resins that can entrap microbeads bound to human CD34+ cells from the samples. </w:t>
      </w:r>
    </w:p>
  </w:comment>
  <w:comment w:id="12" w:author="Author" w:date="2018-09-25T12:21:00Z" w:initials="A">
    <w:p w14:paraId="6A5EC698" w14:textId="7437C861" w:rsidR="00E67DE1" w:rsidRDefault="00E67DE1">
      <w:pPr>
        <w:pStyle w:val="CommentText"/>
      </w:pPr>
      <w:r>
        <w:rPr>
          <w:rStyle w:val="CommentReference"/>
        </w:rPr>
        <w:annotationRef/>
      </w:r>
      <w:r>
        <w:t xml:space="preserve">Small volume of what? Buffer? </w:t>
      </w:r>
    </w:p>
  </w:comment>
  <w:comment w:id="13" w:author="Author" w:date="2018-10-04T01:20:00Z" w:initials="A">
    <w:p w14:paraId="1ADB5494" w14:textId="187C5409" w:rsidR="008124B3" w:rsidRDefault="008124B3">
      <w:pPr>
        <w:pStyle w:val="CommentText"/>
      </w:pPr>
      <w:r>
        <w:rPr>
          <w:rStyle w:val="CommentReference"/>
        </w:rPr>
        <w:annotationRef/>
      </w:r>
      <w:r>
        <w:t>PBS (phosphate-buffered saline)</w:t>
      </w:r>
    </w:p>
  </w:comment>
  <w:comment w:id="14" w:author="Author" w:date="2018-09-25T12:21:00Z" w:initials="A">
    <w:p w14:paraId="01BB9E41" w14:textId="23BF3D58" w:rsidR="00E67DE1" w:rsidRDefault="00E67DE1">
      <w:pPr>
        <w:pStyle w:val="CommentText"/>
      </w:pPr>
      <w:r>
        <w:rPr>
          <w:rStyle w:val="CommentReference"/>
        </w:rPr>
        <w:annotationRef/>
      </w:r>
      <w:r>
        <w:t>How much?</w:t>
      </w:r>
    </w:p>
  </w:comment>
  <w:comment w:id="15" w:author="Author" w:date="2018-10-04T01:20:00Z" w:initials="A">
    <w:p w14:paraId="5DDFA0F6" w14:textId="05145D15" w:rsidR="008124B3" w:rsidRDefault="008124B3">
      <w:pPr>
        <w:pStyle w:val="CommentText"/>
      </w:pPr>
      <w:r>
        <w:rPr>
          <w:rStyle w:val="CommentReference"/>
        </w:rPr>
        <w:annotationRef/>
      </w:r>
      <w:r>
        <w:t>1-2 million cells / mL of freezing medium</w:t>
      </w:r>
    </w:p>
  </w:comment>
  <w:comment w:id="16" w:author="Author" w:date="2018-09-25T12:22:00Z" w:initials="A">
    <w:p w14:paraId="399F36FB" w14:textId="21166E64" w:rsidR="00E67DE1" w:rsidRDefault="00E67DE1">
      <w:pPr>
        <w:pStyle w:val="CommentText"/>
      </w:pPr>
      <w:r>
        <w:rPr>
          <w:rStyle w:val="CommentReference"/>
        </w:rPr>
        <w:annotationRef/>
      </w:r>
      <w:r>
        <w:t>Concentration of antibody?</w:t>
      </w:r>
    </w:p>
  </w:comment>
  <w:comment w:id="17" w:author="Author" w:date="2018-10-04T01:27:00Z" w:initials="A">
    <w:p w14:paraId="4F4C3BF7" w14:textId="7B5F88F5" w:rsidR="00630066" w:rsidRDefault="00630066">
      <w:pPr>
        <w:pStyle w:val="CommentText"/>
      </w:pPr>
      <w:r>
        <w:rPr>
          <w:rStyle w:val="CommentReference"/>
        </w:rPr>
        <w:annotationRef/>
      </w:r>
      <w:r>
        <w:t xml:space="preserve">We used the PE-conjugated anti-human CD34 (cat </w:t>
      </w:r>
      <w:r>
        <w:rPr>
          <w:rFonts w:eastAsiaTheme="majorEastAsia"/>
          <w:sz w:val="18"/>
          <w:szCs w:val="18"/>
        </w:rPr>
        <w:t>130-081-002)</w:t>
      </w:r>
      <w:r>
        <w:t xml:space="preserve"> ab at 10 uL in 50 ul of suspension</w:t>
      </w:r>
      <w:r w:rsidR="00D9353D">
        <w:t xml:space="preserve"> (concentration is not mentioned on the vial)</w:t>
      </w:r>
      <w:r>
        <w:t xml:space="preserve">. However, the antibody has been replaced with higher concentration by the company and have a cat no. 130-113-179. Concentration of the antibody is not provided by the supplier, but the recommended dilution is 1 ul in 50 ul of cell suspension. </w:t>
      </w:r>
    </w:p>
  </w:comment>
  <w:comment w:id="18" w:author="Author" w:date="2018-09-25T12:23:00Z" w:initials="A">
    <w:p w14:paraId="39A75FC1" w14:textId="5DBCA578" w:rsidR="00E67DE1" w:rsidRDefault="00E67DE1">
      <w:pPr>
        <w:pStyle w:val="CommentText"/>
      </w:pPr>
      <w:r>
        <w:rPr>
          <w:rStyle w:val="CommentReference"/>
        </w:rPr>
        <w:annotationRef/>
      </w:r>
      <w:r>
        <w:t>Acquire what? Mention gating strategy</w:t>
      </w:r>
    </w:p>
  </w:comment>
  <w:comment w:id="19" w:author="Author" w:date="2018-10-04T01:34:00Z" w:initials="A">
    <w:p w14:paraId="3216E94E" w14:textId="616DE3E5" w:rsidR="00D9353D" w:rsidRDefault="00D9353D">
      <w:pPr>
        <w:pStyle w:val="CommentText"/>
      </w:pPr>
      <w:r>
        <w:rPr>
          <w:rStyle w:val="CommentReference"/>
        </w:rPr>
        <w:annotationRef/>
      </w:r>
      <w:r>
        <w:t>Stained CD34</w:t>
      </w:r>
      <w:r w:rsidRPr="00513937">
        <w:rPr>
          <w:vertAlign w:val="superscript"/>
        </w:rPr>
        <w:t>+</w:t>
      </w:r>
      <w:r>
        <w:t xml:space="preserve"> cells resuspended in PBS were acquired on flow cytometry. CD34 positive cells are gated on single cells in PE channel and SSC-area plots. </w:t>
      </w:r>
    </w:p>
  </w:comment>
  <w:comment w:id="20" w:author="Author" w:date="2018-09-25T12:24:00Z" w:initials="A">
    <w:p w14:paraId="54218BEB" w14:textId="5E45A019" w:rsidR="00E67DE1" w:rsidRDefault="00E67DE1">
      <w:pPr>
        <w:pStyle w:val="CommentText"/>
      </w:pPr>
      <w:r>
        <w:rPr>
          <w:rStyle w:val="CommentReference"/>
        </w:rPr>
        <w:annotationRef/>
      </w:r>
      <w:r>
        <w:t>Inaccurate phrasing, please revise. What is plotted against what?</w:t>
      </w:r>
    </w:p>
  </w:comment>
  <w:comment w:id="21" w:author="Author" w:date="2018-10-04T01:34:00Z" w:initials="A">
    <w:p w14:paraId="46CB2CE1" w14:textId="555CCCB0" w:rsidR="00D9353D" w:rsidRDefault="00D9353D">
      <w:pPr>
        <w:pStyle w:val="CommentText"/>
      </w:pPr>
      <w:r>
        <w:rPr>
          <w:rStyle w:val="CommentReference"/>
        </w:rPr>
        <w:annotationRef/>
      </w:r>
      <w:r>
        <w:t>Corrected.</w:t>
      </w:r>
    </w:p>
  </w:comment>
  <w:comment w:id="22" w:author="Author" w:date="2018-09-25T14:36:00Z" w:initials="A">
    <w:p w14:paraId="2F4004D4" w14:textId="2B470B78" w:rsidR="00E67DE1" w:rsidRDefault="00E67DE1">
      <w:pPr>
        <w:pStyle w:val="CommentText"/>
      </w:pPr>
      <w:r>
        <w:rPr>
          <w:rStyle w:val="CommentReference"/>
        </w:rPr>
        <w:annotationRef/>
      </w:r>
      <w:r>
        <w:t>I have highlighted this to include it for clarity and continuity</w:t>
      </w:r>
    </w:p>
  </w:comment>
  <w:comment w:id="23" w:author="Author" w:date="2018-10-04T01:34:00Z" w:initials="A">
    <w:p w14:paraId="16F0E24B" w14:textId="3CCAC92C" w:rsidR="00D9353D" w:rsidRDefault="00D9353D">
      <w:pPr>
        <w:pStyle w:val="CommentText"/>
      </w:pPr>
      <w:r>
        <w:rPr>
          <w:rStyle w:val="CommentReference"/>
        </w:rPr>
        <w:annotationRef/>
      </w:r>
      <w:r>
        <w:t>For the clarity the title and texts have been modified</w:t>
      </w:r>
      <w:r w:rsidR="00811ACB">
        <w:t xml:space="preserve"> and new su</w:t>
      </w:r>
      <w:r w:rsidR="00811ACB" w:rsidRPr="00B278F7">
        <w:t>bsection</w:t>
      </w:r>
      <w:r w:rsidR="00811ACB">
        <w:t>s are added.</w:t>
      </w:r>
    </w:p>
  </w:comment>
  <w:comment w:id="24" w:author="Author" w:date="2018-09-25T14:06:00Z" w:initials="A">
    <w:p w14:paraId="751B2EAA" w14:textId="7698FEDB" w:rsidR="00E67DE1" w:rsidRDefault="00E67DE1">
      <w:pPr>
        <w:pStyle w:val="CommentText"/>
      </w:pPr>
      <w:r>
        <w:rPr>
          <w:rStyle w:val="CommentReference"/>
        </w:rPr>
        <w:annotationRef/>
      </w:r>
      <w:r>
        <w:t>Please update the section title to represent this section. I made the previous title into substep 3.1 as it pertained only to the first few steps.</w:t>
      </w:r>
    </w:p>
  </w:comment>
  <w:comment w:id="25" w:author="Author" w:date="2018-10-04T01:40:00Z" w:initials="A">
    <w:p w14:paraId="7A34D419" w14:textId="0D602CED" w:rsidR="0006243C" w:rsidRDefault="0006243C">
      <w:pPr>
        <w:pStyle w:val="CommentText"/>
      </w:pPr>
      <w:r>
        <w:rPr>
          <w:rStyle w:val="CommentReference"/>
        </w:rPr>
        <w:annotationRef/>
      </w:r>
      <w:r>
        <w:t xml:space="preserve">Title of section is updated </w:t>
      </w:r>
      <w:r w:rsidRPr="00B278F7">
        <w:t>to “</w:t>
      </w:r>
      <w:r w:rsidRPr="00B278F7">
        <w:rPr>
          <w:rFonts w:ascii="Calibri" w:hAnsi="Calibri" w:cs="Calibri"/>
        </w:rPr>
        <w:t>Animal handling, screening, genotyping and treatment for human HSPC and hepatocytes transplantation”.</w:t>
      </w:r>
    </w:p>
  </w:comment>
  <w:comment w:id="26" w:author="Author" w:date="2018-09-25T14:10:00Z" w:initials="A">
    <w:p w14:paraId="097C5913" w14:textId="1C625DC3" w:rsidR="00E67DE1" w:rsidRDefault="00E67DE1">
      <w:pPr>
        <w:pStyle w:val="CommentText"/>
      </w:pPr>
      <w:r>
        <w:rPr>
          <w:rStyle w:val="CommentReference"/>
        </w:rPr>
        <w:annotationRef/>
      </w:r>
      <w:r>
        <w:t>How do you ensure sterility? Is the mouse sedated?</w:t>
      </w:r>
    </w:p>
  </w:comment>
  <w:comment w:id="27" w:author="Author" w:date="2018-10-04T01:42:00Z" w:initials="A">
    <w:p w14:paraId="67E780A9" w14:textId="013AAF47" w:rsidR="0070678B" w:rsidRDefault="0070678B">
      <w:pPr>
        <w:pStyle w:val="CommentText"/>
      </w:pPr>
      <w:r>
        <w:rPr>
          <w:rStyle w:val="CommentReference"/>
        </w:rPr>
        <w:annotationRef/>
      </w:r>
      <w:r>
        <w:t>A piece of ear is cut in biological safety cabinet without sedating the mouse.</w:t>
      </w:r>
    </w:p>
  </w:comment>
  <w:comment w:id="28" w:author="Author" w:date="2018-09-25T14:03:00Z" w:initials="A">
    <w:p w14:paraId="422ED3C5" w14:textId="4BE9220A" w:rsidR="00E67DE1" w:rsidRDefault="00E67DE1">
      <w:pPr>
        <w:pStyle w:val="CommentText"/>
      </w:pPr>
      <w:r>
        <w:rPr>
          <w:rStyle w:val="CommentReference"/>
        </w:rPr>
        <w:annotationRef/>
      </w:r>
      <w:r>
        <w:t>Do you use a PCR kit? Please add it to the table of materials.</w:t>
      </w:r>
    </w:p>
  </w:comment>
  <w:comment w:id="29" w:author="Author" w:date="2018-10-04T01:42:00Z" w:initials="A">
    <w:p w14:paraId="56DCF0A4" w14:textId="0AA3A150" w:rsidR="00DE5890" w:rsidRDefault="00DE5890">
      <w:pPr>
        <w:pStyle w:val="CommentText"/>
      </w:pPr>
      <w:r>
        <w:rPr>
          <w:rStyle w:val="CommentReference"/>
        </w:rPr>
        <w:annotationRef/>
      </w:r>
      <w:r>
        <w:t>PCR kit is not used. Kit was used to extract genomic DNA only and is mentioned in table of materials.</w:t>
      </w:r>
    </w:p>
  </w:comment>
  <w:comment w:id="30" w:author="Author" w:date="2018-09-25T14:12:00Z" w:initials="A">
    <w:p w14:paraId="5CC3E319" w14:textId="626A03CE" w:rsidR="00E67DE1" w:rsidRDefault="00E67DE1">
      <w:pPr>
        <w:pStyle w:val="CommentText"/>
      </w:pPr>
      <w:r>
        <w:rPr>
          <w:rStyle w:val="CommentReference"/>
        </w:rPr>
        <w:annotationRef/>
      </w:r>
      <w:r>
        <w:t>Mention needle gauge and drug volume.</w:t>
      </w:r>
    </w:p>
  </w:comment>
  <w:comment w:id="31" w:author="Author" w:date="2018-10-04T01:46:00Z" w:initials="A">
    <w:p w14:paraId="778F85AC" w14:textId="40113913" w:rsidR="00B278F7" w:rsidRDefault="00B278F7">
      <w:pPr>
        <w:pStyle w:val="CommentText"/>
      </w:pPr>
      <w:r>
        <w:rPr>
          <w:rStyle w:val="CommentReference"/>
        </w:rPr>
        <w:annotationRef/>
      </w:r>
      <w:r>
        <w:t xml:space="preserve">27-gauge needle was used to inject 100 ul of GCV dose in saline, intraperitoneally. </w:t>
      </w:r>
    </w:p>
  </w:comment>
  <w:comment w:id="32" w:author="Author" w:date="2018-09-25T14:12:00Z" w:initials="A">
    <w:p w14:paraId="3CE028E2" w14:textId="1D2352C2" w:rsidR="00E67DE1" w:rsidRDefault="00E67DE1">
      <w:pPr>
        <w:pStyle w:val="CommentText"/>
      </w:pPr>
      <w:r>
        <w:rPr>
          <w:rStyle w:val="CommentReference"/>
        </w:rPr>
        <w:annotationRef/>
      </w:r>
      <w:r w:rsidRPr="00E30212">
        <w:t>Mention needle gauge and drug volume.</w:t>
      </w:r>
    </w:p>
  </w:comment>
  <w:comment w:id="33" w:author="Author" w:date="2018-10-04T01:46:00Z" w:initials="A">
    <w:p w14:paraId="390F2152" w14:textId="1970D2D5" w:rsidR="00B278F7" w:rsidRDefault="00B278F7">
      <w:pPr>
        <w:pStyle w:val="CommentText"/>
      </w:pPr>
      <w:r>
        <w:rPr>
          <w:rStyle w:val="CommentReference"/>
        </w:rPr>
        <w:annotationRef/>
      </w:r>
      <w:r>
        <w:t>27-gauge needle was used to inject 100 ul of treosulfan dose in saline, intraperitoneally.</w:t>
      </w:r>
    </w:p>
  </w:comment>
  <w:comment w:id="34" w:author="Author" w:date="2018-09-25T14:11:00Z" w:initials="A">
    <w:p w14:paraId="57A17EE4" w14:textId="0DC82B7F" w:rsidR="00E67DE1" w:rsidRDefault="00E67DE1">
      <w:pPr>
        <w:pStyle w:val="CommentText"/>
      </w:pPr>
      <w:r>
        <w:rPr>
          <w:rStyle w:val="CommentReference"/>
        </w:rPr>
        <w:annotationRef/>
      </w:r>
      <w:r>
        <w:t>Mention needle gauge and volume of blood drawn.</w:t>
      </w:r>
    </w:p>
  </w:comment>
  <w:comment w:id="35" w:author="Author" w:date="2018-10-04T01:49:00Z" w:initials="A">
    <w:p w14:paraId="7E23DD49" w14:textId="5195E901" w:rsidR="00B278F7" w:rsidRDefault="00B278F7">
      <w:pPr>
        <w:pStyle w:val="CommentText"/>
      </w:pPr>
      <w:r>
        <w:rPr>
          <w:rStyle w:val="CommentReference"/>
        </w:rPr>
        <w:annotationRef/>
      </w:r>
      <w:r>
        <w:t>Lancet was used to draw 2-3 drops of blood equivalent to 100 ul of blood by pricking submandibular vein.</w:t>
      </w:r>
    </w:p>
  </w:comment>
  <w:comment w:id="36" w:author="Author" w:date="2018-09-25T14:29:00Z" w:initials="A">
    <w:p w14:paraId="13C42EAE" w14:textId="07C4B508" w:rsidR="00E67DE1" w:rsidRDefault="00E67DE1">
      <w:pPr>
        <w:pStyle w:val="CommentText"/>
      </w:pPr>
      <w:r>
        <w:rPr>
          <w:rStyle w:val="CommentReference"/>
        </w:rPr>
        <w:annotationRef/>
      </w:r>
      <w:r>
        <w:t>Add the necessary kit and reagents to the table of materials.</w:t>
      </w:r>
    </w:p>
  </w:comment>
  <w:comment w:id="37" w:author="Author" w:date="2018-10-04T01:50:00Z" w:initials="A">
    <w:p w14:paraId="713342F2" w14:textId="1FBCC661" w:rsidR="00B278F7" w:rsidRDefault="00B278F7">
      <w:pPr>
        <w:pStyle w:val="CommentText"/>
      </w:pPr>
      <w:r>
        <w:rPr>
          <w:rStyle w:val="CommentReference"/>
        </w:rPr>
        <w:annotationRef/>
      </w:r>
      <w:r>
        <w:t xml:space="preserve">We obtained ALT results by sending serum samples to </w:t>
      </w:r>
      <w:r w:rsidRPr="00ED6B4C">
        <w:t>Physicians Laboratory Services, Inc.</w:t>
      </w:r>
      <w:r>
        <w:t xml:space="preserve"> at Omaha.</w:t>
      </w:r>
    </w:p>
  </w:comment>
  <w:comment w:id="38" w:author="Author" w:date="2018-09-25T14:13:00Z" w:initials="A">
    <w:p w14:paraId="73E23AD4" w14:textId="373E4351" w:rsidR="00E67DE1" w:rsidRDefault="00E67DE1">
      <w:pPr>
        <w:pStyle w:val="CommentText"/>
      </w:pPr>
      <w:r>
        <w:rPr>
          <w:rStyle w:val="CommentReference"/>
        </w:rPr>
        <w:annotationRef/>
      </w:r>
      <w:r>
        <w:t>I’m not sure why this is here, should it not be placed after the surgery steps?</w:t>
      </w:r>
    </w:p>
  </w:comment>
  <w:comment w:id="39" w:author="Author" w:date="2018-10-04T01:56:00Z" w:initials="A">
    <w:p w14:paraId="5A9719FC" w14:textId="3D151438" w:rsidR="00CB21F9" w:rsidRDefault="00CB21F9">
      <w:pPr>
        <w:pStyle w:val="CommentText"/>
      </w:pPr>
      <w:r>
        <w:rPr>
          <w:rStyle w:val="CommentReference"/>
        </w:rPr>
        <w:annotationRef/>
      </w:r>
      <w:r>
        <w:t>Moved to section 3.6.8</w:t>
      </w:r>
    </w:p>
  </w:comment>
  <w:comment w:id="40" w:author="Author" w:date="2018-09-25T14:14:00Z" w:initials="A">
    <w:p w14:paraId="7AA27C13" w14:textId="44C4F91F" w:rsidR="00E67DE1" w:rsidRDefault="00E67DE1">
      <w:pPr>
        <w:pStyle w:val="CommentText"/>
      </w:pPr>
      <w:r>
        <w:rPr>
          <w:rStyle w:val="CommentReference"/>
        </w:rPr>
        <w:annotationRef/>
      </w:r>
      <w:r>
        <w:t>How? Using clippers?</w:t>
      </w:r>
    </w:p>
  </w:comment>
  <w:comment w:id="41" w:author="Author" w:date="2018-09-25T14:14:00Z" w:initials="A">
    <w:p w14:paraId="2C57C341" w14:textId="77777777" w:rsidR="00B278F7" w:rsidRDefault="00B278F7" w:rsidP="00B278F7">
      <w:pPr>
        <w:pStyle w:val="CommentText"/>
      </w:pPr>
      <w:r>
        <w:rPr>
          <w:rStyle w:val="CommentReference"/>
        </w:rPr>
        <w:annotationRef/>
      </w:r>
      <w:r>
        <w:t>What is the incision site?</w:t>
      </w:r>
    </w:p>
  </w:comment>
  <w:comment w:id="42" w:author="Author" w:date="2018-10-02T20:18:00Z" w:initials="A">
    <w:p w14:paraId="3DEA5BA5" w14:textId="77777777" w:rsidR="00B278F7" w:rsidRDefault="00B278F7" w:rsidP="00B278F7">
      <w:pPr>
        <w:pStyle w:val="CommentText"/>
      </w:pPr>
      <w:r>
        <w:rPr>
          <w:rStyle w:val="CommentReference"/>
        </w:rPr>
        <w:annotationRef/>
      </w:r>
      <w:r>
        <w:t>At the left of peritoneal wall</w:t>
      </w:r>
    </w:p>
  </w:comment>
  <w:comment w:id="43" w:author="Author" w:date="2018-09-25T14:14:00Z" w:initials="A">
    <w:p w14:paraId="180E310F" w14:textId="7DE8ECA9" w:rsidR="00E67DE1" w:rsidRDefault="00E67DE1">
      <w:pPr>
        <w:pStyle w:val="CommentText"/>
      </w:pPr>
      <w:r>
        <w:rPr>
          <w:rStyle w:val="CommentReference"/>
        </w:rPr>
        <w:annotationRef/>
      </w:r>
      <w:r>
        <w:t>Incorrect units. Is it L/min?</w:t>
      </w:r>
    </w:p>
  </w:comment>
  <w:comment w:id="44" w:author="Author" w:date="2018-10-04T01:57:00Z" w:initials="A">
    <w:p w14:paraId="16E1AB53" w14:textId="315C112D" w:rsidR="00CB21F9" w:rsidRDefault="00CB21F9">
      <w:pPr>
        <w:pStyle w:val="CommentText"/>
      </w:pPr>
      <w:r>
        <w:rPr>
          <w:rStyle w:val="CommentReference"/>
        </w:rPr>
        <w:annotationRef/>
      </w:r>
      <w:r>
        <w:t>corrected to L/min</w:t>
      </w:r>
    </w:p>
  </w:comment>
  <w:comment w:id="45" w:author="Author" w:date="2018-09-25T14:31:00Z" w:initials="A">
    <w:p w14:paraId="4DDE1FB3" w14:textId="7F8F7D97" w:rsidR="00E67DE1" w:rsidRDefault="00E67DE1">
      <w:pPr>
        <w:pStyle w:val="CommentText"/>
      </w:pPr>
      <w:r>
        <w:rPr>
          <w:rStyle w:val="CommentReference"/>
        </w:rPr>
        <w:annotationRef/>
      </w:r>
      <w:r>
        <w:t>How many at one time?</w:t>
      </w:r>
    </w:p>
  </w:comment>
  <w:comment w:id="46" w:author="Author" w:date="2018-10-04T01:57:00Z" w:initials="A">
    <w:p w14:paraId="01F6259B" w14:textId="0E2AAD39" w:rsidR="00CB21F9" w:rsidRDefault="00CB21F9">
      <w:pPr>
        <w:pStyle w:val="CommentText"/>
      </w:pPr>
      <w:r>
        <w:rPr>
          <w:rStyle w:val="CommentReference"/>
        </w:rPr>
        <w:annotationRef/>
      </w:r>
      <w:r>
        <w:t>One mouse at a time.</w:t>
      </w:r>
    </w:p>
  </w:comment>
  <w:comment w:id="47" w:author="Author" w:date="2018-09-25T14:37:00Z" w:initials="A">
    <w:p w14:paraId="7F1FEDB6" w14:textId="68CECBDE" w:rsidR="00E67DE1" w:rsidRDefault="00E67DE1">
      <w:pPr>
        <w:pStyle w:val="CommentText"/>
      </w:pPr>
      <w:r>
        <w:rPr>
          <w:rStyle w:val="CommentReference"/>
        </w:rPr>
        <w:annotationRef/>
      </w:r>
      <w:r w:rsidRPr="00610858">
        <w:t>I have highlighted this to include it for clarity and continuity</w:t>
      </w:r>
    </w:p>
  </w:comment>
  <w:comment w:id="48" w:author="Author" w:date="2018-10-04T01:58:00Z" w:initials="A">
    <w:p w14:paraId="1BD275DD" w14:textId="36669569" w:rsidR="00E93FD9" w:rsidRDefault="00E93FD9">
      <w:pPr>
        <w:pStyle w:val="CommentText"/>
      </w:pPr>
      <w:r>
        <w:rPr>
          <w:rStyle w:val="CommentReference"/>
        </w:rPr>
        <w:annotationRef/>
      </w:r>
      <w:r>
        <w:t xml:space="preserve">New text is added and modified for the clarity and continuity. </w:t>
      </w:r>
    </w:p>
  </w:comment>
  <w:comment w:id="49" w:author="Author" w:date="2018-09-25T14:37:00Z" w:initials="A">
    <w:p w14:paraId="33F956F7" w14:textId="3C6EE1AA" w:rsidR="00E67DE1" w:rsidRDefault="00E67DE1">
      <w:pPr>
        <w:pStyle w:val="CommentText"/>
      </w:pPr>
      <w:r>
        <w:rPr>
          <w:rStyle w:val="CommentReference"/>
        </w:rPr>
        <w:annotationRef/>
      </w:r>
      <w:r>
        <w:t>What are the specifications of the tube? What is the diameter? How long is it?</w:t>
      </w:r>
    </w:p>
  </w:comment>
  <w:comment w:id="50" w:author="Author" w:date="2018-10-04T02:06:00Z" w:initials="A">
    <w:p w14:paraId="705A7811" w14:textId="481C0434" w:rsidR="00E93FD9" w:rsidRDefault="00E93FD9">
      <w:pPr>
        <w:pStyle w:val="CommentText"/>
      </w:pPr>
      <w:r>
        <w:rPr>
          <w:rStyle w:val="CommentReference"/>
        </w:rPr>
        <w:annotationRef/>
      </w:r>
      <w:r w:rsidRPr="00E93FD9">
        <w:t>Extension set Microbore Slid</w:t>
      </w:r>
      <w:r w:rsidR="003C4935">
        <w:t>e Clamp(s) Fixed Male Luer Lock</w:t>
      </w:r>
      <w:r w:rsidRPr="00E93FD9">
        <w:t>. L: 60 in L: 152 cm PV: 0.55 mL Fluid Path Sterile</w:t>
      </w:r>
    </w:p>
  </w:comment>
  <w:comment w:id="51" w:author="Author" w:date="2018-09-25T14:31:00Z" w:initials="A">
    <w:p w14:paraId="43E697D0" w14:textId="11BF3452" w:rsidR="00E67DE1" w:rsidRDefault="00E67DE1">
      <w:pPr>
        <w:pStyle w:val="CommentText"/>
      </w:pPr>
      <w:r>
        <w:rPr>
          <w:rStyle w:val="CommentReference"/>
        </w:rPr>
        <w:annotationRef/>
      </w:r>
      <w:r>
        <w:t>Isoflurane rate?</w:t>
      </w:r>
    </w:p>
  </w:comment>
  <w:comment w:id="52" w:author="Author" w:date="2018-10-04T02:08:00Z" w:initials="A">
    <w:p w14:paraId="7E5E0CA1" w14:textId="4C087078" w:rsidR="00824B27" w:rsidRDefault="00824B27">
      <w:pPr>
        <w:pStyle w:val="CommentText"/>
      </w:pPr>
      <w:r>
        <w:rPr>
          <w:rStyle w:val="CommentReference"/>
        </w:rPr>
        <w:annotationRef/>
      </w:r>
      <w:r w:rsidR="00222729">
        <w:t>Yes, isoflurane</w:t>
      </w:r>
      <w:r>
        <w:t xml:space="preserve"> flow rate.</w:t>
      </w:r>
    </w:p>
  </w:comment>
  <w:comment w:id="54" w:author="Author" w:date="2018-09-25T14:34:00Z" w:initials="A">
    <w:p w14:paraId="1E80C7AA" w14:textId="29C0C175" w:rsidR="00E67DE1" w:rsidRDefault="00E67DE1">
      <w:pPr>
        <w:pStyle w:val="CommentText"/>
      </w:pPr>
      <w:r>
        <w:rPr>
          <w:rStyle w:val="CommentReference"/>
        </w:rPr>
        <w:annotationRef/>
      </w:r>
      <w:r>
        <w:t>Please add a step to mention sterile draping.</w:t>
      </w:r>
    </w:p>
  </w:comment>
  <w:comment w:id="55" w:author="Author" w:date="2018-10-04T02:11:00Z" w:initials="A">
    <w:p w14:paraId="5B9B6E6B" w14:textId="238170E4" w:rsidR="00AE346E" w:rsidRDefault="00AE346E">
      <w:pPr>
        <w:pStyle w:val="CommentText"/>
      </w:pPr>
      <w:r>
        <w:rPr>
          <w:rStyle w:val="CommentReference"/>
        </w:rPr>
        <w:annotationRef/>
      </w:r>
      <w:r>
        <w:t xml:space="preserve">All surgical steps were performed </w:t>
      </w:r>
      <w:r>
        <w:rPr>
          <w:noProof/>
        </w:rPr>
        <w:t>in the laminar flow cabinet under sterile conditions and sterile drapes were used over the working surface (section 3.6.2).</w:t>
      </w:r>
    </w:p>
  </w:comment>
  <w:comment w:id="56" w:author="Author" w:date="2018-09-25T14:32:00Z" w:initials="A">
    <w:p w14:paraId="14901301" w14:textId="79DC4A57" w:rsidR="00E67DE1" w:rsidRDefault="00E67DE1">
      <w:pPr>
        <w:pStyle w:val="CommentText"/>
      </w:pPr>
      <w:r>
        <w:rPr>
          <w:rStyle w:val="CommentReference"/>
        </w:rPr>
        <w:annotationRef/>
      </w:r>
      <w:r>
        <w:t>%?</w:t>
      </w:r>
    </w:p>
  </w:comment>
  <w:comment w:id="57" w:author="Author" w:date="2018-10-04T02:14:00Z" w:initials="A">
    <w:p w14:paraId="4A8F9CA1" w14:textId="15DA31F4" w:rsidR="00AE346E" w:rsidRDefault="00AE346E">
      <w:pPr>
        <w:pStyle w:val="CommentText"/>
      </w:pPr>
      <w:r>
        <w:rPr>
          <w:rStyle w:val="CommentReference"/>
        </w:rPr>
        <w:annotationRef/>
      </w:r>
      <w:r>
        <w:t>10% (mentioned in step 3.6.2)</w:t>
      </w:r>
    </w:p>
  </w:comment>
  <w:comment w:id="58" w:author="Author" w:date="2018-09-25T14:32:00Z" w:initials="A">
    <w:p w14:paraId="5DE1C45B" w14:textId="2A713DF0" w:rsidR="00E67DE1" w:rsidRDefault="00E67DE1">
      <w:pPr>
        <w:pStyle w:val="CommentText"/>
      </w:pPr>
      <w:r>
        <w:rPr>
          <w:rStyle w:val="CommentReference"/>
        </w:rPr>
        <w:annotationRef/>
      </w:r>
      <w:r>
        <w:t xml:space="preserve"> How deep? Is this a skin incision or do you incise the musculature as well?</w:t>
      </w:r>
    </w:p>
  </w:comment>
  <w:comment w:id="59" w:author="Author" w:date="2018-10-03T01:00:00Z" w:initials="A">
    <w:p w14:paraId="5A7346CB" w14:textId="77777777" w:rsidR="00AE346E" w:rsidRDefault="00AE346E" w:rsidP="00AE346E">
      <w:pPr>
        <w:pStyle w:val="CommentText"/>
      </w:pPr>
      <w:r>
        <w:rPr>
          <w:rStyle w:val="CommentReference"/>
        </w:rPr>
        <w:annotationRef/>
      </w:r>
      <w:r>
        <w:t>Skin, muscle and peritoneum incision (5 mm deep) was made with surgical vannas-type scissors.</w:t>
      </w:r>
    </w:p>
  </w:comment>
  <w:comment w:id="60" w:author="Author" w:date="2018-09-25T14:33:00Z" w:initials="A">
    <w:p w14:paraId="499ABF25" w14:textId="28B86F1E" w:rsidR="00E67DE1" w:rsidRDefault="00E67DE1">
      <w:pPr>
        <w:pStyle w:val="CommentText"/>
      </w:pPr>
      <w:r>
        <w:rPr>
          <w:rStyle w:val="CommentReference"/>
        </w:rPr>
        <w:annotationRef/>
      </w:r>
      <w:r>
        <w:t>On the left side of the body?</w:t>
      </w:r>
    </w:p>
  </w:comment>
  <w:comment w:id="61" w:author="Author" w:date="2018-10-04T02:15:00Z" w:initials="A">
    <w:p w14:paraId="5F98A1ED" w14:textId="3B327B87" w:rsidR="00AE346E" w:rsidRDefault="00AE346E">
      <w:pPr>
        <w:pStyle w:val="CommentText"/>
      </w:pPr>
      <w:r>
        <w:rPr>
          <w:rStyle w:val="CommentReference"/>
        </w:rPr>
        <w:annotationRef/>
      </w:r>
      <w:r>
        <w:t>Yes, the incision has to be on left side.</w:t>
      </w:r>
    </w:p>
  </w:comment>
  <w:comment w:id="62" w:author="Author" w:date="2018-09-25T14:34:00Z" w:initials="A">
    <w:p w14:paraId="36EC02BA" w14:textId="4F16B7AD" w:rsidR="00E67DE1" w:rsidRDefault="00E67DE1">
      <w:pPr>
        <w:pStyle w:val="CommentText"/>
      </w:pPr>
      <w:r>
        <w:rPr>
          <w:rStyle w:val="CommentReference"/>
        </w:rPr>
        <w:annotationRef/>
      </w:r>
      <w:r>
        <w:t>Which needle? The 30 G needle from 3.5.3?</w:t>
      </w:r>
    </w:p>
  </w:comment>
  <w:comment w:id="63" w:author="Author" w:date="2018-10-04T02:15:00Z" w:initials="A">
    <w:p w14:paraId="6FBB1275" w14:textId="53F47FF0" w:rsidR="00506201" w:rsidRDefault="00506201">
      <w:pPr>
        <w:pStyle w:val="CommentText"/>
      </w:pPr>
      <w:r>
        <w:rPr>
          <w:rStyle w:val="CommentReference"/>
        </w:rPr>
        <w:annotationRef/>
      </w:r>
      <w:r>
        <w:t>It is 30G needle.</w:t>
      </w:r>
    </w:p>
  </w:comment>
  <w:comment w:id="64" w:author="Author" w:date="2018-09-25T14:39:00Z" w:initials="A">
    <w:p w14:paraId="404839B3" w14:textId="54A9EC90" w:rsidR="00E67DE1" w:rsidRDefault="00E67DE1">
      <w:pPr>
        <w:pStyle w:val="CommentText"/>
      </w:pPr>
      <w:r>
        <w:rPr>
          <w:rStyle w:val="CommentReference"/>
        </w:rPr>
        <w:annotationRef/>
      </w:r>
      <w:r>
        <w:t>Sterile PBS?</w:t>
      </w:r>
    </w:p>
  </w:comment>
  <w:comment w:id="65" w:author="Author" w:date="2018-10-04T02:16:00Z" w:initials="A">
    <w:p w14:paraId="7ED01D37" w14:textId="3A6A8172" w:rsidR="008C25BF" w:rsidRDefault="008C25BF">
      <w:pPr>
        <w:pStyle w:val="CommentText"/>
      </w:pPr>
      <w:r>
        <w:rPr>
          <w:rStyle w:val="CommentReference"/>
        </w:rPr>
        <w:annotationRef/>
      </w:r>
      <w:r>
        <w:t xml:space="preserve">PBS should be sterile. </w:t>
      </w:r>
    </w:p>
  </w:comment>
  <w:comment w:id="66" w:author="Author" w:date="2018-09-25T14:13:00Z" w:initials="A">
    <w:p w14:paraId="5462956C" w14:textId="77777777" w:rsidR="00B278F7" w:rsidRDefault="00B278F7" w:rsidP="00B278F7">
      <w:pPr>
        <w:pStyle w:val="CommentText"/>
      </w:pPr>
      <w:r>
        <w:rPr>
          <w:rStyle w:val="CommentReference"/>
        </w:rPr>
        <w:annotationRef/>
      </w:r>
      <w:r>
        <w:t>I’m not sure why this is here, should it not be placed after the surgery steps?</w:t>
      </w:r>
    </w:p>
  </w:comment>
  <w:comment w:id="67" w:author="Author" w:date="2018-10-02T20:13:00Z" w:initials="A">
    <w:p w14:paraId="650B3C0E" w14:textId="7E67733F" w:rsidR="00B278F7" w:rsidRDefault="00B278F7" w:rsidP="00B278F7">
      <w:pPr>
        <w:pStyle w:val="CommentText"/>
      </w:pPr>
      <w:r>
        <w:rPr>
          <w:rStyle w:val="CommentReference"/>
        </w:rPr>
        <w:annotationRef/>
      </w:r>
      <w:r>
        <w:t>I have moved that to after the surgery steps</w:t>
      </w:r>
      <w:r w:rsidR="00DE6858">
        <w:t xml:space="preserve"> (sub section 3.6.10)</w:t>
      </w:r>
      <w:r>
        <w:t>.</w:t>
      </w:r>
    </w:p>
  </w:comment>
  <w:comment w:id="68" w:author="Author" w:date="2018-09-25T14:39:00Z" w:initials="A">
    <w:p w14:paraId="6C0411F4" w14:textId="799F1031" w:rsidR="00E67DE1" w:rsidRDefault="00E67DE1">
      <w:pPr>
        <w:pStyle w:val="CommentText"/>
      </w:pPr>
      <w:r>
        <w:rPr>
          <w:rStyle w:val="CommentReference"/>
        </w:rPr>
        <w:annotationRef/>
      </w:r>
      <w:r>
        <w:t>IP?</w:t>
      </w:r>
    </w:p>
  </w:comment>
  <w:comment w:id="69" w:author="Author" w:date="2018-10-04T02:17:00Z" w:initials="A">
    <w:p w14:paraId="715BA173" w14:textId="56FE5B22" w:rsidR="000C5F13" w:rsidRDefault="000C5F13">
      <w:pPr>
        <w:pStyle w:val="CommentText"/>
      </w:pPr>
      <w:r>
        <w:rPr>
          <w:rStyle w:val="CommentReference"/>
        </w:rPr>
        <w:annotationRef/>
      </w:r>
      <w:r>
        <w:t>Analgesic was given i.p.</w:t>
      </w:r>
    </w:p>
  </w:comment>
  <w:comment w:id="70" w:author="Author" w:date="2018-09-25T14:49:00Z" w:initials="A">
    <w:p w14:paraId="0D6152A4" w14:textId="77777777" w:rsidR="002A6291" w:rsidRDefault="002A6291" w:rsidP="002A6291">
      <w:pPr>
        <w:pStyle w:val="CommentText"/>
      </w:pPr>
      <w:r>
        <w:rPr>
          <w:rStyle w:val="CommentReference"/>
        </w:rPr>
        <w:annotationRef/>
      </w:r>
      <w:r>
        <w:t>Mention antibodies used and their concentrations. Is a blocking agent used? Please add all materials to the table of materials.</w:t>
      </w:r>
    </w:p>
  </w:comment>
  <w:comment w:id="71" w:author="Author" w:date="2018-10-03T11:16:00Z" w:initials="A">
    <w:p w14:paraId="69AC21C3" w14:textId="77777777" w:rsidR="002A6291" w:rsidRDefault="002A6291" w:rsidP="002A6291">
      <w:pPr>
        <w:pStyle w:val="CommentText"/>
      </w:pPr>
      <w:r>
        <w:rPr>
          <w:rStyle w:val="CommentReference"/>
        </w:rPr>
        <w:annotationRef/>
      </w:r>
      <w:r>
        <w:t>I used the ELISA quantitation set (included in table of materials) according to manufacturer’s instructions to measure human albumin levels in serum.</w:t>
      </w:r>
    </w:p>
  </w:comment>
  <w:comment w:id="72" w:author="Author" w:date="2018-09-25T14:48:00Z" w:initials="A">
    <w:p w14:paraId="0B981AEC" w14:textId="77777777" w:rsidR="002A6291" w:rsidRDefault="002A6291" w:rsidP="002A6291">
      <w:pPr>
        <w:pStyle w:val="CommentText"/>
      </w:pPr>
      <w:r>
        <w:rPr>
          <w:rStyle w:val="CommentReference"/>
        </w:rPr>
        <w:annotationRef/>
      </w:r>
      <w:r>
        <w:t>Unclear what exactly is done here. Please describe the assays.</w:t>
      </w:r>
    </w:p>
  </w:comment>
  <w:comment w:id="73" w:author="Author" w:date="2018-10-03T09:11:00Z" w:initials="A">
    <w:p w14:paraId="654D847B" w14:textId="77777777" w:rsidR="002A6291" w:rsidRDefault="002A6291" w:rsidP="002A6291">
      <w:pPr>
        <w:pStyle w:val="CommentText"/>
      </w:pPr>
      <w:r>
        <w:rPr>
          <w:rStyle w:val="CommentReference"/>
        </w:rPr>
        <w:annotationRef/>
      </w:r>
      <w:r>
        <w:t>Assays are described continued from section 4.1.  I have moved this to the note of section 4.1 for the clarity.</w:t>
      </w:r>
    </w:p>
  </w:comment>
  <w:comment w:id="74" w:author="Author" w:date="2018-09-25T14:50:00Z" w:initials="A">
    <w:p w14:paraId="69E05E17" w14:textId="77777777" w:rsidR="002A6291" w:rsidRDefault="002A6291" w:rsidP="002A6291">
      <w:pPr>
        <w:pStyle w:val="CommentText"/>
      </w:pPr>
      <w:r>
        <w:rPr>
          <w:rStyle w:val="CommentReference"/>
        </w:rPr>
        <w:annotationRef/>
      </w:r>
      <w:r>
        <w:t>What volume?</w:t>
      </w:r>
    </w:p>
  </w:comment>
  <w:comment w:id="75" w:author="Author" w:date="2018-10-03T11:21:00Z" w:initials="A">
    <w:p w14:paraId="5F867869" w14:textId="77777777" w:rsidR="002A6291" w:rsidRDefault="002A6291" w:rsidP="002A6291">
      <w:pPr>
        <w:pStyle w:val="CommentText"/>
      </w:pPr>
      <w:r>
        <w:rPr>
          <w:rStyle w:val="CommentReference"/>
        </w:rPr>
        <w:annotationRef/>
      </w:r>
      <w:r>
        <w:t xml:space="preserve">35 </w:t>
      </w:r>
      <w:r w:rsidRPr="00A740C9">
        <w:rPr>
          <w:rFonts w:ascii="Calibri" w:hAnsi="Calibri" w:cs="Calibri"/>
          <w:color w:val="000000" w:themeColor="text1"/>
        </w:rPr>
        <w:t>µ</w:t>
      </w:r>
      <w:r>
        <w:rPr>
          <w:rFonts w:ascii="Calibri" w:hAnsi="Calibri" w:cs="Calibri"/>
          <w:color w:val="000000" w:themeColor="text1"/>
        </w:rPr>
        <w:t xml:space="preserve">L of FACS buffer was used to make final volume of 100 </w:t>
      </w:r>
      <w:r w:rsidRPr="00A740C9">
        <w:rPr>
          <w:rFonts w:ascii="Calibri" w:hAnsi="Calibri" w:cs="Calibri"/>
          <w:color w:val="000000" w:themeColor="text1"/>
        </w:rPr>
        <w:t>µ</w:t>
      </w:r>
      <w:r>
        <w:rPr>
          <w:rFonts w:ascii="Calibri" w:hAnsi="Calibri" w:cs="Calibri"/>
          <w:color w:val="000000" w:themeColor="text1"/>
        </w:rPr>
        <w:t xml:space="preserve">L with antibodies cocktail. </w:t>
      </w:r>
    </w:p>
  </w:comment>
  <w:comment w:id="76" w:author="Author" w:date="2018-09-25T14:51:00Z" w:initials="A">
    <w:p w14:paraId="44C64F1A" w14:textId="77777777" w:rsidR="002A6291" w:rsidRDefault="002A6291" w:rsidP="002A6291">
      <w:pPr>
        <w:pStyle w:val="CommentText"/>
      </w:pPr>
      <w:r>
        <w:rPr>
          <w:rStyle w:val="CommentReference"/>
        </w:rPr>
        <w:annotationRef/>
      </w:r>
      <w:r>
        <w:t>What is the concentration?</w:t>
      </w:r>
    </w:p>
  </w:comment>
  <w:comment w:id="77" w:author="Author" w:date="2018-10-03T18:07:00Z" w:initials="A">
    <w:p w14:paraId="06D5750F" w14:textId="77777777" w:rsidR="002A6291" w:rsidRDefault="002A6291" w:rsidP="002A6291">
      <w:pPr>
        <w:pStyle w:val="CommentText"/>
      </w:pPr>
      <w:r>
        <w:rPr>
          <w:rStyle w:val="CommentReference"/>
        </w:rPr>
        <w:annotationRef/>
      </w:r>
      <w:r>
        <w:t>The antibodies concentrations were as follows:</w:t>
      </w:r>
    </w:p>
    <w:p w14:paraId="45F88768" w14:textId="77777777" w:rsidR="002A6291" w:rsidRDefault="002A6291" w:rsidP="002A6291">
      <w:pPr>
        <w:pStyle w:val="CommentText"/>
        <w:rPr>
          <w:rFonts w:asciiTheme="minorHAnsi" w:hAnsiTheme="minorHAnsi" w:cstheme="minorHAnsi"/>
        </w:rPr>
      </w:pPr>
      <w:r w:rsidRPr="00A70BA8">
        <w:rPr>
          <w:rFonts w:ascii="Calibri" w:hAnsi="Calibri" w:cs="Calibri"/>
          <w:color w:val="000000" w:themeColor="text1"/>
        </w:rPr>
        <w:t xml:space="preserve">mouse-specific CD45 </w:t>
      </w:r>
      <w:r w:rsidRPr="00496E46">
        <w:rPr>
          <w:rFonts w:asciiTheme="minorHAnsi" w:hAnsiTheme="minorHAnsi" w:cstheme="minorHAnsi"/>
        </w:rPr>
        <w:t xml:space="preserve">(concentration 0.5 </w:t>
      </w:r>
      <w:r w:rsidRPr="00496E46">
        <w:rPr>
          <w:rStyle w:val="CommentReference"/>
          <w:rFonts w:asciiTheme="minorHAnsi" w:hAnsiTheme="minorHAnsi" w:cstheme="minorHAnsi"/>
          <w:sz w:val="24"/>
          <w:szCs w:val="24"/>
        </w:rPr>
        <w:annotationRef/>
      </w:r>
      <w:r w:rsidRPr="00496E46">
        <w:rPr>
          <w:rStyle w:val="CommentReference"/>
        </w:rPr>
        <w:annotationRef/>
      </w:r>
      <w:r w:rsidRPr="00496E46">
        <w:rPr>
          <w:rFonts w:asciiTheme="minorHAnsi" w:hAnsiTheme="minorHAnsi" w:cstheme="minorHAnsi"/>
        </w:rPr>
        <w:t>mg /mL)</w:t>
      </w:r>
    </w:p>
    <w:p w14:paraId="6A6F7B24" w14:textId="77777777" w:rsidR="002A6291" w:rsidRDefault="002A6291" w:rsidP="002A6291">
      <w:pPr>
        <w:pStyle w:val="CommentText"/>
        <w:rPr>
          <w:rFonts w:ascii="Calibri" w:hAnsi="Calibri" w:cs="Calibri"/>
        </w:rPr>
      </w:pPr>
      <w:r w:rsidRPr="00496E46">
        <w:rPr>
          <w:rFonts w:ascii="Calibri" w:hAnsi="Calibri" w:cs="Calibri"/>
        </w:rPr>
        <w:t>Human CD45 (0.1 mg / mL)</w:t>
      </w:r>
      <w:r>
        <w:rPr>
          <w:rFonts w:ascii="Calibri" w:hAnsi="Calibri" w:cs="Calibri"/>
        </w:rPr>
        <w:t>,</w:t>
      </w:r>
    </w:p>
    <w:p w14:paraId="51D41687" w14:textId="77777777" w:rsidR="002A6291" w:rsidRDefault="002A6291" w:rsidP="002A6291">
      <w:pPr>
        <w:pStyle w:val="CommentText"/>
        <w:rPr>
          <w:rFonts w:ascii="Calibri" w:hAnsi="Calibri" w:cs="Calibri"/>
        </w:rPr>
      </w:pPr>
      <w:r>
        <w:rPr>
          <w:rFonts w:ascii="Calibri" w:hAnsi="Calibri" w:cs="Calibri"/>
        </w:rPr>
        <w:t xml:space="preserve">Human </w:t>
      </w:r>
      <w:r w:rsidRPr="00496E46">
        <w:rPr>
          <w:rFonts w:ascii="Calibri" w:hAnsi="Calibri" w:cs="Calibri"/>
        </w:rPr>
        <w:t>CD3 (0.2 mg/mL)</w:t>
      </w:r>
      <w:r>
        <w:rPr>
          <w:rFonts w:ascii="Calibri" w:hAnsi="Calibri" w:cs="Calibri"/>
        </w:rPr>
        <w:t>,</w:t>
      </w:r>
    </w:p>
    <w:p w14:paraId="50711BF3" w14:textId="77777777" w:rsidR="002A6291" w:rsidRDefault="002A6291" w:rsidP="002A6291">
      <w:pPr>
        <w:pStyle w:val="CommentText"/>
        <w:rPr>
          <w:rFonts w:ascii="Calibri" w:hAnsi="Calibri" w:cs="Calibri"/>
        </w:rPr>
      </w:pPr>
      <w:r>
        <w:rPr>
          <w:rFonts w:ascii="Calibri" w:hAnsi="Calibri" w:cs="Calibri"/>
        </w:rPr>
        <w:t xml:space="preserve">Human </w:t>
      </w:r>
      <w:r w:rsidRPr="00496E46">
        <w:rPr>
          <w:rFonts w:ascii="Calibri" w:hAnsi="Calibri" w:cs="Calibri"/>
        </w:rPr>
        <w:t>CD8 (0.1 mg / mL),</w:t>
      </w:r>
    </w:p>
    <w:p w14:paraId="1E4A0A21" w14:textId="77777777" w:rsidR="002A6291" w:rsidRDefault="002A6291" w:rsidP="002A6291">
      <w:pPr>
        <w:pStyle w:val="CommentText"/>
        <w:rPr>
          <w:rFonts w:ascii="Calibri" w:hAnsi="Calibri" w:cs="Calibri"/>
        </w:rPr>
      </w:pPr>
      <w:r>
        <w:rPr>
          <w:rFonts w:ascii="Calibri" w:hAnsi="Calibri" w:cs="Calibri"/>
        </w:rPr>
        <w:t>Human</w:t>
      </w:r>
      <w:r w:rsidRPr="00496E46">
        <w:rPr>
          <w:rFonts w:ascii="Calibri" w:hAnsi="Calibri" w:cs="Calibri"/>
        </w:rPr>
        <w:t xml:space="preserve"> CD19 (0.5 mg / mL)</w:t>
      </w:r>
      <w:r>
        <w:rPr>
          <w:rFonts w:ascii="Calibri" w:hAnsi="Calibri" w:cs="Calibri"/>
        </w:rPr>
        <w:t>,</w:t>
      </w:r>
      <w:r w:rsidRPr="00496E46">
        <w:rPr>
          <w:rFonts w:ascii="Calibri" w:hAnsi="Calibri" w:cs="Calibri"/>
        </w:rPr>
        <w:t xml:space="preserve"> </w:t>
      </w:r>
    </w:p>
    <w:p w14:paraId="19734718" w14:textId="77777777" w:rsidR="002A6291" w:rsidRDefault="002A6291" w:rsidP="002A6291">
      <w:pPr>
        <w:pStyle w:val="CommentText"/>
        <w:rPr>
          <w:rFonts w:ascii="Calibri" w:hAnsi="Calibri" w:cs="Calibri"/>
        </w:rPr>
      </w:pPr>
      <w:r>
        <w:rPr>
          <w:rFonts w:ascii="Calibri" w:hAnsi="Calibri" w:cs="Calibri"/>
        </w:rPr>
        <w:t xml:space="preserve">Human </w:t>
      </w:r>
      <w:r w:rsidRPr="00496E46">
        <w:rPr>
          <w:rFonts w:ascii="Calibri" w:hAnsi="Calibri" w:cs="Calibri"/>
        </w:rPr>
        <w:t>CD4 (0.25 mg</w:t>
      </w:r>
      <w:r>
        <w:rPr>
          <w:rFonts w:ascii="Calibri" w:hAnsi="Calibri" w:cs="Calibri"/>
        </w:rPr>
        <w:t xml:space="preserve"> / mL</w:t>
      </w:r>
      <w:r w:rsidRPr="00496E46">
        <w:rPr>
          <w:rFonts w:ascii="Calibri" w:hAnsi="Calibri" w:cs="Calibri"/>
        </w:rPr>
        <w:t xml:space="preserve"> and</w:t>
      </w:r>
      <w:r>
        <w:rPr>
          <w:rFonts w:ascii="Calibri" w:hAnsi="Calibri" w:cs="Calibri"/>
        </w:rPr>
        <w:t>,</w:t>
      </w:r>
    </w:p>
    <w:p w14:paraId="767B128C" w14:textId="77777777" w:rsidR="002A6291" w:rsidRPr="00496E46" w:rsidRDefault="002A6291" w:rsidP="002A6291">
      <w:pPr>
        <w:pStyle w:val="CommentText"/>
        <w:rPr>
          <w:rFonts w:ascii="Calibri" w:hAnsi="Calibri" w:cs="Calibri"/>
        </w:rPr>
      </w:pPr>
      <w:r>
        <w:rPr>
          <w:rFonts w:ascii="Calibri" w:hAnsi="Calibri" w:cs="Calibri"/>
        </w:rPr>
        <w:t>Human</w:t>
      </w:r>
      <w:r w:rsidRPr="00496E46">
        <w:rPr>
          <w:rFonts w:ascii="Calibri" w:hAnsi="Calibri" w:cs="Calibri"/>
        </w:rPr>
        <w:t xml:space="preserve"> CD14 (0.25 mg / mL</w:t>
      </w:r>
      <w:r>
        <w:rPr>
          <w:rFonts w:ascii="Calibri" w:hAnsi="Calibri" w:cs="Calibri"/>
        </w:rPr>
        <w:t>)</w:t>
      </w:r>
    </w:p>
  </w:comment>
  <w:comment w:id="78" w:author="Author" w:date="2018-09-25T14:51:00Z" w:initials="A">
    <w:p w14:paraId="6A8372DA" w14:textId="77777777" w:rsidR="002A6291" w:rsidRDefault="002A6291" w:rsidP="002A6291">
      <w:pPr>
        <w:pStyle w:val="CommentText"/>
      </w:pPr>
      <w:r>
        <w:rPr>
          <w:rStyle w:val="CommentReference"/>
        </w:rPr>
        <w:annotationRef/>
      </w:r>
      <w:r>
        <w:t>What are their concentrations?</w:t>
      </w:r>
    </w:p>
  </w:comment>
  <w:comment w:id="79" w:author="Author" w:date="2018-10-03T21:01:00Z" w:initials="A">
    <w:p w14:paraId="4FDA07E9" w14:textId="3757544E" w:rsidR="002A6291" w:rsidRDefault="002A6291" w:rsidP="002A6291">
      <w:pPr>
        <w:pStyle w:val="CommentText"/>
      </w:pPr>
      <w:r>
        <w:rPr>
          <w:rStyle w:val="CommentReference"/>
        </w:rPr>
        <w:annotationRef/>
      </w:r>
      <w:r>
        <w:t xml:space="preserve">10 x lysis buffer from supplier </w:t>
      </w:r>
    </w:p>
  </w:comment>
  <w:comment w:id="80" w:author="Author" w:date="2018-09-25T14:52:00Z" w:initials="A">
    <w:p w14:paraId="7A6E5300" w14:textId="77777777" w:rsidR="002A6291" w:rsidRDefault="002A6291" w:rsidP="002A6291">
      <w:pPr>
        <w:pStyle w:val="CommentText"/>
      </w:pPr>
      <w:r>
        <w:rPr>
          <w:rStyle w:val="CommentReference"/>
        </w:rPr>
        <w:annotationRef/>
      </w:r>
      <w:r>
        <w:t>How much buffer? Do you centrifuge? Steps are not described sufficiently.</w:t>
      </w:r>
    </w:p>
  </w:comment>
  <w:comment w:id="81" w:author="Author" w:date="2018-10-03T22:33:00Z" w:initials="A">
    <w:p w14:paraId="757333A3" w14:textId="77777777" w:rsidR="002A6291" w:rsidRDefault="002A6291" w:rsidP="002A6291">
      <w:pPr>
        <w:pStyle w:val="CommentText"/>
      </w:pPr>
      <w:r>
        <w:rPr>
          <w:rStyle w:val="CommentReference"/>
        </w:rPr>
        <w:annotationRef/>
      </w:r>
      <w:r>
        <w:t xml:space="preserve">FACS buffer (3 mL) was used to wash and followed by one more washing step. </w:t>
      </w:r>
    </w:p>
  </w:comment>
  <w:comment w:id="82" w:author="Author" w:date="2018-09-25T15:01:00Z" w:initials="A">
    <w:p w14:paraId="5F90F22B" w14:textId="77777777" w:rsidR="002A6291" w:rsidRDefault="002A6291" w:rsidP="002A6291">
      <w:pPr>
        <w:pStyle w:val="CommentText"/>
      </w:pPr>
      <w:r>
        <w:rPr>
          <w:rStyle w:val="CommentReference"/>
        </w:rPr>
        <w:annotationRef/>
      </w:r>
      <w:r>
        <w:t>How is this estimated? It was not described in section 4.</w:t>
      </w:r>
    </w:p>
  </w:comment>
  <w:comment w:id="83" w:author="Author" w:date="2018-10-03T22:38:00Z" w:initials="A">
    <w:p w14:paraId="56A7427F" w14:textId="77777777" w:rsidR="002A6291" w:rsidRDefault="002A6291" w:rsidP="002A6291">
      <w:pPr>
        <w:pStyle w:val="CommentText"/>
      </w:pPr>
      <w:r>
        <w:rPr>
          <w:rStyle w:val="CommentReference"/>
        </w:rPr>
        <w:annotationRef/>
      </w:r>
      <w:r>
        <w:t xml:space="preserve">Human CD45 positive cells was evaluated by flow cytometry as mentioned in revised subsection 4.7. </w:t>
      </w:r>
    </w:p>
  </w:comment>
  <w:comment w:id="84" w:author="Author" w:date="2018-09-25T14:58:00Z" w:initials="A">
    <w:p w14:paraId="69AEEB09" w14:textId="77777777" w:rsidR="002A6291" w:rsidRDefault="002A6291" w:rsidP="002A6291">
      <w:pPr>
        <w:pStyle w:val="CommentText"/>
      </w:pPr>
      <w:r>
        <w:rPr>
          <w:rStyle w:val="CommentReference"/>
        </w:rPr>
        <w:annotationRef/>
      </w:r>
      <w:r>
        <w:t xml:space="preserve">Mention euthanasia method. We don’t film anesthesia so I have unhighlighted this. </w:t>
      </w:r>
    </w:p>
  </w:comment>
  <w:comment w:id="85" w:author="Author" w:date="2018-10-03T22:46:00Z" w:initials="A">
    <w:p w14:paraId="767B9D7F" w14:textId="77777777" w:rsidR="002A6291" w:rsidRDefault="002A6291" w:rsidP="002A6291">
      <w:pPr>
        <w:pStyle w:val="CommentText"/>
      </w:pPr>
      <w:r>
        <w:rPr>
          <w:rStyle w:val="CommentReference"/>
        </w:rPr>
        <w:annotationRef/>
      </w:r>
      <w:r>
        <w:t xml:space="preserve">Mice were euthanized using isoflurane </w:t>
      </w:r>
    </w:p>
  </w:comment>
  <w:comment w:id="86" w:author="Author" w:date="2018-09-25T15:00:00Z" w:initials="A">
    <w:p w14:paraId="7F55FA2F" w14:textId="77777777" w:rsidR="002A6291" w:rsidRDefault="002A6291" w:rsidP="002A6291">
      <w:pPr>
        <w:pStyle w:val="CommentText"/>
      </w:pPr>
      <w:r>
        <w:rPr>
          <w:rStyle w:val="CommentReference"/>
        </w:rPr>
        <w:annotationRef/>
      </w:r>
      <w:r>
        <w:t>How is it collected after euthanasia? Heart puncture?</w:t>
      </w:r>
    </w:p>
  </w:comment>
  <w:comment w:id="87" w:author="Author" w:date="2018-10-03T22:51:00Z" w:initials="A">
    <w:p w14:paraId="206BD064" w14:textId="77777777" w:rsidR="002A6291" w:rsidRDefault="002A6291" w:rsidP="002A6291">
      <w:pPr>
        <w:pStyle w:val="CommentText"/>
      </w:pPr>
      <w:r>
        <w:rPr>
          <w:rStyle w:val="CommentReference"/>
        </w:rPr>
        <w:annotationRef/>
      </w:r>
      <w:r>
        <w:t>Blood</w:t>
      </w:r>
    </w:p>
  </w:comment>
  <w:comment w:id="88" w:author="Author" w:date="2018-09-25T14:59:00Z" w:initials="A">
    <w:p w14:paraId="632654C8" w14:textId="77777777" w:rsidR="002A6291" w:rsidRDefault="002A6291" w:rsidP="002A6291">
      <w:pPr>
        <w:pStyle w:val="CommentText"/>
      </w:pPr>
      <w:r>
        <w:rPr>
          <w:rStyle w:val="CommentReference"/>
        </w:rPr>
        <w:annotationRef/>
      </w:r>
      <w:r>
        <w:t>Mention antibodies (and concentrations) and blocking agents used.</w:t>
      </w:r>
    </w:p>
  </w:comment>
  <w:comment w:id="89" w:author="Author" w:date="2018-10-03T23:00:00Z" w:initials="A">
    <w:p w14:paraId="508F6F4C" w14:textId="77777777" w:rsidR="002A6291" w:rsidRDefault="002A6291" w:rsidP="002A6291">
      <w:pPr>
        <w:pStyle w:val="CommentText"/>
      </w:pPr>
      <w:r>
        <w:rPr>
          <w:rStyle w:val="CommentReference"/>
        </w:rPr>
        <w:annotationRef/>
      </w:r>
      <w:r>
        <w:t>Please see subsection 4.1.</w:t>
      </w:r>
    </w:p>
  </w:comment>
  <w:comment w:id="90" w:author="Author" w:date="2018-09-25T15:12:00Z" w:initials="A">
    <w:p w14:paraId="29AD8D01" w14:textId="77777777" w:rsidR="002A6291" w:rsidRDefault="002A6291" w:rsidP="002A6291">
      <w:pPr>
        <w:pStyle w:val="CommentText"/>
      </w:pPr>
      <w:r>
        <w:rPr>
          <w:rStyle w:val="CommentReference"/>
        </w:rPr>
        <w:annotationRef/>
      </w:r>
      <w:r>
        <w:t>Please describe how the flow cytometry is performed. If you have described this in earlier steps, you can reference them here.</w:t>
      </w:r>
    </w:p>
  </w:comment>
  <w:comment w:id="91" w:author="Author" w:date="2018-10-03T23:01:00Z" w:initials="A">
    <w:p w14:paraId="02072367" w14:textId="77777777" w:rsidR="002A6291" w:rsidRDefault="002A6291" w:rsidP="002A6291">
      <w:pPr>
        <w:pStyle w:val="CommentText"/>
      </w:pPr>
      <w:r>
        <w:rPr>
          <w:rStyle w:val="CommentReference"/>
        </w:rPr>
        <w:annotationRef/>
      </w:r>
      <w:r>
        <w:t xml:space="preserve">Referenced the subsections. </w:t>
      </w:r>
    </w:p>
  </w:comment>
  <w:comment w:id="92" w:author="Author" w:date="2018-09-25T14:59:00Z" w:initials="A">
    <w:p w14:paraId="66E5D732" w14:textId="77777777" w:rsidR="002A6291" w:rsidRDefault="002A6291" w:rsidP="002A6291">
      <w:pPr>
        <w:pStyle w:val="CommentText"/>
      </w:pPr>
      <w:r>
        <w:rPr>
          <w:rStyle w:val="CommentReference"/>
        </w:rPr>
        <w:annotationRef/>
      </w:r>
      <w:r>
        <w:t xml:space="preserve">Exactly what is done? This step is missing several details of what is to be done. </w:t>
      </w:r>
    </w:p>
  </w:comment>
  <w:comment w:id="93" w:author="Author" w:date="2018-10-03T23:02:00Z" w:initials="A">
    <w:p w14:paraId="1A7D7C86" w14:textId="77777777" w:rsidR="002A6291" w:rsidRPr="00C520F6" w:rsidRDefault="002A6291" w:rsidP="002A6291">
      <w:pPr>
        <w:pStyle w:val="CommentText"/>
        <w:rPr>
          <w:color w:val="FF0000"/>
        </w:rPr>
      </w:pPr>
      <w:r>
        <w:rPr>
          <w:rStyle w:val="CommentReference"/>
        </w:rPr>
        <w:annotationRef/>
      </w:r>
      <w:r>
        <w:t xml:space="preserve">For viral load we sent 20 </w:t>
      </w:r>
      <w:r w:rsidRPr="00C520F6">
        <w:rPr>
          <w:rFonts w:ascii="Calibri" w:hAnsi="Calibri" w:cs="Calibri"/>
        </w:rPr>
        <w:t>µ</w:t>
      </w:r>
      <w:r>
        <w:rPr>
          <w:rFonts w:ascii="Calibri" w:hAnsi="Calibri" w:cs="Calibri"/>
        </w:rPr>
        <w:t>L of the serum in our hospital (University of Nebraska Medical Center) clinic. The step is unhighlighted and included as a note.</w:t>
      </w:r>
    </w:p>
  </w:comment>
  <w:comment w:id="94" w:author="Author" w:date="2018-09-25T15:01:00Z" w:initials="A">
    <w:p w14:paraId="5B1EE59D" w14:textId="77777777" w:rsidR="002A6291" w:rsidRDefault="002A6291" w:rsidP="002A6291">
      <w:pPr>
        <w:pStyle w:val="CommentText"/>
      </w:pPr>
      <w:r>
        <w:rPr>
          <w:rStyle w:val="CommentReference"/>
        </w:rPr>
        <w:annotationRef/>
      </w:r>
      <w:r>
        <w:t>When is the liver excised? How? Please describe.</w:t>
      </w:r>
    </w:p>
  </w:comment>
  <w:comment w:id="95" w:author="Author" w:date="2018-10-03T23:32:00Z" w:initials="A">
    <w:p w14:paraId="4B5B9612" w14:textId="77777777" w:rsidR="002A6291" w:rsidRDefault="002A6291" w:rsidP="002A6291">
      <w:pPr>
        <w:pStyle w:val="CommentText"/>
      </w:pPr>
      <w:r>
        <w:rPr>
          <w:rStyle w:val="CommentReference"/>
        </w:rPr>
        <w:annotationRef/>
      </w:r>
      <w:r>
        <w:t>After the blood is drawn, liver was excised from euthanized mice (5 weeks post HIV-infection; see subsection 5.5).</w:t>
      </w:r>
      <w:r w:rsidRPr="002B79D4">
        <w:t xml:space="preserve"> </w:t>
      </w:r>
      <w:r>
        <w:t xml:space="preserve">Subsection 5.8 is added for the clarity. </w:t>
      </w:r>
    </w:p>
  </w:comment>
  <w:comment w:id="96" w:author="Author" w:date="2018-09-25T15:13:00Z" w:initials="A">
    <w:p w14:paraId="139908CF" w14:textId="77777777" w:rsidR="002A6291" w:rsidRDefault="002A6291" w:rsidP="002A6291">
      <w:pPr>
        <w:pStyle w:val="CommentText"/>
      </w:pPr>
      <w:r>
        <w:rPr>
          <w:rStyle w:val="CommentReference"/>
        </w:rPr>
        <w:annotationRef/>
      </w:r>
      <w:r>
        <w:t>plot?</w:t>
      </w:r>
    </w:p>
  </w:comment>
  <w:comment w:id="97" w:author="Author" w:date="2018-10-04T00:17:00Z" w:initials="A">
    <w:p w14:paraId="70F39FA0" w14:textId="77777777" w:rsidR="002A6291" w:rsidRDefault="002A6291" w:rsidP="002A6291">
      <w:pPr>
        <w:pStyle w:val="CommentText"/>
      </w:pPr>
      <w:r>
        <w:rPr>
          <w:rStyle w:val="CommentReference"/>
        </w:rPr>
        <w:annotationRef/>
      </w:r>
      <w:r>
        <w:t>Changed to plot.</w:t>
      </w:r>
    </w:p>
  </w:comment>
  <w:comment w:id="98" w:author="Author" w:date="2018-09-25T15:17:00Z" w:initials="A">
    <w:p w14:paraId="4D3FA054" w14:textId="77777777" w:rsidR="002A6291" w:rsidRDefault="002A6291" w:rsidP="002A6291">
      <w:pPr>
        <w:pStyle w:val="CommentText"/>
      </w:pPr>
      <w:r>
        <w:rPr>
          <w:rStyle w:val="CommentReference"/>
        </w:rPr>
        <w:annotationRef/>
      </w:r>
      <w:r>
        <w:t>Please delete the words “Figure #” from all figures.</w:t>
      </w:r>
    </w:p>
  </w:comment>
  <w:comment w:id="99" w:author="Author" w:date="2018-10-04T00:19:00Z" w:initials="A">
    <w:p w14:paraId="1CF6A33D" w14:textId="5FCBCDC6" w:rsidR="002A6291" w:rsidRDefault="002A6291" w:rsidP="002A6291">
      <w:pPr>
        <w:pStyle w:val="CommentText"/>
      </w:pPr>
      <w:r>
        <w:rPr>
          <w:rStyle w:val="CommentReference"/>
        </w:rPr>
        <w:annotationRef/>
      </w:r>
      <w:r w:rsidR="00E13CA2">
        <w:t>Figure words have been removed from all the figures.</w:t>
      </w:r>
    </w:p>
  </w:comment>
  <w:comment w:id="100" w:author="Author" w:date="2018-09-25T15:17:00Z" w:initials="A">
    <w:p w14:paraId="3CE12424" w14:textId="77777777" w:rsidR="002A6291" w:rsidRDefault="002A6291" w:rsidP="002A6291">
      <w:pPr>
        <w:pStyle w:val="CommentText"/>
      </w:pPr>
      <w:r>
        <w:rPr>
          <w:rStyle w:val="CommentReference"/>
        </w:rPr>
        <w:annotationRef/>
      </w:r>
      <w:r>
        <w:t>The white scale bars are currently almost impossible to see. Please use a different color.</w:t>
      </w:r>
    </w:p>
  </w:comment>
  <w:comment w:id="101" w:author="Author" w:date="2018-10-04T00:34:00Z" w:initials="A">
    <w:p w14:paraId="24344FC6" w14:textId="77777777" w:rsidR="002A6291" w:rsidRDefault="002A6291" w:rsidP="002A6291">
      <w:pPr>
        <w:pStyle w:val="CommentText"/>
      </w:pPr>
      <w:r>
        <w:rPr>
          <w:rStyle w:val="CommentReference"/>
        </w:rPr>
        <w:annotationRef/>
      </w:r>
      <w:r>
        <w:t>Scale bars’ color is changed to red.</w:t>
      </w:r>
    </w:p>
  </w:comment>
  <w:comment w:id="102" w:author="Author" w:date="2018-09-25T15:22:00Z" w:initials="A">
    <w:p w14:paraId="05E5187A" w14:textId="77777777" w:rsidR="002A6291" w:rsidRDefault="002A6291" w:rsidP="002A6291">
      <w:pPr>
        <w:pStyle w:val="CommentText"/>
      </w:pPr>
      <w:r>
        <w:rPr>
          <w:rStyle w:val="CommentReference"/>
        </w:rPr>
        <w:annotationRef/>
      </w:r>
      <w:r>
        <w:t>Low infection progression you mean?</w:t>
      </w:r>
    </w:p>
  </w:comment>
  <w:comment w:id="103" w:author="Author" w:date="2018-10-04T00:36:00Z" w:initials="A">
    <w:p w14:paraId="40E8C6FA" w14:textId="77777777" w:rsidR="002A6291" w:rsidRDefault="002A6291" w:rsidP="002A6291">
      <w:pPr>
        <w:pStyle w:val="CommentText"/>
      </w:pPr>
      <w:r>
        <w:rPr>
          <w:rStyle w:val="CommentReference"/>
        </w:rPr>
        <w:annotationRef/>
      </w:r>
      <w:r>
        <w:t xml:space="preserve">Low-level of HIV infection mean that hepatocytes are less susceptible to HIV-1 infection and do not show productive infection.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0AC8C9" w15:done="0"/>
  <w15:commentEx w15:paraId="41B9DE7C" w15:paraIdParent="180AC8C9" w15:done="0"/>
  <w15:commentEx w15:paraId="3BDB68FD" w15:done="0"/>
  <w15:commentEx w15:paraId="7B5FC296" w15:paraIdParent="3BDB68FD" w15:done="0"/>
  <w15:commentEx w15:paraId="50859835" w15:done="0"/>
  <w15:commentEx w15:paraId="79232AAB" w15:paraIdParent="50859835" w15:done="0"/>
  <w15:commentEx w15:paraId="08F9014C" w15:done="0"/>
  <w15:commentEx w15:paraId="64F37253" w15:paraIdParent="08F9014C" w15:done="0"/>
  <w15:commentEx w15:paraId="23F8819E" w15:done="0"/>
  <w15:commentEx w15:paraId="737195A3" w15:paraIdParent="23F8819E" w15:done="0"/>
  <w15:commentEx w15:paraId="6A5EC698" w15:done="0"/>
  <w15:commentEx w15:paraId="1ADB5494" w15:paraIdParent="6A5EC698" w15:done="0"/>
  <w15:commentEx w15:paraId="01BB9E41" w15:done="0"/>
  <w15:commentEx w15:paraId="5DDFA0F6" w15:paraIdParent="01BB9E41" w15:done="0"/>
  <w15:commentEx w15:paraId="399F36FB" w15:done="0"/>
  <w15:commentEx w15:paraId="4F4C3BF7" w15:paraIdParent="399F36FB" w15:done="0"/>
  <w15:commentEx w15:paraId="39A75FC1" w15:done="0"/>
  <w15:commentEx w15:paraId="3216E94E" w15:paraIdParent="39A75FC1" w15:done="0"/>
  <w15:commentEx w15:paraId="54218BEB" w15:done="0"/>
  <w15:commentEx w15:paraId="46CB2CE1" w15:paraIdParent="54218BEB" w15:done="0"/>
  <w15:commentEx w15:paraId="2F4004D4" w15:done="0"/>
  <w15:commentEx w15:paraId="16F0E24B" w15:paraIdParent="2F4004D4" w15:done="0"/>
  <w15:commentEx w15:paraId="751B2EAA" w15:done="0"/>
  <w15:commentEx w15:paraId="7A34D419" w15:paraIdParent="751B2EAA" w15:done="0"/>
  <w15:commentEx w15:paraId="097C5913" w15:done="0"/>
  <w15:commentEx w15:paraId="67E780A9" w15:paraIdParent="097C5913" w15:done="0"/>
  <w15:commentEx w15:paraId="422ED3C5" w15:done="0"/>
  <w15:commentEx w15:paraId="56DCF0A4" w15:paraIdParent="422ED3C5" w15:done="0"/>
  <w15:commentEx w15:paraId="5CC3E319" w15:done="0"/>
  <w15:commentEx w15:paraId="778F85AC" w15:paraIdParent="5CC3E319" w15:done="0"/>
  <w15:commentEx w15:paraId="3CE028E2" w15:done="0"/>
  <w15:commentEx w15:paraId="390F2152" w15:paraIdParent="3CE028E2" w15:done="0"/>
  <w15:commentEx w15:paraId="57A17EE4" w15:done="0"/>
  <w15:commentEx w15:paraId="7E23DD49" w15:paraIdParent="57A17EE4" w15:done="0"/>
  <w15:commentEx w15:paraId="13C42EAE" w15:done="0"/>
  <w15:commentEx w15:paraId="713342F2" w15:paraIdParent="13C42EAE" w15:done="0"/>
  <w15:commentEx w15:paraId="73E23AD4" w15:done="0"/>
  <w15:commentEx w15:paraId="5A9719FC" w15:paraIdParent="73E23AD4" w15:done="0"/>
  <w15:commentEx w15:paraId="7AA27C13" w15:done="0"/>
  <w15:commentEx w15:paraId="2C57C341" w15:done="0"/>
  <w15:commentEx w15:paraId="3DEA5BA5" w15:paraIdParent="2C57C341" w15:done="0"/>
  <w15:commentEx w15:paraId="180E310F" w15:done="0"/>
  <w15:commentEx w15:paraId="16E1AB53" w15:paraIdParent="180E310F" w15:done="0"/>
  <w15:commentEx w15:paraId="4DDE1FB3" w15:done="0"/>
  <w15:commentEx w15:paraId="01F6259B" w15:paraIdParent="4DDE1FB3" w15:done="0"/>
  <w15:commentEx w15:paraId="7F1FEDB6" w15:done="0"/>
  <w15:commentEx w15:paraId="1BD275DD" w15:paraIdParent="7F1FEDB6" w15:done="0"/>
  <w15:commentEx w15:paraId="33F956F7" w15:done="0"/>
  <w15:commentEx w15:paraId="705A7811" w15:paraIdParent="33F956F7" w15:done="0"/>
  <w15:commentEx w15:paraId="43E697D0" w15:done="0"/>
  <w15:commentEx w15:paraId="7E5E0CA1" w15:paraIdParent="43E697D0" w15:done="0"/>
  <w15:commentEx w15:paraId="1E80C7AA" w15:done="0"/>
  <w15:commentEx w15:paraId="5B9B6E6B" w15:paraIdParent="1E80C7AA" w15:done="0"/>
  <w15:commentEx w15:paraId="14901301" w15:done="0"/>
  <w15:commentEx w15:paraId="4A8F9CA1" w15:paraIdParent="14901301" w15:done="0"/>
  <w15:commentEx w15:paraId="5DE1C45B" w15:done="0"/>
  <w15:commentEx w15:paraId="5A7346CB" w15:paraIdParent="5DE1C45B" w15:done="0"/>
  <w15:commentEx w15:paraId="499ABF25" w15:done="0"/>
  <w15:commentEx w15:paraId="5F98A1ED" w15:paraIdParent="499ABF25" w15:done="0"/>
  <w15:commentEx w15:paraId="36EC02BA" w15:done="0"/>
  <w15:commentEx w15:paraId="6FBB1275" w15:paraIdParent="36EC02BA" w15:done="0"/>
  <w15:commentEx w15:paraId="404839B3" w15:done="0"/>
  <w15:commentEx w15:paraId="7ED01D37" w15:paraIdParent="404839B3" w15:done="0"/>
  <w15:commentEx w15:paraId="5462956C" w15:done="0"/>
  <w15:commentEx w15:paraId="650B3C0E" w15:paraIdParent="5462956C" w15:done="0"/>
  <w15:commentEx w15:paraId="6C0411F4" w15:done="0"/>
  <w15:commentEx w15:paraId="715BA173" w15:paraIdParent="6C0411F4" w15:done="0"/>
  <w15:commentEx w15:paraId="0D6152A4" w15:done="0"/>
  <w15:commentEx w15:paraId="69AC21C3" w15:paraIdParent="0D6152A4" w15:done="0"/>
  <w15:commentEx w15:paraId="0B981AEC" w15:done="0"/>
  <w15:commentEx w15:paraId="654D847B" w15:paraIdParent="0B981AEC" w15:done="0"/>
  <w15:commentEx w15:paraId="69E05E17" w15:done="0"/>
  <w15:commentEx w15:paraId="5F867869" w15:paraIdParent="69E05E17" w15:done="0"/>
  <w15:commentEx w15:paraId="44C64F1A" w15:done="0"/>
  <w15:commentEx w15:paraId="767B128C" w15:paraIdParent="44C64F1A" w15:done="0"/>
  <w15:commentEx w15:paraId="6A8372DA" w15:done="0"/>
  <w15:commentEx w15:paraId="4FDA07E9" w15:paraIdParent="6A8372DA" w15:done="0"/>
  <w15:commentEx w15:paraId="7A6E5300" w15:done="0"/>
  <w15:commentEx w15:paraId="757333A3" w15:paraIdParent="7A6E5300" w15:done="0"/>
  <w15:commentEx w15:paraId="5F90F22B" w15:done="0"/>
  <w15:commentEx w15:paraId="56A7427F" w15:paraIdParent="5F90F22B" w15:done="0"/>
  <w15:commentEx w15:paraId="69AEEB09" w15:done="0"/>
  <w15:commentEx w15:paraId="767B9D7F" w15:paraIdParent="69AEEB09" w15:done="0"/>
  <w15:commentEx w15:paraId="7F55FA2F" w15:done="0"/>
  <w15:commentEx w15:paraId="206BD064" w15:paraIdParent="7F55FA2F" w15:done="0"/>
  <w15:commentEx w15:paraId="632654C8" w15:done="0"/>
  <w15:commentEx w15:paraId="508F6F4C" w15:paraIdParent="632654C8" w15:done="0"/>
  <w15:commentEx w15:paraId="29AD8D01" w15:done="0"/>
  <w15:commentEx w15:paraId="02072367" w15:paraIdParent="29AD8D01" w15:done="0"/>
  <w15:commentEx w15:paraId="66E5D732" w15:done="0"/>
  <w15:commentEx w15:paraId="1A7D7C86" w15:paraIdParent="66E5D732" w15:done="0"/>
  <w15:commentEx w15:paraId="5B1EE59D" w15:done="0"/>
  <w15:commentEx w15:paraId="4B5B9612" w15:paraIdParent="5B1EE59D" w15:done="0"/>
  <w15:commentEx w15:paraId="139908CF" w15:done="0"/>
  <w15:commentEx w15:paraId="70F39FA0" w15:paraIdParent="139908CF" w15:done="0"/>
  <w15:commentEx w15:paraId="4D3FA054" w15:done="0"/>
  <w15:commentEx w15:paraId="1CF6A33D" w15:paraIdParent="4D3FA054" w15:done="0"/>
  <w15:commentEx w15:paraId="3CE12424" w15:done="0"/>
  <w15:commentEx w15:paraId="24344FC6" w15:paraIdParent="3CE12424" w15:done="0"/>
  <w15:commentEx w15:paraId="05E5187A" w15:done="0"/>
  <w15:commentEx w15:paraId="40E8C6FA" w15:paraIdParent="05E518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0AC8C9" w16cid:durableId="1F54A79C"/>
  <w16cid:commentId w16cid:paraId="41B9DE7C" w16cid:durableId="1F5FE653"/>
  <w16cid:commentId w16cid:paraId="3BDB68FD" w16cid:durableId="1F54A564"/>
  <w16cid:commentId w16cid:paraId="7B5FC296" w16cid:durableId="1F5FE6B8"/>
  <w16cid:commentId w16cid:paraId="50859835" w16cid:durableId="1F54A56A"/>
  <w16cid:commentId w16cid:paraId="79232AAB" w16cid:durableId="1F5FE7AF"/>
  <w16cid:commentId w16cid:paraId="08F9014C" w16cid:durableId="1F54A570"/>
  <w16cid:commentId w16cid:paraId="64F37253" w16cid:durableId="1F5FE7C2"/>
  <w16cid:commentId w16cid:paraId="23F8819E" w16cid:durableId="1F54A6EE"/>
  <w16cid:commentId w16cid:paraId="737195A3" w16cid:durableId="1F5FE865"/>
  <w16cid:commentId w16cid:paraId="6A5EC698" w16cid:durableId="1F54A6CE"/>
  <w16cid:commentId w16cid:paraId="1ADB5494" w16cid:durableId="1F5FE94D"/>
  <w16cid:commentId w16cid:paraId="01BB9E41" w16cid:durableId="1F54A6E0"/>
  <w16cid:commentId w16cid:paraId="5DDFA0F6" w16cid:durableId="1F5FE95C"/>
  <w16cid:commentId w16cid:paraId="399F36FB" w16cid:durableId="1F54A720"/>
  <w16cid:commentId w16cid:paraId="4F4C3BF7" w16cid:durableId="1F5FEAEA"/>
  <w16cid:commentId w16cid:paraId="39A75FC1" w16cid:durableId="1F54A72F"/>
  <w16cid:commentId w16cid:paraId="3216E94E" w16cid:durableId="1F5FEC89"/>
  <w16cid:commentId w16cid:paraId="54218BEB" w16cid:durableId="1F54A762"/>
  <w16cid:commentId w16cid:paraId="46CB2CE1" w16cid:durableId="1F5FEC9D"/>
  <w16cid:commentId w16cid:paraId="2F4004D4" w16cid:durableId="1F54C677"/>
  <w16cid:commentId w16cid:paraId="16F0E24B" w16cid:durableId="1F5FECBC"/>
  <w16cid:commentId w16cid:paraId="751B2EAA" w16cid:durableId="1F54BF67"/>
  <w16cid:commentId w16cid:paraId="7A34D419" w16cid:durableId="1F5FEE0B"/>
  <w16cid:commentId w16cid:paraId="097C5913" w16cid:durableId="1F54C044"/>
  <w16cid:commentId w16cid:paraId="67E780A9" w16cid:durableId="1F5FEE7B"/>
  <w16cid:commentId w16cid:paraId="422ED3C5" w16cid:durableId="1F54BEC3"/>
  <w16cid:commentId w16cid:paraId="56DCF0A4" w16cid:durableId="1F5FEE8E"/>
  <w16cid:commentId w16cid:paraId="5CC3E319" w16cid:durableId="1F54C0B7"/>
  <w16cid:commentId w16cid:paraId="778F85AC" w16cid:durableId="1F5FEF6C"/>
  <w16cid:commentId w16cid:paraId="3CE028E2" w16cid:durableId="1F54C0C7"/>
  <w16cid:commentId w16cid:paraId="390F2152" w16cid:durableId="1F5FEF7A"/>
  <w16cid:commentId w16cid:paraId="57A17EE4" w16cid:durableId="1F54C0A8"/>
  <w16cid:commentId w16cid:paraId="7E23DD49" w16cid:durableId="1F5FF035"/>
  <w16cid:commentId w16cid:paraId="13C42EAE" w16cid:durableId="1F54C4D0"/>
  <w16cid:commentId w16cid:paraId="713342F2" w16cid:durableId="1F5FF04E"/>
  <w16cid:commentId w16cid:paraId="73E23AD4" w16cid:durableId="1F54C105"/>
  <w16cid:commentId w16cid:paraId="5A9719FC" w16cid:durableId="1F5FF1B7"/>
  <w16cid:commentId w16cid:paraId="7AA27C13" w16cid:durableId="1F54C136"/>
  <w16cid:commentId w16cid:paraId="180E310F" w16cid:durableId="1F54C151"/>
  <w16cid:commentId w16cid:paraId="16E1AB53" w16cid:durableId="1F5FF1F4"/>
  <w16cid:commentId w16cid:paraId="4DDE1FB3" w16cid:durableId="1F54C55C"/>
  <w16cid:commentId w16cid:paraId="01F6259B" w16cid:durableId="1F5FF20F"/>
  <w16cid:commentId w16cid:paraId="7F1FEDB6" w16cid:durableId="1F54C69E"/>
  <w16cid:commentId w16cid:paraId="1BD275DD" w16cid:durableId="1F5FF259"/>
  <w16cid:commentId w16cid:paraId="33F956F7" w16cid:durableId="1F54C6BD"/>
  <w16cid:commentId w16cid:paraId="705A7811" w16cid:durableId="1F5FF40A"/>
  <w16cid:commentId w16cid:paraId="43E697D0" w16cid:durableId="1F54C528"/>
  <w16cid:commentId w16cid:paraId="7E5E0CA1" w16cid:durableId="1F5FF4A9"/>
  <w16cid:commentId w16cid:paraId="1E80C7AA" w16cid:durableId="1F54C5E3"/>
  <w16cid:commentId w16cid:paraId="5B9B6E6B" w16cid:durableId="1F5FF549"/>
  <w16cid:commentId w16cid:paraId="14901301" w16cid:durableId="1F54C569"/>
  <w16cid:commentId w16cid:paraId="4A8F9CA1" w16cid:durableId="1F5FF5EE"/>
  <w16cid:commentId w16cid:paraId="5DE1C45B" w16cid:durableId="1F54C592"/>
  <w16cid:commentId w16cid:paraId="499ABF25" w16cid:durableId="1F54C5CF"/>
  <w16cid:commentId w16cid:paraId="5F98A1ED" w16cid:durableId="1F5FF647"/>
  <w16cid:commentId w16cid:paraId="36EC02BA" w16cid:durableId="1F54C608"/>
  <w16cid:commentId w16cid:paraId="6FBB1275" w16cid:durableId="1F5FF656"/>
  <w16cid:commentId w16cid:paraId="404839B3" w16cid:durableId="1F54C710"/>
  <w16cid:commentId w16cid:paraId="7ED01D37" w16cid:durableId="1F5FF687"/>
  <w16cid:commentId w16cid:paraId="5462956C" w16cid:durableId="1F5FF085"/>
  <w16cid:commentId w16cid:paraId="650B3C0E" w16cid:durableId="1F5E4FFB"/>
  <w16cid:commentId w16cid:paraId="6C0411F4" w16cid:durableId="1F54C725"/>
  <w16cid:commentId w16cid:paraId="715BA173" w16cid:durableId="1F5FF6B6"/>
  <w16cid:commentId w16cid:paraId="0D6152A4" w16cid:durableId="1F5FF7AE"/>
  <w16cid:commentId w16cid:paraId="69AC21C3" w16cid:durableId="1F5FF7AD"/>
  <w16cid:commentId w16cid:paraId="0B981AEC" w16cid:durableId="1F5FF7AC"/>
  <w16cid:commentId w16cid:paraId="654D847B" w16cid:durableId="1F5FF7AB"/>
  <w16cid:commentId w16cid:paraId="69E05E17" w16cid:durableId="1F5FF7AA"/>
  <w16cid:commentId w16cid:paraId="5F867869" w16cid:durableId="1F5F24B5"/>
  <w16cid:commentId w16cid:paraId="44C64F1A" w16cid:durableId="1F5FF7A9"/>
  <w16cid:commentId w16cid:paraId="767B128C" w16cid:durableId="1F5F83F5"/>
  <w16cid:commentId w16cid:paraId="6A8372DA" w16cid:durableId="1F5FF7A8"/>
  <w16cid:commentId w16cid:paraId="4FDA07E9" w16cid:durableId="1F5FACB4"/>
  <w16cid:commentId w16cid:paraId="757333A3" w16cid:durableId="1F5FC24A"/>
  <w16cid:commentId w16cid:paraId="5F90F22B" w16cid:durableId="1F5FF7A7"/>
  <w16cid:commentId w16cid:paraId="56A7427F" w16cid:durableId="1F5FC366"/>
  <w16cid:commentId w16cid:paraId="69AEEB09" w16cid:durableId="1F5FF7A6"/>
  <w16cid:commentId w16cid:paraId="767B9D7F" w16cid:durableId="1F5FC537"/>
  <w16cid:commentId w16cid:paraId="7F55FA2F" w16cid:durableId="1F5FF7A5"/>
  <w16cid:commentId w16cid:paraId="206BD064" w16cid:durableId="1F5FC68E"/>
  <w16cid:commentId w16cid:paraId="632654C8" w16cid:durableId="1F5FF7A4"/>
  <w16cid:commentId w16cid:paraId="508F6F4C" w16cid:durableId="1F5FC89F"/>
  <w16cid:commentId w16cid:paraId="29AD8D01" w16cid:durableId="1F5FF7A3"/>
  <w16cid:commentId w16cid:paraId="02072367" w16cid:durableId="1F5FC8E1"/>
  <w16cid:commentId w16cid:paraId="66E5D732" w16cid:durableId="1F5FF7A2"/>
  <w16cid:commentId w16cid:paraId="1A7D7C86" w16cid:durableId="1F5FC90E"/>
  <w16cid:commentId w16cid:paraId="5B1EE59D" w16cid:durableId="1F5FF7A1"/>
  <w16cid:commentId w16cid:paraId="4B5B9612" w16cid:durableId="1F5FD012"/>
  <w16cid:commentId w16cid:paraId="139908CF" w16cid:durableId="1F5FF7A0"/>
  <w16cid:commentId w16cid:paraId="70F39FA0" w16cid:durableId="1F5FDAAF"/>
  <w16cid:commentId w16cid:paraId="4D3FA054" w16cid:durableId="1F5FF79F"/>
  <w16cid:commentId w16cid:paraId="1CF6A33D" w16cid:durableId="1F5FDB01"/>
  <w16cid:commentId w16cid:paraId="3CE12424" w16cid:durableId="1F5FF79E"/>
  <w16cid:commentId w16cid:paraId="24344FC6" w16cid:durableId="1F5FDE95"/>
  <w16cid:commentId w16cid:paraId="05E5187A" w16cid:durableId="1F5FF79D"/>
  <w16cid:commentId w16cid:paraId="40E8C6FA" w16cid:durableId="1F5FDE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1454F" w14:textId="77777777" w:rsidR="005A378E" w:rsidRDefault="005A378E" w:rsidP="00621C4E">
      <w:r>
        <w:separator/>
      </w:r>
    </w:p>
  </w:endnote>
  <w:endnote w:type="continuationSeparator" w:id="0">
    <w:p w14:paraId="44455233" w14:textId="77777777" w:rsidR="005A378E" w:rsidRDefault="005A378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67DE1" w:rsidRDefault="00E67DE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7241D" w14:textId="77777777" w:rsidR="005A378E" w:rsidRDefault="005A378E" w:rsidP="00621C4E">
      <w:r>
        <w:separator/>
      </w:r>
    </w:p>
  </w:footnote>
  <w:footnote w:type="continuationSeparator" w:id="0">
    <w:p w14:paraId="14C976EE" w14:textId="77777777" w:rsidR="005A378E" w:rsidRDefault="005A378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E67DE1" w:rsidRPr="006F06E4" w:rsidRDefault="00E67DE1" w:rsidP="00B81B15">
    <w:pPr>
      <w:pStyle w:val="Header"/>
      <w:tabs>
        <w:tab w:val="clear" w:pos="9360"/>
        <w:tab w:val="left" w:pos="5724"/>
      </w:tabs>
      <w:rPr>
        <w:b/>
        <w:color w:val="1F497D"/>
        <w:sz w:val="28"/>
        <w:szCs w:val="28"/>
      </w:rPr>
    </w:pPr>
    <w:r w:rsidRPr="009A38A5">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1878332" w:rsidR="00E67DE1" w:rsidRPr="006F06E4" w:rsidRDefault="00E67DE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E3D32"/>
    <w:multiLevelType w:val="multilevel"/>
    <w:tmpl w:val="B6186020"/>
    <w:lvl w:ilvl="0">
      <w:start w:val="1"/>
      <w:numFmt w:val="decimal"/>
      <w:lvlText w:val="%1."/>
      <w:lvlJc w:val="left"/>
      <w:pPr>
        <w:ind w:left="360" w:hanging="360"/>
      </w:pPr>
    </w:lvl>
    <w:lvl w:ilvl="1">
      <w:start w:val="1"/>
      <w:numFmt w:val="none"/>
      <w:lvlText w:val="2.1"/>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D90D58"/>
    <w:multiLevelType w:val="multilevel"/>
    <w:tmpl w:val="54D03E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F3690"/>
    <w:multiLevelType w:val="multilevel"/>
    <w:tmpl w:val="21F07B22"/>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1428662A"/>
    <w:multiLevelType w:val="multilevel"/>
    <w:tmpl w:val="ACB67898"/>
    <w:lvl w:ilvl="0">
      <w:start w:val="1"/>
      <w:numFmt w:val="decimal"/>
      <w:suff w:val="space"/>
      <w:lvlText w:val="%1.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505D81"/>
    <w:multiLevelType w:val="multilevel"/>
    <w:tmpl w:val="DF7E6C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642CEA"/>
    <w:multiLevelType w:val="multilevel"/>
    <w:tmpl w:val="63BE0644"/>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AB5F84"/>
    <w:multiLevelType w:val="hybridMultilevel"/>
    <w:tmpl w:val="10169684"/>
    <w:lvl w:ilvl="0" w:tplc="0409000F">
      <w:start w:val="1"/>
      <w:numFmt w:val="decimal"/>
      <w:lvlText w:val="%1."/>
      <w:lvlJc w:val="left"/>
      <w:pPr>
        <w:ind w:left="1129" w:hanging="360"/>
      </w:pPr>
    </w:lvl>
    <w:lvl w:ilvl="1" w:tplc="04090019" w:tentative="1">
      <w:start w:val="1"/>
      <w:numFmt w:val="lowerLetter"/>
      <w:lvlText w:val="%2."/>
      <w:lvlJc w:val="left"/>
      <w:pPr>
        <w:ind w:left="1849" w:hanging="360"/>
      </w:pPr>
    </w:lvl>
    <w:lvl w:ilvl="2" w:tplc="0409001B" w:tentative="1">
      <w:start w:val="1"/>
      <w:numFmt w:val="lowerRoman"/>
      <w:lvlText w:val="%3."/>
      <w:lvlJc w:val="right"/>
      <w:pPr>
        <w:ind w:left="2569" w:hanging="180"/>
      </w:pPr>
    </w:lvl>
    <w:lvl w:ilvl="3" w:tplc="0409000F" w:tentative="1">
      <w:start w:val="1"/>
      <w:numFmt w:val="decimal"/>
      <w:lvlText w:val="%4."/>
      <w:lvlJc w:val="left"/>
      <w:pPr>
        <w:ind w:left="3289" w:hanging="360"/>
      </w:pPr>
    </w:lvl>
    <w:lvl w:ilvl="4" w:tplc="04090019" w:tentative="1">
      <w:start w:val="1"/>
      <w:numFmt w:val="lowerLetter"/>
      <w:lvlText w:val="%5."/>
      <w:lvlJc w:val="left"/>
      <w:pPr>
        <w:ind w:left="4009" w:hanging="360"/>
      </w:pPr>
    </w:lvl>
    <w:lvl w:ilvl="5" w:tplc="0409001B" w:tentative="1">
      <w:start w:val="1"/>
      <w:numFmt w:val="lowerRoman"/>
      <w:lvlText w:val="%6."/>
      <w:lvlJc w:val="right"/>
      <w:pPr>
        <w:ind w:left="4729" w:hanging="180"/>
      </w:pPr>
    </w:lvl>
    <w:lvl w:ilvl="6" w:tplc="0409000F" w:tentative="1">
      <w:start w:val="1"/>
      <w:numFmt w:val="decimal"/>
      <w:lvlText w:val="%7."/>
      <w:lvlJc w:val="left"/>
      <w:pPr>
        <w:ind w:left="5449" w:hanging="360"/>
      </w:pPr>
    </w:lvl>
    <w:lvl w:ilvl="7" w:tplc="04090019" w:tentative="1">
      <w:start w:val="1"/>
      <w:numFmt w:val="lowerLetter"/>
      <w:lvlText w:val="%8."/>
      <w:lvlJc w:val="left"/>
      <w:pPr>
        <w:ind w:left="6169" w:hanging="360"/>
      </w:pPr>
    </w:lvl>
    <w:lvl w:ilvl="8" w:tplc="0409001B" w:tentative="1">
      <w:start w:val="1"/>
      <w:numFmt w:val="lowerRoman"/>
      <w:lvlText w:val="%9."/>
      <w:lvlJc w:val="right"/>
      <w:pPr>
        <w:ind w:left="6889" w:hanging="180"/>
      </w:pPr>
    </w:lvl>
  </w:abstractNum>
  <w:abstractNum w:abstractNumId="12" w15:restartNumberingAfterBreak="0">
    <w:nsid w:val="25821746"/>
    <w:multiLevelType w:val="multilevel"/>
    <w:tmpl w:val="0936A7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821510"/>
    <w:multiLevelType w:val="multilevel"/>
    <w:tmpl w:val="0120956A"/>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7C6E0E"/>
    <w:multiLevelType w:val="multilevel"/>
    <w:tmpl w:val="DB9C89EC"/>
    <w:lvl w:ilvl="0">
      <w:start w:val="3"/>
      <w:numFmt w:val="decimal"/>
      <w:lvlText w:val="%1"/>
      <w:lvlJc w:val="left"/>
      <w:pPr>
        <w:ind w:left="360" w:hanging="360"/>
      </w:pPr>
      <w:rPr>
        <w:rFonts w:asciiTheme="minorHAnsi" w:hAnsiTheme="minorHAnsi" w:cstheme="minorHAnsi" w:hint="default"/>
        <w:color w:val="000000" w:themeColor="text1"/>
        <w:sz w:val="22"/>
      </w:rPr>
    </w:lvl>
    <w:lvl w:ilvl="1">
      <w:start w:val="1"/>
      <w:numFmt w:val="decimal"/>
      <w:lvlText w:val="%1.%2"/>
      <w:lvlJc w:val="left"/>
      <w:pPr>
        <w:ind w:left="360" w:hanging="360"/>
      </w:pPr>
      <w:rPr>
        <w:rFonts w:asciiTheme="minorHAnsi" w:hAnsiTheme="minorHAnsi" w:cstheme="minorHAnsi" w:hint="default"/>
        <w:color w:val="000000" w:themeColor="text1"/>
        <w:sz w:val="22"/>
      </w:rPr>
    </w:lvl>
    <w:lvl w:ilvl="2">
      <w:start w:val="1"/>
      <w:numFmt w:val="decimal"/>
      <w:lvlText w:val="%1.%2.%3"/>
      <w:lvlJc w:val="left"/>
      <w:pPr>
        <w:ind w:left="720" w:hanging="720"/>
      </w:pPr>
      <w:rPr>
        <w:rFonts w:asciiTheme="minorHAnsi" w:hAnsiTheme="minorHAnsi" w:cstheme="minorHAnsi" w:hint="default"/>
        <w:color w:val="000000" w:themeColor="text1"/>
        <w:sz w:val="22"/>
      </w:rPr>
    </w:lvl>
    <w:lvl w:ilvl="3">
      <w:start w:val="1"/>
      <w:numFmt w:val="decimal"/>
      <w:lvlText w:val="%1.%2.%3.%4"/>
      <w:lvlJc w:val="left"/>
      <w:pPr>
        <w:ind w:left="720" w:hanging="720"/>
      </w:pPr>
      <w:rPr>
        <w:rFonts w:asciiTheme="minorHAnsi" w:hAnsiTheme="minorHAnsi" w:cstheme="minorHAnsi" w:hint="default"/>
        <w:color w:val="000000" w:themeColor="text1"/>
        <w:sz w:val="22"/>
      </w:rPr>
    </w:lvl>
    <w:lvl w:ilvl="4">
      <w:start w:val="1"/>
      <w:numFmt w:val="decimal"/>
      <w:lvlText w:val="%1.%2.%3.%4.%5"/>
      <w:lvlJc w:val="left"/>
      <w:pPr>
        <w:ind w:left="1080" w:hanging="1080"/>
      </w:pPr>
      <w:rPr>
        <w:rFonts w:asciiTheme="minorHAnsi" w:hAnsiTheme="minorHAnsi" w:cstheme="minorHAnsi" w:hint="default"/>
        <w:color w:val="000000" w:themeColor="text1"/>
        <w:sz w:val="22"/>
      </w:rPr>
    </w:lvl>
    <w:lvl w:ilvl="5">
      <w:start w:val="1"/>
      <w:numFmt w:val="decimal"/>
      <w:lvlText w:val="%1.%2.%3.%4.%5.%6"/>
      <w:lvlJc w:val="left"/>
      <w:pPr>
        <w:ind w:left="1080" w:hanging="1080"/>
      </w:pPr>
      <w:rPr>
        <w:rFonts w:asciiTheme="minorHAnsi" w:hAnsiTheme="minorHAnsi" w:cstheme="minorHAnsi" w:hint="default"/>
        <w:color w:val="000000" w:themeColor="text1"/>
        <w:sz w:val="22"/>
      </w:rPr>
    </w:lvl>
    <w:lvl w:ilvl="6">
      <w:start w:val="1"/>
      <w:numFmt w:val="decimal"/>
      <w:lvlText w:val="%1.%2.%3.%4.%5.%6.%7"/>
      <w:lvlJc w:val="left"/>
      <w:pPr>
        <w:ind w:left="1440" w:hanging="1440"/>
      </w:pPr>
      <w:rPr>
        <w:rFonts w:asciiTheme="minorHAnsi" w:hAnsiTheme="minorHAnsi" w:cstheme="minorHAnsi" w:hint="default"/>
        <w:color w:val="000000" w:themeColor="text1"/>
        <w:sz w:val="22"/>
      </w:rPr>
    </w:lvl>
    <w:lvl w:ilvl="7">
      <w:start w:val="1"/>
      <w:numFmt w:val="decimal"/>
      <w:lvlText w:val="%1.%2.%3.%4.%5.%6.%7.%8"/>
      <w:lvlJc w:val="left"/>
      <w:pPr>
        <w:ind w:left="1440" w:hanging="1440"/>
      </w:pPr>
      <w:rPr>
        <w:rFonts w:asciiTheme="minorHAnsi" w:hAnsiTheme="minorHAnsi" w:cstheme="minorHAnsi" w:hint="default"/>
        <w:color w:val="000000" w:themeColor="text1"/>
        <w:sz w:val="22"/>
      </w:rPr>
    </w:lvl>
    <w:lvl w:ilvl="8">
      <w:start w:val="1"/>
      <w:numFmt w:val="decimal"/>
      <w:lvlText w:val="%1.%2.%3.%4.%5.%6.%7.%8.%9"/>
      <w:lvlJc w:val="left"/>
      <w:pPr>
        <w:ind w:left="1800" w:hanging="1800"/>
      </w:pPr>
      <w:rPr>
        <w:rFonts w:asciiTheme="minorHAnsi" w:hAnsiTheme="minorHAnsi" w:cstheme="minorHAnsi" w:hint="default"/>
        <w:color w:val="000000" w:themeColor="text1"/>
        <w:sz w:val="22"/>
      </w:rPr>
    </w:lvl>
  </w:abstractNum>
  <w:abstractNum w:abstractNumId="1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2F4C26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393DA4"/>
    <w:multiLevelType w:val="multilevel"/>
    <w:tmpl w:val="03E85A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5E56BE"/>
    <w:multiLevelType w:val="hybridMultilevel"/>
    <w:tmpl w:val="7AB27752"/>
    <w:lvl w:ilvl="0" w:tplc="BD92078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097093"/>
    <w:multiLevelType w:val="multilevel"/>
    <w:tmpl w:val="414422E0"/>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BE250C"/>
    <w:multiLevelType w:val="multilevel"/>
    <w:tmpl w:val="ACA25074"/>
    <w:lvl w:ilvl="0">
      <w:start w:val="1"/>
      <w:numFmt w:val="none"/>
      <w:suff w:val="space"/>
      <w:lvlText w:val="%1.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14B14F8"/>
    <w:multiLevelType w:val="multilevel"/>
    <w:tmpl w:val="F9B06D7E"/>
    <w:lvl w:ilvl="0">
      <w:start w:val="1"/>
      <w:numFmt w:val="decimal"/>
      <w:suff w:val="space"/>
      <w:lvlText w:val="%1."/>
      <w:lvlJc w:val="left"/>
      <w:pPr>
        <w:ind w:left="0" w:firstLine="0"/>
      </w:pPr>
      <w:rPr>
        <w:rFonts w:hint="default"/>
        <w:b/>
        <w:color w:val="000000" w:themeColor="text1"/>
        <w:sz w:val="22"/>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E45AA1"/>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FC0210"/>
    <w:multiLevelType w:val="multilevel"/>
    <w:tmpl w:val="3014F7A0"/>
    <w:lvl w:ilvl="0">
      <w:start w:val="1"/>
      <w:numFmt w:val="decimal"/>
      <w:lvlText w:val="%1."/>
      <w:lvlJc w:val="left"/>
      <w:pPr>
        <w:ind w:left="720" w:hanging="360"/>
      </w:pPr>
    </w:lvl>
    <w:lvl w:ilvl="1">
      <w:start w:val="1"/>
      <w:numFmt w:val="decimal"/>
      <w:isLgl/>
      <w:lvlText w:val="%1.%2"/>
      <w:lvlJc w:val="left"/>
      <w:pPr>
        <w:ind w:left="1080" w:hanging="360"/>
      </w:pPr>
      <w:rPr>
        <w:rFonts w:ascii="Times New Roman" w:hAnsi="Times New Roman" w:cs="Times New Roman" w:hint="default"/>
        <w:color w:val="000000"/>
      </w:rPr>
    </w:lvl>
    <w:lvl w:ilvl="2">
      <w:start w:val="1"/>
      <w:numFmt w:val="decimal"/>
      <w:isLgl/>
      <w:lvlText w:val="%1.%2.%3"/>
      <w:lvlJc w:val="left"/>
      <w:pPr>
        <w:ind w:left="1800" w:hanging="720"/>
      </w:pPr>
      <w:rPr>
        <w:rFonts w:ascii="Times New Roman" w:hAnsi="Times New Roman" w:cs="Times New Roman" w:hint="default"/>
        <w:color w:val="000000"/>
      </w:rPr>
    </w:lvl>
    <w:lvl w:ilvl="3">
      <w:start w:val="1"/>
      <w:numFmt w:val="decimal"/>
      <w:isLgl/>
      <w:lvlText w:val="%1.%2.%3.%4"/>
      <w:lvlJc w:val="left"/>
      <w:pPr>
        <w:ind w:left="2160" w:hanging="720"/>
      </w:pPr>
      <w:rPr>
        <w:rFonts w:ascii="Times New Roman" w:hAnsi="Times New Roman" w:cs="Times New Roman" w:hint="default"/>
        <w:color w:val="000000"/>
      </w:rPr>
    </w:lvl>
    <w:lvl w:ilvl="4">
      <w:start w:val="1"/>
      <w:numFmt w:val="decimal"/>
      <w:isLgl/>
      <w:lvlText w:val="%1.%2.%3.%4.%5"/>
      <w:lvlJc w:val="left"/>
      <w:pPr>
        <w:ind w:left="2880" w:hanging="1080"/>
      </w:pPr>
      <w:rPr>
        <w:rFonts w:ascii="Times New Roman" w:hAnsi="Times New Roman" w:cs="Times New Roman" w:hint="default"/>
        <w:color w:val="000000"/>
      </w:rPr>
    </w:lvl>
    <w:lvl w:ilvl="5">
      <w:start w:val="1"/>
      <w:numFmt w:val="decimal"/>
      <w:isLgl/>
      <w:lvlText w:val="%1.%2.%3.%4.%5.%6"/>
      <w:lvlJc w:val="left"/>
      <w:pPr>
        <w:ind w:left="3240" w:hanging="1080"/>
      </w:pPr>
      <w:rPr>
        <w:rFonts w:ascii="Times New Roman" w:hAnsi="Times New Roman" w:cs="Times New Roman" w:hint="default"/>
        <w:color w:val="000000"/>
      </w:rPr>
    </w:lvl>
    <w:lvl w:ilvl="6">
      <w:start w:val="1"/>
      <w:numFmt w:val="decimal"/>
      <w:isLgl/>
      <w:lvlText w:val="%1.%2.%3.%4.%5.%6.%7"/>
      <w:lvlJc w:val="left"/>
      <w:pPr>
        <w:ind w:left="3960" w:hanging="1440"/>
      </w:pPr>
      <w:rPr>
        <w:rFonts w:ascii="Times New Roman" w:hAnsi="Times New Roman" w:cs="Times New Roman" w:hint="default"/>
        <w:color w:val="000000"/>
      </w:rPr>
    </w:lvl>
    <w:lvl w:ilvl="7">
      <w:start w:val="1"/>
      <w:numFmt w:val="decimal"/>
      <w:isLgl/>
      <w:lvlText w:val="%1.%2.%3.%4.%5.%6.%7.%8"/>
      <w:lvlJc w:val="left"/>
      <w:pPr>
        <w:ind w:left="4320" w:hanging="1440"/>
      </w:pPr>
      <w:rPr>
        <w:rFonts w:ascii="Times New Roman" w:hAnsi="Times New Roman" w:cs="Times New Roman" w:hint="default"/>
        <w:color w:val="000000"/>
      </w:rPr>
    </w:lvl>
    <w:lvl w:ilvl="8">
      <w:start w:val="1"/>
      <w:numFmt w:val="decimal"/>
      <w:isLgl/>
      <w:lvlText w:val="%1.%2.%3.%4.%5.%6.%7.%8.%9"/>
      <w:lvlJc w:val="left"/>
      <w:pPr>
        <w:ind w:left="5040" w:hanging="1800"/>
      </w:pPr>
      <w:rPr>
        <w:rFonts w:ascii="Times New Roman" w:hAnsi="Times New Roman" w:cs="Times New Roman" w:hint="default"/>
        <w:color w:val="000000"/>
      </w:rPr>
    </w:lvl>
  </w:abstractNum>
  <w:abstractNum w:abstractNumId="3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7E6EBF"/>
    <w:multiLevelType w:val="multilevel"/>
    <w:tmpl w:val="ACB67898"/>
    <w:lvl w:ilvl="0">
      <w:start w:val="1"/>
      <w:numFmt w:val="decimal"/>
      <w:suff w:val="space"/>
      <w:lvlText w:val="%1.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311A81"/>
    <w:multiLevelType w:val="multilevel"/>
    <w:tmpl w:val="F83A8A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AD24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2CA75DA"/>
    <w:multiLevelType w:val="hybridMultilevel"/>
    <w:tmpl w:val="5AF85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3"/>
  </w:num>
  <w:num w:numId="3">
    <w:abstractNumId w:val="7"/>
  </w:num>
  <w:num w:numId="4">
    <w:abstractNumId w:val="31"/>
  </w:num>
  <w:num w:numId="5">
    <w:abstractNumId w:val="19"/>
  </w:num>
  <w:num w:numId="6">
    <w:abstractNumId w:val="29"/>
  </w:num>
  <w:num w:numId="7">
    <w:abstractNumId w:val="0"/>
  </w:num>
  <w:num w:numId="8">
    <w:abstractNumId w:val="22"/>
  </w:num>
  <w:num w:numId="9">
    <w:abstractNumId w:val="25"/>
  </w:num>
  <w:num w:numId="10">
    <w:abstractNumId w:val="32"/>
  </w:num>
  <w:num w:numId="11">
    <w:abstractNumId w:val="37"/>
  </w:num>
  <w:num w:numId="12">
    <w:abstractNumId w:val="3"/>
  </w:num>
  <w:num w:numId="13">
    <w:abstractNumId w:val="34"/>
  </w:num>
  <w:num w:numId="14">
    <w:abstractNumId w:val="45"/>
  </w:num>
  <w:num w:numId="15">
    <w:abstractNumId w:val="26"/>
  </w:num>
  <w:num w:numId="16">
    <w:abstractNumId w:val="18"/>
  </w:num>
  <w:num w:numId="17">
    <w:abstractNumId w:val="36"/>
  </w:num>
  <w:num w:numId="18">
    <w:abstractNumId w:val="27"/>
  </w:num>
  <w:num w:numId="19">
    <w:abstractNumId w:val="40"/>
  </w:num>
  <w:num w:numId="20">
    <w:abstractNumId w:val="4"/>
  </w:num>
  <w:num w:numId="21">
    <w:abstractNumId w:val="43"/>
  </w:num>
  <w:num w:numId="22">
    <w:abstractNumId w:val="38"/>
  </w:num>
  <w:num w:numId="23">
    <w:abstractNumId w:val="28"/>
  </w:num>
  <w:num w:numId="24">
    <w:abstractNumId w:val="46"/>
  </w:num>
  <w:num w:numId="25">
    <w:abstractNumId w:val="15"/>
  </w:num>
  <w:num w:numId="26">
    <w:abstractNumId w:val="20"/>
  </w:num>
  <w:num w:numId="27">
    <w:abstractNumId w:val="35"/>
  </w:num>
  <w:num w:numId="28">
    <w:abstractNumId w:val="44"/>
  </w:num>
  <w:num w:numId="29">
    <w:abstractNumId w:val="9"/>
  </w:num>
  <w:num w:numId="30">
    <w:abstractNumId w:val="41"/>
  </w:num>
  <w:num w:numId="31">
    <w:abstractNumId w:val="17"/>
  </w:num>
  <w:num w:numId="32">
    <w:abstractNumId w:val="30"/>
  </w:num>
  <w:num w:numId="33">
    <w:abstractNumId w:val="6"/>
  </w:num>
  <w:num w:numId="34">
    <w:abstractNumId w:val="13"/>
  </w:num>
  <w:num w:numId="35">
    <w:abstractNumId w:val="16"/>
  </w:num>
  <w:num w:numId="36">
    <w:abstractNumId w:val="42"/>
  </w:num>
  <w:num w:numId="37">
    <w:abstractNumId w:val="1"/>
  </w:num>
  <w:num w:numId="38">
    <w:abstractNumId w:val="2"/>
  </w:num>
  <w:num w:numId="39">
    <w:abstractNumId w:val="39"/>
  </w:num>
  <w:num w:numId="40">
    <w:abstractNumId w:val="23"/>
  </w:num>
  <w:num w:numId="41">
    <w:abstractNumId w:val="24"/>
  </w:num>
  <w:num w:numId="42">
    <w:abstractNumId w:val="11"/>
  </w:num>
  <w:num w:numId="43">
    <w:abstractNumId w:val="14"/>
  </w:num>
  <w:num w:numId="44">
    <w:abstractNumId w:val="12"/>
  </w:num>
  <w:num w:numId="45">
    <w:abstractNumId w:val="8"/>
  </w:num>
  <w:num w:numId="46">
    <w:abstractNumId w:val="5"/>
  </w:num>
  <w:num w:numId="47">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xfsv5vo5te9betvs2x0p08ap2wxezpd52a&quot;&gt;My EndNote Library&lt;record-ids&gt;&lt;item&gt;8&lt;/item&gt;&lt;item&gt;15&lt;/item&gt;&lt;item&gt;45&lt;/item&gt;&lt;item&gt;58&lt;/item&gt;&lt;item&gt;71&lt;/item&gt;&lt;item&gt;86&lt;/item&gt;&lt;item&gt;97&lt;/item&gt;&lt;item&gt;110&lt;/item&gt;&lt;item&gt;126&lt;/item&gt;&lt;item&gt;127&lt;/item&gt;&lt;item&gt;132&lt;/item&gt;&lt;item&gt;159&lt;/item&gt;&lt;item&gt;218&lt;/item&gt;&lt;item&gt;219&lt;/item&gt;&lt;item&gt;223&lt;/item&gt;&lt;item&gt;224&lt;/item&gt;&lt;item&gt;227&lt;/item&gt;&lt;item&gt;230&lt;/item&gt;&lt;item&gt;403&lt;/item&gt;&lt;item&gt;484&lt;/item&gt;&lt;item&gt;537&lt;/item&gt;&lt;item&gt;541&lt;/item&gt;&lt;item&gt;687&lt;/item&gt;&lt;item&gt;691&lt;/item&gt;&lt;item&gt;692&lt;/item&gt;&lt;item&gt;693&lt;/item&gt;&lt;item&gt;694&lt;/item&gt;&lt;item&gt;695&lt;/item&gt;&lt;item&gt;696&lt;/item&gt;&lt;item&gt;697&lt;/item&gt;&lt;item&gt;698&lt;/item&gt;&lt;item&gt;699&lt;/item&gt;&lt;item&gt;700&lt;/item&gt;&lt;item&gt;701&lt;/item&gt;&lt;item&gt;702&lt;/item&gt;&lt;item&gt;729&lt;/item&gt;&lt;item&gt;730&lt;/item&gt;&lt;item&gt;731&lt;/item&gt;&lt;item&gt;732&lt;/item&gt;&lt;/record-ids&gt;&lt;/item&gt;&lt;/Libraries&gt;"/>
  </w:docVars>
  <w:rsids>
    <w:rsidRoot w:val="00EE705F"/>
    <w:rsid w:val="00001169"/>
    <w:rsid w:val="00001806"/>
    <w:rsid w:val="00001D1E"/>
    <w:rsid w:val="000025A6"/>
    <w:rsid w:val="00005815"/>
    <w:rsid w:val="0000651D"/>
    <w:rsid w:val="00007902"/>
    <w:rsid w:val="00007BDC"/>
    <w:rsid w:val="00007DBC"/>
    <w:rsid w:val="00007EA1"/>
    <w:rsid w:val="000100F0"/>
    <w:rsid w:val="00010C11"/>
    <w:rsid w:val="000129B2"/>
    <w:rsid w:val="00012FF9"/>
    <w:rsid w:val="0001389C"/>
    <w:rsid w:val="00013BD7"/>
    <w:rsid w:val="00014314"/>
    <w:rsid w:val="00016824"/>
    <w:rsid w:val="000169EC"/>
    <w:rsid w:val="00020EAF"/>
    <w:rsid w:val="00021434"/>
    <w:rsid w:val="00021774"/>
    <w:rsid w:val="00021DF3"/>
    <w:rsid w:val="00023134"/>
    <w:rsid w:val="00023869"/>
    <w:rsid w:val="00024598"/>
    <w:rsid w:val="000279B0"/>
    <w:rsid w:val="00031807"/>
    <w:rsid w:val="00032769"/>
    <w:rsid w:val="0003311E"/>
    <w:rsid w:val="000346C9"/>
    <w:rsid w:val="00034CF4"/>
    <w:rsid w:val="0003513A"/>
    <w:rsid w:val="000359A2"/>
    <w:rsid w:val="00035BE3"/>
    <w:rsid w:val="00036DBF"/>
    <w:rsid w:val="00037066"/>
    <w:rsid w:val="00037B58"/>
    <w:rsid w:val="00042728"/>
    <w:rsid w:val="00042D1C"/>
    <w:rsid w:val="00043805"/>
    <w:rsid w:val="00045F79"/>
    <w:rsid w:val="00046399"/>
    <w:rsid w:val="00051B73"/>
    <w:rsid w:val="00051CB5"/>
    <w:rsid w:val="00051D4F"/>
    <w:rsid w:val="00053146"/>
    <w:rsid w:val="00055C5E"/>
    <w:rsid w:val="00057247"/>
    <w:rsid w:val="0006051F"/>
    <w:rsid w:val="00060ABE"/>
    <w:rsid w:val="000614F7"/>
    <w:rsid w:val="00061A50"/>
    <w:rsid w:val="00061E7E"/>
    <w:rsid w:val="00061F0B"/>
    <w:rsid w:val="000620EE"/>
    <w:rsid w:val="0006231B"/>
    <w:rsid w:val="0006243C"/>
    <w:rsid w:val="00062610"/>
    <w:rsid w:val="00063567"/>
    <w:rsid w:val="0006361B"/>
    <w:rsid w:val="00064104"/>
    <w:rsid w:val="000652E3"/>
    <w:rsid w:val="00066025"/>
    <w:rsid w:val="00066AB1"/>
    <w:rsid w:val="00066C41"/>
    <w:rsid w:val="000679CA"/>
    <w:rsid w:val="00067A8F"/>
    <w:rsid w:val="000701D1"/>
    <w:rsid w:val="00070A5B"/>
    <w:rsid w:val="000779DB"/>
    <w:rsid w:val="000809EF"/>
    <w:rsid w:val="00080A20"/>
    <w:rsid w:val="000821D8"/>
    <w:rsid w:val="00082796"/>
    <w:rsid w:val="00082DF4"/>
    <w:rsid w:val="000853B7"/>
    <w:rsid w:val="000866FD"/>
    <w:rsid w:val="00086FF5"/>
    <w:rsid w:val="00087BA9"/>
    <w:rsid w:val="00087C0A"/>
    <w:rsid w:val="000910EF"/>
    <w:rsid w:val="00093BC4"/>
    <w:rsid w:val="000943E6"/>
    <w:rsid w:val="00095412"/>
    <w:rsid w:val="000970C3"/>
    <w:rsid w:val="00097929"/>
    <w:rsid w:val="000A0214"/>
    <w:rsid w:val="000A141C"/>
    <w:rsid w:val="000A1E80"/>
    <w:rsid w:val="000A3B70"/>
    <w:rsid w:val="000A5153"/>
    <w:rsid w:val="000A6525"/>
    <w:rsid w:val="000B0B05"/>
    <w:rsid w:val="000B10AE"/>
    <w:rsid w:val="000B14CC"/>
    <w:rsid w:val="000B1D97"/>
    <w:rsid w:val="000B30BF"/>
    <w:rsid w:val="000B474B"/>
    <w:rsid w:val="000B48A7"/>
    <w:rsid w:val="000B566B"/>
    <w:rsid w:val="000B5AA5"/>
    <w:rsid w:val="000B662E"/>
    <w:rsid w:val="000B7294"/>
    <w:rsid w:val="000B73F5"/>
    <w:rsid w:val="000B75D0"/>
    <w:rsid w:val="000C1CF8"/>
    <w:rsid w:val="000C21D2"/>
    <w:rsid w:val="000C34F1"/>
    <w:rsid w:val="000C42CC"/>
    <w:rsid w:val="000C49CF"/>
    <w:rsid w:val="000C52E9"/>
    <w:rsid w:val="000C5CDC"/>
    <w:rsid w:val="000C5F13"/>
    <w:rsid w:val="000C65DC"/>
    <w:rsid w:val="000C66F3"/>
    <w:rsid w:val="000C6900"/>
    <w:rsid w:val="000C6CE8"/>
    <w:rsid w:val="000C7022"/>
    <w:rsid w:val="000C7299"/>
    <w:rsid w:val="000D1234"/>
    <w:rsid w:val="000D2131"/>
    <w:rsid w:val="000D31E8"/>
    <w:rsid w:val="000D5761"/>
    <w:rsid w:val="000D5F6D"/>
    <w:rsid w:val="000D76E4"/>
    <w:rsid w:val="000D7935"/>
    <w:rsid w:val="000E20B0"/>
    <w:rsid w:val="000E3816"/>
    <w:rsid w:val="000E4F77"/>
    <w:rsid w:val="000E612F"/>
    <w:rsid w:val="000E6BA4"/>
    <w:rsid w:val="000E7796"/>
    <w:rsid w:val="000F006F"/>
    <w:rsid w:val="000F0B3D"/>
    <w:rsid w:val="000F1981"/>
    <w:rsid w:val="000F229E"/>
    <w:rsid w:val="000F265C"/>
    <w:rsid w:val="000F2A74"/>
    <w:rsid w:val="000F3AFA"/>
    <w:rsid w:val="000F5712"/>
    <w:rsid w:val="000F5E2D"/>
    <w:rsid w:val="000F657A"/>
    <w:rsid w:val="000F6611"/>
    <w:rsid w:val="000F6B64"/>
    <w:rsid w:val="000F7342"/>
    <w:rsid w:val="000F7B2B"/>
    <w:rsid w:val="000F7BDD"/>
    <w:rsid w:val="000F7E22"/>
    <w:rsid w:val="00101072"/>
    <w:rsid w:val="001013F1"/>
    <w:rsid w:val="0010509B"/>
    <w:rsid w:val="001062A4"/>
    <w:rsid w:val="00106A12"/>
    <w:rsid w:val="001104F3"/>
    <w:rsid w:val="00111AFA"/>
    <w:rsid w:val="00112EEB"/>
    <w:rsid w:val="001137D5"/>
    <w:rsid w:val="00113D3F"/>
    <w:rsid w:val="0011560E"/>
    <w:rsid w:val="001173FF"/>
    <w:rsid w:val="00123591"/>
    <w:rsid w:val="001236D9"/>
    <w:rsid w:val="00124F09"/>
    <w:rsid w:val="001253A3"/>
    <w:rsid w:val="0012563A"/>
    <w:rsid w:val="00126193"/>
    <w:rsid w:val="001264DE"/>
    <w:rsid w:val="0012659C"/>
    <w:rsid w:val="00126732"/>
    <w:rsid w:val="00130770"/>
    <w:rsid w:val="001307E6"/>
    <w:rsid w:val="001313A7"/>
    <w:rsid w:val="00131EDA"/>
    <w:rsid w:val="0013235D"/>
    <w:rsid w:val="0013276F"/>
    <w:rsid w:val="00132977"/>
    <w:rsid w:val="00135908"/>
    <w:rsid w:val="0013621E"/>
    <w:rsid w:val="0013642E"/>
    <w:rsid w:val="00142EFE"/>
    <w:rsid w:val="00150D33"/>
    <w:rsid w:val="00150E54"/>
    <w:rsid w:val="00151EB8"/>
    <w:rsid w:val="00152A23"/>
    <w:rsid w:val="00155A69"/>
    <w:rsid w:val="00156595"/>
    <w:rsid w:val="00157802"/>
    <w:rsid w:val="001618F1"/>
    <w:rsid w:val="00161E61"/>
    <w:rsid w:val="00162CB7"/>
    <w:rsid w:val="00162EAE"/>
    <w:rsid w:val="001636C3"/>
    <w:rsid w:val="00164FA7"/>
    <w:rsid w:val="001665C9"/>
    <w:rsid w:val="00166955"/>
    <w:rsid w:val="00166F32"/>
    <w:rsid w:val="0017174E"/>
    <w:rsid w:val="00171CED"/>
    <w:rsid w:val="00171E5B"/>
    <w:rsid w:val="00171EA2"/>
    <w:rsid w:val="00171F94"/>
    <w:rsid w:val="00175BBB"/>
    <w:rsid w:val="00175D4E"/>
    <w:rsid w:val="0017668A"/>
    <w:rsid w:val="001766FE"/>
    <w:rsid w:val="001770CF"/>
    <w:rsid w:val="001771E7"/>
    <w:rsid w:val="00183311"/>
    <w:rsid w:val="0018343F"/>
    <w:rsid w:val="00183F84"/>
    <w:rsid w:val="00187BE5"/>
    <w:rsid w:val="00190272"/>
    <w:rsid w:val="001911FF"/>
    <w:rsid w:val="00191C05"/>
    <w:rsid w:val="00192006"/>
    <w:rsid w:val="00193180"/>
    <w:rsid w:val="00196792"/>
    <w:rsid w:val="001A001F"/>
    <w:rsid w:val="001A1000"/>
    <w:rsid w:val="001A3477"/>
    <w:rsid w:val="001A399E"/>
    <w:rsid w:val="001A4CC4"/>
    <w:rsid w:val="001B067C"/>
    <w:rsid w:val="001B1519"/>
    <w:rsid w:val="001B1CE6"/>
    <w:rsid w:val="001B2E2D"/>
    <w:rsid w:val="001B33B9"/>
    <w:rsid w:val="001B3BFB"/>
    <w:rsid w:val="001B5120"/>
    <w:rsid w:val="001B523A"/>
    <w:rsid w:val="001B5CD2"/>
    <w:rsid w:val="001B6A9D"/>
    <w:rsid w:val="001C0B6F"/>
    <w:rsid w:val="001C0BEE"/>
    <w:rsid w:val="001C1E49"/>
    <w:rsid w:val="001C27C1"/>
    <w:rsid w:val="001C2A98"/>
    <w:rsid w:val="001C2B8B"/>
    <w:rsid w:val="001C32B1"/>
    <w:rsid w:val="001C3745"/>
    <w:rsid w:val="001C3F47"/>
    <w:rsid w:val="001C4BAB"/>
    <w:rsid w:val="001C4D95"/>
    <w:rsid w:val="001C570C"/>
    <w:rsid w:val="001C5FEB"/>
    <w:rsid w:val="001C6C6B"/>
    <w:rsid w:val="001C7BFC"/>
    <w:rsid w:val="001D3D7D"/>
    <w:rsid w:val="001D3FFF"/>
    <w:rsid w:val="001D5CDB"/>
    <w:rsid w:val="001D625F"/>
    <w:rsid w:val="001D68A4"/>
    <w:rsid w:val="001D69DA"/>
    <w:rsid w:val="001D7576"/>
    <w:rsid w:val="001E0E3F"/>
    <w:rsid w:val="001E14A0"/>
    <w:rsid w:val="001E20DB"/>
    <w:rsid w:val="001E3DC8"/>
    <w:rsid w:val="001E5632"/>
    <w:rsid w:val="001E598D"/>
    <w:rsid w:val="001E6517"/>
    <w:rsid w:val="001E7376"/>
    <w:rsid w:val="001F0629"/>
    <w:rsid w:val="001F225C"/>
    <w:rsid w:val="001F23CF"/>
    <w:rsid w:val="001F2513"/>
    <w:rsid w:val="001F3AC5"/>
    <w:rsid w:val="001F5090"/>
    <w:rsid w:val="001F54EA"/>
    <w:rsid w:val="001F7C2C"/>
    <w:rsid w:val="0020130C"/>
    <w:rsid w:val="00201C00"/>
    <w:rsid w:val="00201CFA"/>
    <w:rsid w:val="00201F92"/>
    <w:rsid w:val="0020220D"/>
    <w:rsid w:val="00202448"/>
    <w:rsid w:val="002029D6"/>
    <w:rsid w:val="00202D15"/>
    <w:rsid w:val="0020398F"/>
    <w:rsid w:val="00204592"/>
    <w:rsid w:val="00205B3F"/>
    <w:rsid w:val="00206D2B"/>
    <w:rsid w:val="00212EAE"/>
    <w:rsid w:val="00214BEE"/>
    <w:rsid w:val="0021573F"/>
    <w:rsid w:val="002205B8"/>
    <w:rsid w:val="002208AF"/>
    <w:rsid w:val="002223D6"/>
    <w:rsid w:val="00222729"/>
    <w:rsid w:val="002233BE"/>
    <w:rsid w:val="00224729"/>
    <w:rsid w:val="00225720"/>
    <w:rsid w:val="002259E5"/>
    <w:rsid w:val="00226140"/>
    <w:rsid w:val="002274F3"/>
    <w:rsid w:val="002302D0"/>
    <w:rsid w:val="0023094C"/>
    <w:rsid w:val="00230969"/>
    <w:rsid w:val="00231AB9"/>
    <w:rsid w:val="002322BE"/>
    <w:rsid w:val="00232656"/>
    <w:rsid w:val="00232BEA"/>
    <w:rsid w:val="0023324A"/>
    <w:rsid w:val="00233B5B"/>
    <w:rsid w:val="00234BE3"/>
    <w:rsid w:val="00235594"/>
    <w:rsid w:val="00235A90"/>
    <w:rsid w:val="00241801"/>
    <w:rsid w:val="00241E48"/>
    <w:rsid w:val="0024214E"/>
    <w:rsid w:val="00242623"/>
    <w:rsid w:val="00242DC3"/>
    <w:rsid w:val="002437C0"/>
    <w:rsid w:val="00244B45"/>
    <w:rsid w:val="00244B63"/>
    <w:rsid w:val="00245447"/>
    <w:rsid w:val="00245573"/>
    <w:rsid w:val="002456E3"/>
    <w:rsid w:val="00246EC1"/>
    <w:rsid w:val="00250472"/>
    <w:rsid w:val="00250558"/>
    <w:rsid w:val="0025191B"/>
    <w:rsid w:val="00251CF7"/>
    <w:rsid w:val="00252823"/>
    <w:rsid w:val="00255129"/>
    <w:rsid w:val="002600B6"/>
    <w:rsid w:val="0026026F"/>
    <w:rsid w:val="002605D1"/>
    <w:rsid w:val="00260652"/>
    <w:rsid w:val="00261EB6"/>
    <w:rsid w:val="00261F25"/>
    <w:rsid w:val="002621B8"/>
    <w:rsid w:val="00262A45"/>
    <w:rsid w:val="002648A9"/>
    <w:rsid w:val="0026536F"/>
    <w:rsid w:val="0026553C"/>
    <w:rsid w:val="00267789"/>
    <w:rsid w:val="00267DD5"/>
    <w:rsid w:val="00270DA6"/>
    <w:rsid w:val="002711E2"/>
    <w:rsid w:val="00271551"/>
    <w:rsid w:val="00271632"/>
    <w:rsid w:val="00271CEA"/>
    <w:rsid w:val="00274A0A"/>
    <w:rsid w:val="00275069"/>
    <w:rsid w:val="00277346"/>
    <w:rsid w:val="00277593"/>
    <w:rsid w:val="00280909"/>
    <w:rsid w:val="00280918"/>
    <w:rsid w:val="00282ACC"/>
    <w:rsid w:val="00282AF6"/>
    <w:rsid w:val="00283B2E"/>
    <w:rsid w:val="0028423E"/>
    <w:rsid w:val="00285685"/>
    <w:rsid w:val="0028596A"/>
    <w:rsid w:val="00285C91"/>
    <w:rsid w:val="00287085"/>
    <w:rsid w:val="00290AF9"/>
    <w:rsid w:val="002912EC"/>
    <w:rsid w:val="002918E9"/>
    <w:rsid w:val="0029406C"/>
    <w:rsid w:val="00294FB0"/>
    <w:rsid w:val="00295542"/>
    <w:rsid w:val="002960E1"/>
    <w:rsid w:val="00296576"/>
    <w:rsid w:val="002967CF"/>
    <w:rsid w:val="00296947"/>
    <w:rsid w:val="00297788"/>
    <w:rsid w:val="002A1B91"/>
    <w:rsid w:val="002A1C87"/>
    <w:rsid w:val="002A3285"/>
    <w:rsid w:val="002A484B"/>
    <w:rsid w:val="002A5A5E"/>
    <w:rsid w:val="002A6291"/>
    <w:rsid w:val="002A64A6"/>
    <w:rsid w:val="002A6AB4"/>
    <w:rsid w:val="002A7185"/>
    <w:rsid w:val="002B1292"/>
    <w:rsid w:val="002B1757"/>
    <w:rsid w:val="002B1865"/>
    <w:rsid w:val="002B2D63"/>
    <w:rsid w:val="002B3301"/>
    <w:rsid w:val="002B40C8"/>
    <w:rsid w:val="002B56D9"/>
    <w:rsid w:val="002B6601"/>
    <w:rsid w:val="002B7245"/>
    <w:rsid w:val="002B73A6"/>
    <w:rsid w:val="002C3582"/>
    <w:rsid w:val="002C3FBE"/>
    <w:rsid w:val="002C47D4"/>
    <w:rsid w:val="002C54B7"/>
    <w:rsid w:val="002C5CDF"/>
    <w:rsid w:val="002C6AD5"/>
    <w:rsid w:val="002D0F38"/>
    <w:rsid w:val="002D24BB"/>
    <w:rsid w:val="002D380A"/>
    <w:rsid w:val="002D5A6D"/>
    <w:rsid w:val="002D77E3"/>
    <w:rsid w:val="002E0B29"/>
    <w:rsid w:val="002E1AC5"/>
    <w:rsid w:val="002E3F47"/>
    <w:rsid w:val="002E6536"/>
    <w:rsid w:val="002E7FC1"/>
    <w:rsid w:val="002F13EF"/>
    <w:rsid w:val="002F1AD6"/>
    <w:rsid w:val="002F1E5A"/>
    <w:rsid w:val="002F2859"/>
    <w:rsid w:val="002F3723"/>
    <w:rsid w:val="002F3CB9"/>
    <w:rsid w:val="002F4A45"/>
    <w:rsid w:val="002F4B81"/>
    <w:rsid w:val="002F6D9E"/>
    <w:rsid w:val="002F6E3C"/>
    <w:rsid w:val="002F7226"/>
    <w:rsid w:val="002F7E57"/>
    <w:rsid w:val="00300AC8"/>
    <w:rsid w:val="0030117D"/>
    <w:rsid w:val="00301F30"/>
    <w:rsid w:val="003038FD"/>
    <w:rsid w:val="00303C87"/>
    <w:rsid w:val="003050B0"/>
    <w:rsid w:val="00306D65"/>
    <w:rsid w:val="003103CD"/>
    <w:rsid w:val="003108E5"/>
    <w:rsid w:val="003120CB"/>
    <w:rsid w:val="00313CE2"/>
    <w:rsid w:val="00313FF1"/>
    <w:rsid w:val="00314B36"/>
    <w:rsid w:val="00315878"/>
    <w:rsid w:val="00320153"/>
    <w:rsid w:val="00320367"/>
    <w:rsid w:val="00320809"/>
    <w:rsid w:val="00321661"/>
    <w:rsid w:val="003217FA"/>
    <w:rsid w:val="00322871"/>
    <w:rsid w:val="00325552"/>
    <w:rsid w:val="00326FB3"/>
    <w:rsid w:val="003316D4"/>
    <w:rsid w:val="00331FC4"/>
    <w:rsid w:val="00333822"/>
    <w:rsid w:val="00336715"/>
    <w:rsid w:val="003401EC"/>
    <w:rsid w:val="00340A91"/>
    <w:rsid w:val="00340DFD"/>
    <w:rsid w:val="00340F83"/>
    <w:rsid w:val="0034138C"/>
    <w:rsid w:val="00344954"/>
    <w:rsid w:val="00350CBD"/>
    <w:rsid w:val="00350CD7"/>
    <w:rsid w:val="003528A3"/>
    <w:rsid w:val="00352FE9"/>
    <w:rsid w:val="00353757"/>
    <w:rsid w:val="003541CE"/>
    <w:rsid w:val="003551A0"/>
    <w:rsid w:val="003603C9"/>
    <w:rsid w:val="0036080A"/>
    <w:rsid w:val="00360C17"/>
    <w:rsid w:val="003621C6"/>
    <w:rsid w:val="003622B8"/>
    <w:rsid w:val="003624A5"/>
    <w:rsid w:val="00363822"/>
    <w:rsid w:val="003641DA"/>
    <w:rsid w:val="003642F9"/>
    <w:rsid w:val="00364CCA"/>
    <w:rsid w:val="003654F0"/>
    <w:rsid w:val="00366B76"/>
    <w:rsid w:val="00366F25"/>
    <w:rsid w:val="0037094D"/>
    <w:rsid w:val="00373051"/>
    <w:rsid w:val="00373B8F"/>
    <w:rsid w:val="00376D95"/>
    <w:rsid w:val="00377FBB"/>
    <w:rsid w:val="00380587"/>
    <w:rsid w:val="00380C3B"/>
    <w:rsid w:val="00381C8B"/>
    <w:rsid w:val="0038353A"/>
    <w:rsid w:val="003838E8"/>
    <w:rsid w:val="00383CB7"/>
    <w:rsid w:val="00384F53"/>
    <w:rsid w:val="00385140"/>
    <w:rsid w:val="00385AF7"/>
    <w:rsid w:val="00386F57"/>
    <w:rsid w:val="003874F3"/>
    <w:rsid w:val="0039016C"/>
    <w:rsid w:val="0039072D"/>
    <w:rsid w:val="003919DA"/>
    <w:rsid w:val="00392465"/>
    <w:rsid w:val="003925DE"/>
    <w:rsid w:val="00393CC7"/>
    <w:rsid w:val="00394B55"/>
    <w:rsid w:val="00394D64"/>
    <w:rsid w:val="00396509"/>
    <w:rsid w:val="00396B04"/>
    <w:rsid w:val="003971F7"/>
    <w:rsid w:val="003A16FC"/>
    <w:rsid w:val="003A173E"/>
    <w:rsid w:val="003A1D8F"/>
    <w:rsid w:val="003A1D9F"/>
    <w:rsid w:val="003A4FCD"/>
    <w:rsid w:val="003A53E3"/>
    <w:rsid w:val="003A553A"/>
    <w:rsid w:val="003A5A07"/>
    <w:rsid w:val="003A5AC4"/>
    <w:rsid w:val="003A6452"/>
    <w:rsid w:val="003A6FF1"/>
    <w:rsid w:val="003A7057"/>
    <w:rsid w:val="003A7E39"/>
    <w:rsid w:val="003B0030"/>
    <w:rsid w:val="003B0944"/>
    <w:rsid w:val="003B1593"/>
    <w:rsid w:val="003B4381"/>
    <w:rsid w:val="003B5574"/>
    <w:rsid w:val="003B7199"/>
    <w:rsid w:val="003C0B91"/>
    <w:rsid w:val="003C1043"/>
    <w:rsid w:val="003C1073"/>
    <w:rsid w:val="003C1A30"/>
    <w:rsid w:val="003C2A1F"/>
    <w:rsid w:val="003C3A88"/>
    <w:rsid w:val="003C4935"/>
    <w:rsid w:val="003C5006"/>
    <w:rsid w:val="003C568D"/>
    <w:rsid w:val="003C6779"/>
    <w:rsid w:val="003C7796"/>
    <w:rsid w:val="003D2998"/>
    <w:rsid w:val="003D2A08"/>
    <w:rsid w:val="003D2DB3"/>
    <w:rsid w:val="003D2F0A"/>
    <w:rsid w:val="003D3891"/>
    <w:rsid w:val="003D40B0"/>
    <w:rsid w:val="003D5D84"/>
    <w:rsid w:val="003D6C4C"/>
    <w:rsid w:val="003D7D8E"/>
    <w:rsid w:val="003E0F4F"/>
    <w:rsid w:val="003E1230"/>
    <w:rsid w:val="003E18AC"/>
    <w:rsid w:val="003E210B"/>
    <w:rsid w:val="003E2A12"/>
    <w:rsid w:val="003E3384"/>
    <w:rsid w:val="003E3CA4"/>
    <w:rsid w:val="003E548E"/>
    <w:rsid w:val="003E6C47"/>
    <w:rsid w:val="003E7634"/>
    <w:rsid w:val="003F0B97"/>
    <w:rsid w:val="003F0FC9"/>
    <w:rsid w:val="003F1D5F"/>
    <w:rsid w:val="003F3141"/>
    <w:rsid w:val="003F5976"/>
    <w:rsid w:val="003F5B70"/>
    <w:rsid w:val="0040146D"/>
    <w:rsid w:val="0040453E"/>
    <w:rsid w:val="00406589"/>
    <w:rsid w:val="00407EC8"/>
    <w:rsid w:val="0041110A"/>
    <w:rsid w:val="00411624"/>
    <w:rsid w:val="00412350"/>
    <w:rsid w:val="00412663"/>
    <w:rsid w:val="00412867"/>
    <w:rsid w:val="0041355E"/>
    <w:rsid w:val="004148E1"/>
    <w:rsid w:val="00414CFA"/>
    <w:rsid w:val="00414E1C"/>
    <w:rsid w:val="004152C9"/>
    <w:rsid w:val="00415EC0"/>
    <w:rsid w:val="00420BE9"/>
    <w:rsid w:val="004224FA"/>
    <w:rsid w:val="00423AD8"/>
    <w:rsid w:val="00423CE8"/>
    <w:rsid w:val="00423FDD"/>
    <w:rsid w:val="00424C85"/>
    <w:rsid w:val="004260BD"/>
    <w:rsid w:val="00426CFC"/>
    <w:rsid w:val="00427979"/>
    <w:rsid w:val="00427FA2"/>
    <w:rsid w:val="0043012F"/>
    <w:rsid w:val="0043073B"/>
    <w:rsid w:val="00430F1F"/>
    <w:rsid w:val="004326EA"/>
    <w:rsid w:val="00434AD2"/>
    <w:rsid w:val="00441D06"/>
    <w:rsid w:val="00444257"/>
    <w:rsid w:val="0044434C"/>
    <w:rsid w:val="0044456B"/>
    <w:rsid w:val="00444B81"/>
    <w:rsid w:val="00447BD1"/>
    <w:rsid w:val="004507F3"/>
    <w:rsid w:val="00450AF4"/>
    <w:rsid w:val="004533AB"/>
    <w:rsid w:val="0045531A"/>
    <w:rsid w:val="004557B1"/>
    <w:rsid w:val="00455904"/>
    <w:rsid w:val="0045664C"/>
    <w:rsid w:val="00456A57"/>
    <w:rsid w:val="00457A71"/>
    <w:rsid w:val="004607DE"/>
    <w:rsid w:val="0046302D"/>
    <w:rsid w:val="00465718"/>
    <w:rsid w:val="004663D0"/>
    <w:rsid w:val="004671C7"/>
    <w:rsid w:val="0046759A"/>
    <w:rsid w:val="00467FC5"/>
    <w:rsid w:val="00470017"/>
    <w:rsid w:val="00472F4D"/>
    <w:rsid w:val="004730BF"/>
    <w:rsid w:val="00474DCB"/>
    <w:rsid w:val="0047535C"/>
    <w:rsid w:val="0047593A"/>
    <w:rsid w:val="00475973"/>
    <w:rsid w:val="004762F6"/>
    <w:rsid w:val="00480C92"/>
    <w:rsid w:val="00480D3F"/>
    <w:rsid w:val="004841D2"/>
    <w:rsid w:val="00485870"/>
    <w:rsid w:val="00485FE8"/>
    <w:rsid w:val="00487080"/>
    <w:rsid w:val="00491530"/>
    <w:rsid w:val="00492473"/>
    <w:rsid w:val="00492EB5"/>
    <w:rsid w:val="00494F77"/>
    <w:rsid w:val="0049510F"/>
    <w:rsid w:val="004968E1"/>
    <w:rsid w:val="00497721"/>
    <w:rsid w:val="004A0229"/>
    <w:rsid w:val="004A0E50"/>
    <w:rsid w:val="004A27D9"/>
    <w:rsid w:val="004A35D2"/>
    <w:rsid w:val="004A3DAA"/>
    <w:rsid w:val="004A426B"/>
    <w:rsid w:val="004A4285"/>
    <w:rsid w:val="004A4B38"/>
    <w:rsid w:val="004A71E4"/>
    <w:rsid w:val="004A7FEA"/>
    <w:rsid w:val="004B1761"/>
    <w:rsid w:val="004B28C1"/>
    <w:rsid w:val="004B2F00"/>
    <w:rsid w:val="004B53F9"/>
    <w:rsid w:val="004B6E31"/>
    <w:rsid w:val="004B775A"/>
    <w:rsid w:val="004B7DB2"/>
    <w:rsid w:val="004C1D66"/>
    <w:rsid w:val="004C31D7"/>
    <w:rsid w:val="004C4AD2"/>
    <w:rsid w:val="004C63B1"/>
    <w:rsid w:val="004C6981"/>
    <w:rsid w:val="004C7609"/>
    <w:rsid w:val="004C7A32"/>
    <w:rsid w:val="004D1A4B"/>
    <w:rsid w:val="004D1B8C"/>
    <w:rsid w:val="004D1F21"/>
    <w:rsid w:val="004D268C"/>
    <w:rsid w:val="004D3851"/>
    <w:rsid w:val="004D4D6B"/>
    <w:rsid w:val="004D505D"/>
    <w:rsid w:val="004D51F8"/>
    <w:rsid w:val="004D59D8"/>
    <w:rsid w:val="004D5DA1"/>
    <w:rsid w:val="004D661A"/>
    <w:rsid w:val="004D671F"/>
    <w:rsid w:val="004D6FA4"/>
    <w:rsid w:val="004E0041"/>
    <w:rsid w:val="004E081B"/>
    <w:rsid w:val="004E0946"/>
    <w:rsid w:val="004E150F"/>
    <w:rsid w:val="004E1DCA"/>
    <w:rsid w:val="004E23A1"/>
    <w:rsid w:val="004E3489"/>
    <w:rsid w:val="004E358A"/>
    <w:rsid w:val="004E3AFA"/>
    <w:rsid w:val="004E64BE"/>
    <w:rsid w:val="004E6588"/>
    <w:rsid w:val="004F01C9"/>
    <w:rsid w:val="004F1676"/>
    <w:rsid w:val="004F1899"/>
    <w:rsid w:val="004F2742"/>
    <w:rsid w:val="004F62C1"/>
    <w:rsid w:val="00500ECC"/>
    <w:rsid w:val="005025A8"/>
    <w:rsid w:val="00502A0A"/>
    <w:rsid w:val="00502C42"/>
    <w:rsid w:val="005034DA"/>
    <w:rsid w:val="00503D97"/>
    <w:rsid w:val="00506201"/>
    <w:rsid w:val="00507125"/>
    <w:rsid w:val="005076D9"/>
    <w:rsid w:val="00507C50"/>
    <w:rsid w:val="005114BA"/>
    <w:rsid w:val="00514D40"/>
    <w:rsid w:val="00515D30"/>
    <w:rsid w:val="00517C3A"/>
    <w:rsid w:val="00523848"/>
    <w:rsid w:val="005249BE"/>
    <w:rsid w:val="00526A78"/>
    <w:rsid w:val="00527BF4"/>
    <w:rsid w:val="0053035D"/>
    <w:rsid w:val="005324BE"/>
    <w:rsid w:val="0053372B"/>
    <w:rsid w:val="00534670"/>
    <w:rsid w:val="00534F6C"/>
    <w:rsid w:val="00535673"/>
    <w:rsid w:val="00535890"/>
    <w:rsid w:val="005358F0"/>
    <w:rsid w:val="00535994"/>
    <w:rsid w:val="0053605F"/>
    <w:rsid w:val="0053646D"/>
    <w:rsid w:val="00536944"/>
    <w:rsid w:val="00540AAD"/>
    <w:rsid w:val="0054131B"/>
    <w:rsid w:val="0054193F"/>
    <w:rsid w:val="0054392C"/>
    <w:rsid w:val="00543EC1"/>
    <w:rsid w:val="00544045"/>
    <w:rsid w:val="00544A68"/>
    <w:rsid w:val="00546458"/>
    <w:rsid w:val="0055087C"/>
    <w:rsid w:val="00552246"/>
    <w:rsid w:val="005525C6"/>
    <w:rsid w:val="00553413"/>
    <w:rsid w:val="00553DB6"/>
    <w:rsid w:val="00555983"/>
    <w:rsid w:val="00560E31"/>
    <w:rsid w:val="0056117C"/>
    <w:rsid w:val="00561BDA"/>
    <w:rsid w:val="005620A3"/>
    <w:rsid w:val="005650CF"/>
    <w:rsid w:val="0056744D"/>
    <w:rsid w:val="0057240B"/>
    <w:rsid w:val="00573A87"/>
    <w:rsid w:val="005764D6"/>
    <w:rsid w:val="005778AF"/>
    <w:rsid w:val="00581B23"/>
    <w:rsid w:val="0058219C"/>
    <w:rsid w:val="00582E2D"/>
    <w:rsid w:val="0058707F"/>
    <w:rsid w:val="00590F15"/>
    <w:rsid w:val="00591219"/>
    <w:rsid w:val="00591DBD"/>
    <w:rsid w:val="00592AAA"/>
    <w:rsid w:val="005931FE"/>
    <w:rsid w:val="00593CFB"/>
    <w:rsid w:val="00596B40"/>
    <w:rsid w:val="005A0028"/>
    <w:rsid w:val="005A0ACC"/>
    <w:rsid w:val="005A2170"/>
    <w:rsid w:val="005A230E"/>
    <w:rsid w:val="005A2E16"/>
    <w:rsid w:val="005A349A"/>
    <w:rsid w:val="005A378E"/>
    <w:rsid w:val="005A4670"/>
    <w:rsid w:val="005A4D63"/>
    <w:rsid w:val="005B0072"/>
    <w:rsid w:val="005B0732"/>
    <w:rsid w:val="005B10E0"/>
    <w:rsid w:val="005B29C4"/>
    <w:rsid w:val="005B3465"/>
    <w:rsid w:val="005B38A0"/>
    <w:rsid w:val="005B3A30"/>
    <w:rsid w:val="005B3D0E"/>
    <w:rsid w:val="005B491C"/>
    <w:rsid w:val="005B4DBF"/>
    <w:rsid w:val="005B5019"/>
    <w:rsid w:val="005B5296"/>
    <w:rsid w:val="005B5DE2"/>
    <w:rsid w:val="005B66DD"/>
    <w:rsid w:val="005B674C"/>
    <w:rsid w:val="005C07EB"/>
    <w:rsid w:val="005C16F0"/>
    <w:rsid w:val="005C24F2"/>
    <w:rsid w:val="005C2657"/>
    <w:rsid w:val="005C46DC"/>
    <w:rsid w:val="005C7561"/>
    <w:rsid w:val="005D1CBF"/>
    <w:rsid w:val="005D1E57"/>
    <w:rsid w:val="005D2F57"/>
    <w:rsid w:val="005D34F6"/>
    <w:rsid w:val="005D366D"/>
    <w:rsid w:val="005D3BF8"/>
    <w:rsid w:val="005D4F1A"/>
    <w:rsid w:val="005D79B7"/>
    <w:rsid w:val="005E1884"/>
    <w:rsid w:val="005E2CC9"/>
    <w:rsid w:val="005E3338"/>
    <w:rsid w:val="005E35DC"/>
    <w:rsid w:val="005E3960"/>
    <w:rsid w:val="005E3C0F"/>
    <w:rsid w:val="005E42D1"/>
    <w:rsid w:val="005E6BFD"/>
    <w:rsid w:val="005F0D8C"/>
    <w:rsid w:val="005F10B1"/>
    <w:rsid w:val="005F335C"/>
    <w:rsid w:val="005F373A"/>
    <w:rsid w:val="005F4870"/>
    <w:rsid w:val="005F4F87"/>
    <w:rsid w:val="005F6B0E"/>
    <w:rsid w:val="005F760E"/>
    <w:rsid w:val="005F76CF"/>
    <w:rsid w:val="005F7B1D"/>
    <w:rsid w:val="005F7B60"/>
    <w:rsid w:val="0060222A"/>
    <w:rsid w:val="0060254F"/>
    <w:rsid w:val="006031E9"/>
    <w:rsid w:val="00604659"/>
    <w:rsid w:val="006064D8"/>
    <w:rsid w:val="00606A23"/>
    <w:rsid w:val="00606BA8"/>
    <w:rsid w:val="006070C4"/>
    <w:rsid w:val="006075A9"/>
    <w:rsid w:val="00607D97"/>
    <w:rsid w:val="00610538"/>
    <w:rsid w:val="00610762"/>
    <w:rsid w:val="00610858"/>
    <w:rsid w:val="00610A4E"/>
    <w:rsid w:val="00610C21"/>
    <w:rsid w:val="00611369"/>
    <w:rsid w:val="00611907"/>
    <w:rsid w:val="00611BD3"/>
    <w:rsid w:val="006123CA"/>
    <w:rsid w:val="00613116"/>
    <w:rsid w:val="006159FB"/>
    <w:rsid w:val="0061683D"/>
    <w:rsid w:val="006202A6"/>
    <w:rsid w:val="00620414"/>
    <w:rsid w:val="0062054B"/>
    <w:rsid w:val="00621C4E"/>
    <w:rsid w:val="00623B1C"/>
    <w:rsid w:val="00623E26"/>
    <w:rsid w:val="00624EAE"/>
    <w:rsid w:val="00630066"/>
    <w:rsid w:val="006305D7"/>
    <w:rsid w:val="0063146A"/>
    <w:rsid w:val="006318B1"/>
    <w:rsid w:val="006324CE"/>
    <w:rsid w:val="00632F63"/>
    <w:rsid w:val="00633A01"/>
    <w:rsid w:val="00633B97"/>
    <w:rsid w:val="006341F7"/>
    <w:rsid w:val="00634585"/>
    <w:rsid w:val="00635014"/>
    <w:rsid w:val="006358C0"/>
    <w:rsid w:val="006369CE"/>
    <w:rsid w:val="006411CA"/>
    <w:rsid w:val="00641E32"/>
    <w:rsid w:val="00642309"/>
    <w:rsid w:val="00643CC9"/>
    <w:rsid w:val="0064605E"/>
    <w:rsid w:val="006460B3"/>
    <w:rsid w:val="00647C51"/>
    <w:rsid w:val="00647E2C"/>
    <w:rsid w:val="00651ED4"/>
    <w:rsid w:val="006619C8"/>
    <w:rsid w:val="00661DFD"/>
    <w:rsid w:val="00661EDC"/>
    <w:rsid w:val="00662708"/>
    <w:rsid w:val="006649A9"/>
    <w:rsid w:val="00665569"/>
    <w:rsid w:val="006676F5"/>
    <w:rsid w:val="00670A87"/>
    <w:rsid w:val="00671710"/>
    <w:rsid w:val="00672251"/>
    <w:rsid w:val="006723E4"/>
    <w:rsid w:val="00673414"/>
    <w:rsid w:val="00673C31"/>
    <w:rsid w:val="0067414E"/>
    <w:rsid w:val="0067497D"/>
    <w:rsid w:val="00676079"/>
    <w:rsid w:val="00676ECD"/>
    <w:rsid w:val="0067738E"/>
    <w:rsid w:val="006773B9"/>
    <w:rsid w:val="00677D0A"/>
    <w:rsid w:val="00677D83"/>
    <w:rsid w:val="00680AF4"/>
    <w:rsid w:val="0068185F"/>
    <w:rsid w:val="00681EE6"/>
    <w:rsid w:val="006848CE"/>
    <w:rsid w:val="00684CF5"/>
    <w:rsid w:val="00687113"/>
    <w:rsid w:val="00692540"/>
    <w:rsid w:val="0069602C"/>
    <w:rsid w:val="006A01CF"/>
    <w:rsid w:val="006A0768"/>
    <w:rsid w:val="006A3F11"/>
    <w:rsid w:val="006A46D7"/>
    <w:rsid w:val="006A60DD"/>
    <w:rsid w:val="006B0679"/>
    <w:rsid w:val="006B074C"/>
    <w:rsid w:val="006B3B84"/>
    <w:rsid w:val="006B4E7C"/>
    <w:rsid w:val="006B5927"/>
    <w:rsid w:val="006B5D8C"/>
    <w:rsid w:val="006B72D4"/>
    <w:rsid w:val="006B7727"/>
    <w:rsid w:val="006C0711"/>
    <w:rsid w:val="006C0A8B"/>
    <w:rsid w:val="006C110A"/>
    <w:rsid w:val="006C11CC"/>
    <w:rsid w:val="006C1AEB"/>
    <w:rsid w:val="006C336C"/>
    <w:rsid w:val="006C4528"/>
    <w:rsid w:val="006C57FE"/>
    <w:rsid w:val="006C668E"/>
    <w:rsid w:val="006C6947"/>
    <w:rsid w:val="006C7C3F"/>
    <w:rsid w:val="006D1F3A"/>
    <w:rsid w:val="006D3F9B"/>
    <w:rsid w:val="006D7303"/>
    <w:rsid w:val="006E2D57"/>
    <w:rsid w:val="006E30CA"/>
    <w:rsid w:val="006E33D8"/>
    <w:rsid w:val="006E3648"/>
    <w:rsid w:val="006E4B63"/>
    <w:rsid w:val="006E668E"/>
    <w:rsid w:val="006E7815"/>
    <w:rsid w:val="006F06E4"/>
    <w:rsid w:val="006F1CFC"/>
    <w:rsid w:val="006F2352"/>
    <w:rsid w:val="006F2DC9"/>
    <w:rsid w:val="006F6DEC"/>
    <w:rsid w:val="006F7B41"/>
    <w:rsid w:val="00700090"/>
    <w:rsid w:val="00702B5D"/>
    <w:rsid w:val="00703144"/>
    <w:rsid w:val="00703ED2"/>
    <w:rsid w:val="0070678B"/>
    <w:rsid w:val="00706C07"/>
    <w:rsid w:val="00707B8D"/>
    <w:rsid w:val="00710EB6"/>
    <w:rsid w:val="00712C58"/>
    <w:rsid w:val="00713636"/>
    <w:rsid w:val="00714B8C"/>
    <w:rsid w:val="0071624A"/>
    <w:rsid w:val="0071675D"/>
    <w:rsid w:val="00717736"/>
    <w:rsid w:val="00720BE3"/>
    <w:rsid w:val="00722E6A"/>
    <w:rsid w:val="00724D32"/>
    <w:rsid w:val="007261F6"/>
    <w:rsid w:val="00727211"/>
    <w:rsid w:val="00727F50"/>
    <w:rsid w:val="0073003F"/>
    <w:rsid w:val="007318E2"/>
    <w:rsid w:val="00732B47"/>
    <w:rsid w:val="00732ECC"/>
    <w:rsid w:val="0073470E"/>
    <w:rsid w:val="00735868"/>
    <w:rsid w:val="00735CF5"/>
    <w:rsid w:val="0074063A"/>
    <w:rsid w:val="00740FD1"/>
    <w:rsid w:val="007419B8"/>
    <w:rsid w:val="007423BD"/>
    <w:rsid w:val="00742AA4"/>
    <w:rsid w:val="00743BA1"/>
    <w:rsid w:val="00744C7C"/>
    <w:rsid w:val="00744E04"/>
    <w:rsid w:val="00745DA5"/>
    <w:rsid w:val="00745F1E"/>
    <w:rsid w:val="00747228"/>
    <w:rsid w:val="00750EE2"/>
    <w:rsid w:val="007515FE"/>
    <w:rsid w:val="00752BE1"/>
    <w:rsid w:val="0075587C"/>
    <w:rsid w:val="00756E5D"/>
    <w:rsid w:val="00757B7E"/>
    <w:rsid w:val="007601D0"/>
    <w:rsid w:val="007603BB"/>
    <w:rsid w:val="007607BA"/>
    <w:rsid w:val="0076109D"/>
    <w:rsid w:val="00767107"/>
    <w:rsid w:val="00767E76"/>
    <w:rsid w:val="00771BD6"/>
    <w:rsid w:val="00773617"/>
    <w:rsid w:val="00773BFD"/>
    <w:rsid w:val="00773C3A"/>
    <w:rsid w:val="007743B3"/>
    <w:rsid w:val="00774490"/>
    <w:rsid w:val="00775040"/>
    <w:rsid w:val="007750B1"/>
    <w:rsid w:val="00776197"/>
    <w:rsid w:val="00780CF7"/>
    <w:rsid w:val="007819FF"/>
    <w:rsid w:val="0078360C"/>
    <w:rsid w:val="00784A4C"/>
    <w:rsid w:val="00784BC6"/>
    <w:rsid w:val="0078523D"/>
    <w:rsid w:val="00786923"/>
    <w:rsid w:val="00786E2F"/>
    <w:rsid w:val="00791829"/>
    <w:rsid w:val="007931DF"/>
    <w:rsid w:val="00796636"/>
    <w:rsid w:val="007A0172"/>
    <w:rsid w:val="007A08DB"/>
    <w:rsid w:val="007A1804"/>
    <w:rsid w:val="007A2511"/>
    <w:rsid w:val="007A260E"/>
    <w:rsid w:val="007A2BC3"/>
    <w:rsid w:val="007A4734"/>
    <w:rsid w:val="007A4B49"/>
    <w:rsid w:val="007A4D4C"/>
    <w:rsid w:val="007A4DD6"/>
    <w:rsid w:val="007A5BDF"/>
    <w:rsid w:val="007A5CB9"/>
    <w:rsid w:val="007A7B3A"/>
    <w:rsid w:val="007A7DDD"/>
    <w:rsid w:val="007B1FA6"/>
    <w:rsid w:val="007B20AE"/>
    <w:rsid w:val="007B6B07"/>
    <w:rsid w:val="007B6D43"/>
    <w:rsid w:val="007B7235"/>
    <w:rsid w:val="007B749A"/>
    <w:rsid w:val="007B7C6E"/>
    <w:rsid w:val="007C3F82"/>
    <w:rsid w:val="007C7681"/>
    <w:rsid w:val="007D14C8"/>
    <w:rsid w:val="007D28E0"/>
    <w:rsid w:val="007D2F4D"/>
    <w:rsid w:val="007D2FEA"/>
    <w:rsid w:val="007D3A46"/>
    <w:rsid w:val="007D44D7"/>
    <w:rsid w:val="007D621A"/>
    <w:rsid w:val="007D795F"/>
    <w:rsid w:val="007E058A"/>
    <w:rsid w:val="007E0F72"/>
    <w:rsid w:val="007E2887"/>
    <w:rsid w:val="007E5278"/>
    <w:rsid w:val="007E72A1"/>
    <w:rsid w:val="007E749C"/>
    <w:rsid w:val="007F1B5C"/>
    <w:rsid w:val="007F503F"/>
    <w:rsid w:val="007F7A20"/>
    <w:rsid w:val="00801257"/>
    <w:rsid w:val="0080140E"/>
    <w:rsid w:val="008016A8"/>
    <w:rsid w:val="00801EEA"/>
    <w:rsid w:val="00801F14"/>
    <w:rsid w:val="00801FEC"/>
    <w:rsid w:val="008025A7"/>
    <w:rsid w:val="00802F32"/>
    <w:rsid w:val="00803B0A"/>
    <w:rsid w:val="00804DED"/>
    <w:rsid w:val="00805B96"/>
    <w:rsid w:val="00807B08"/>
    <w:rsid w:val="008105BE"/>
    <w:rsid w:val="008115A5"/>
    <w:rsid w:val="00811ACB"/>
    <w:rsid w:val="00811D1C"/>
    <w:rsid w:val="00811D46"/>
    <w:rsid w:val="008124B3"/>
    <w:rsid w:val="0081415D"/>
    <w:rsid w:val="00820229"/>
    <w:rsid w:val="00820896"/>
    <w:rsid w:val="00821757"/>
    <w:rsid w:val="0082189E"/>
    <w:rsid w:val="00822448"/>
    <w:rsid w:val="00822ABE"/>
    <w:rsid w:val="0082390B"/>
    <w:rsid w:val="00823A4B"/>
    <w:rsid w:val="008244D1"/>
    <w:rsid w:val="00824B27"/>
    <w:rsid w:val="00827F51"/>
    <w:rsid w:val="0083104E"/>
    <w:rsid w:val="00831465"/>
    <w:rsid w:val="00831B7D"/>
    <w:rsid w:val="008320DD"/>
    <w:rsid w:val="00833807"/>
    <w:rsid w:val="008343BE"/>
    <w:rsid w:val="00834561"/>
    <w:rsid w:val="0083608F"/>
    <w:rsid w:val="008360E5"/>
    <w:rsid w:val="00836535"/>
    <w:rsid w:val="00840FB4"/>
    <w:rsid w:val="008410B2"/>
    <w:rsid w:val="00841A0C"/>
    <w:rsid w:val="00845273"/>
    <w:rsid w:val="008500A0"/>
    <w:rsid w:val="00851566"/>
    <w:rsid w:val="008520FB"/>
    <w:rsid w:val="008524E5"/>
    <w:rsid w:val="0085351C"/>
    <w:rsid w:val="0085435A"/>
    <w:rsid w:val="008549CA"/>
    <w:rsid w:val="008556C3"/>
    <w:rsid w:val="0085687C"/>
    <w:rsid w:val="008572F6"/>
    <w:rsid w:val="00860FA3"/>
    <w:rsid w:val="00861A3A"/>
    <w:rsid w:val="008638A2"/>
    <w:rsid w:val="008648D6"/>
    <w:rsid w:val="008667ED"/>
    <w:rsid w:val="008706C5"/>
    <w:rsid w:val="00872E43"/>
    <w:rsid w:val="00873707"/>
    <w:rsid w:val="00874A77"/>
    <w:rsid w:val="00874B20"/>
    <w:rsid w:val="008757C6"/>
    <w:rsid w:val="008763E1"/>
    <w:rsid w:val="0087775C"/>
    <w:rsid w:val="00877DA0"/>
    <w:rsid w:val="00877EC8"/>
    <w:rsid w:val="00880E3D"/>
    <w:rsid w:val="00880F36"/>
    <w:rsid w:val="008838D1"/>
    <w:rsid w:val="00883B96"/>
    <w:rsid w:val="00885499"/>
    <w:rsid w:val="00885530"/>
    <w:rsid w:val="008860A6"/>
    <w:rsid w:val="00887D74"/>
    <w:rsid w:val="008910D1"/>
    <w:rsid w:val="00891B0F"/>
    <w:rsid w:val="008923D2"/>
    <w:rsid w:val="0089296C"/>
    <w:rsid w:val="008946FE"/>
    <w:rsid w:val="00895D26"/>
    <w:rsid w:val="00896ABD"/>
    <w:rsid w:val="00897822"/>
    <w:rsid w:val="008978F6"/>
    <w:rsid w:val="00897AB6"/>
    <w:rsid w:val="00897BCB"/>
    <w:rsid w:val="008A3380"/>
    <w:rsid w:val="008A3661"/>
    <w:rsid w:val="008A540A"/>
    <w:rsid w:val="008A595B"/>
    <w:rsid w:val="008A73B0"/>
    <w:rsid w:val="008A7A9C"/>
    <w:rsid w:val="008B2D8F"/>
    <w:rsid w:val="008B33D3"/>
    <w:rsid w:val="008B509E"/>
    <w:rsid w:val="008B5211"/>
    <w:rsid w:val="008B5218"/>
    <w:rsid w:val="008B654A"/>
    <w:rsid w:val="008B7102"/>
    <w:rsid w:val="008B7941"/>
    <w:rsid w:val="008B7E55"/>
    <w:rsid w:val="008C0698"/>
    <w:rsid w:val="008C25BF"/>
    <w:rsid w:val="008C3B34"/>
    <w:rsid w:val="008C3B42"/>
    <w:rsid w:val="008C3B7D"/>
    <w:rsid w:val="008C640F"/>
    <w:rsid w:val="008C720C"/>
    <w:rsid w:val="008C7C19"/>
    <w:rsid w:val="008D08AD"/>
    <w:rsid w:val="008D0BAD"/>
    <w:rsid w:val="008D0F90"/>
    <w:rsid w:val="008D141A"/>
    <w:rsid w:val="008D1C64"/>
    <w:rsid w:val="008D1D37"/>
    <w:rsid w:val="008D3715"/>
    <w:rsid w:val="008D405F"/>
    <w:rsid w:val="008D52D4"/>
    <w:rsid w:val="008D5465"/>
    <w:rsid w:val="008D5E61"/>
    <w:rsid w:val="008D7902"/>
    <w:rsid w:val="008D7EB7"/>
    <w:rsid w:val="008D7EC5"/>
    <w:rsid w:val="008E2F1B"/>
    <w:rsid w:val="008E3553"/>
    <w:rsid w:val="008E3684"/>
    <w:rsid w:val="008E41BC"/>
    <w:rsid w:val="008E4F9F"/>
    <w:rsid w:val="008E53F6"/>
    <w:rsid w:val="008E57F5"/>
    <w:rsid w:val="008E672E"/>
    <w:rsid w:val="008E7606"/>
    <w:rsid w:val="008E7830"/>
    <w:rsid w:val="008E7CE6"/>
    <w:rsid w:val="008F1BF4"/>
    <w:rsid w:val="008F1DAA"/>
    <w:rsid w:val="008F2FFD"/>
    <w:rsid w:val="008F3EBD"/>
    <w:rsid w:val="008F48E3"/>
    <w:rsid w:val="008F60B2"/>
    <w:rsid w:val="008F7BE0"/>
    <w:rsid w:val="008F7C41"/>
    <w:rsid w:val="009022C4"/>
    <w:rsid w:val="009031E2"/>
    <w:rsid w:val="009068CB"/>
    <w:rsid w:val="00906F05"/>
    <w:rsid w:val="00911002"/>
    <w:rsid w:val="00911C56"/>
    <w:rsid w:val="00911F9E"/>
    <w:rsid w:val="0091206E"/>
    <w:rsid w:val="0091276C"/>
    <w:rsid w:val="0091370F"/>
    <w:rsid w:val="00915FDD"/>
    <w:rsid w:val="0091656E"/>
    <w:rsid w:val="009165AC"/>
    <w:rsid w:val="00916844"/>
    <w:rsid w:val="00916FFC"/>
    <w:rsid w:val="0092053F"/>
    <w:rsid w:val="00920874"/>
    <w:rsid w:val="0092340A"/>
    <w:rsid w:val="00924631"/>
    <w:rsid w:val="009261D8"/>
    <w:rsid w:val="00930842"/>
    <w:rsid w:val="00930AE4"/>
    <w:rsid w:val="009313D9"/>
    <w:rsid w:val="0093262A"/>
    <w:rsid w:val="00934052"/>
    <w:rsid w:val="00934DFE"/>
    <w:rsid w:val="00935B7F"/>
    <w:rsid w:val="00935DB1"/>
    <w:rsid w:val="009362E5"/>
    <w:rsid w:val="009368C7"/>
    <w:rsid w:val="009410D9"/>
    <w:rsid w:val="00941293"/>
    <w:rsid w:val="009437D7"/>
    <w:rsid w:val="0094456F"/>
    <w:rsid w:val="00945BA2"/>
    <w:rsid w:val="00946341"/>
    <w:rsid w:val="00946372"/>
    <w:rsid w:val="009468CE"/>
    <w:rsid w:val="00947D58"/>
    <w:rsid w:val="00950C17"/>
    <w:rsid w:val="00951FAF"/>
    <w:rsid w:val="00952B19"/>
    <w:rsid w:val="009533E8"/>
    <w:rsid w:val="00954181"/>
    <w:rsid w:val="009542B5"/>
    <w:rsid w:val="00954740"/>
    <w:rsid w:val="00955A3D"/>
    <w:rsid w:val="00955AE5"/>
    <w:rsid w:val="00955DBE"/>
    <w:rsid w:val="009605EF"/>
    <w:rsid w:val="00962D22"/>
    <w:rsid w:val="00962E71"/>
    <w:rsid w:val="00963ABC"/>
    <w:rsid w:val="00964509"/>
    <w:rsid w:val="009657A7"/>
    <w:rsid w:val="00965D21"/>
    <w:rsid w:val="00966545"/>
    <w:rsid w:val="00967035"/>
    <w:rsid w:val="00967764"/>
    <w:rsid w:val="00967B81"/>
    <w:rsid w:val="00967F6C"/>
    <w:rsid w:val="00970B0E"/>
    <w:rsid w:val="00970BB9"/>
    <w:rsid w:val="009726EE"/>
    <w:rsid w:val="00972CDE"/>
    <w:rsid w:val="009733DD"/>
    <w:rsid w:val="00975573"/>
    <w:rsid w:val="0097683F"/>
    <w:rsid w:val="00976D03"/>
    <w:rsid w:val="00977B30"/>
    <w:rsid w:val="00981301"/>
    <w:rsid w:val="0098298E"/>
    <w:rsid w:val="00982F41"/>
    <w:rsid w:val="0098441C"/>
    <w:rsid w:val="00985090"/>
    <w:rsid w:val="00987710"/>
    <w:rsid w:val="009904AB"/>
    <w:rsid w:val="00991392"/>
    <w:rsid w:val="00991797"/>
    <w:rsid w:val="00994A67"/>
    <w:rsid w:val="00995688"/>
    <w:rsid w:val="009958A6"/>
    <w:rsid w:val="00995F7C"/>
    <w:rsid w:val="00996454"/>
    <w:rsid w:val="00996456"/>
    <w:rsid w:val="009966EB"/>
    <w:rsid w:val="009A04F5"/>
    <w:rsid w:val="009A0AD2"/>
    <w:rsid w:val="009A15EF"/>
    <w:rsid w:val="009A24D8"/>
    <w:rsid w:val="009A2BBA"/>
    <w:rsid w:val="009A38A5"/>
    <w:rsid w:val="009A38CB"/>
    <w:rsid w:val="009A4750"/>
    <w:rsid w:val="009A4807"/>
    <w:rsid w:val="009A5B73"/>
    <w:rsid w:val="009A6D01"/>
    <w:rsid w:val="009B0665"/>
    <w:rsid w:val="009B118B"/>
    <w:rsid w:val="009B13C6"/>
    <w:rsid w:val="009B1429"/>
    <w:rsid w:val="009B1737"/>
    <w:rsid w:val="009B183A"/>
    <w:rsid w:val="009B1A74"/>
    <w:rsid w:val="009B3D4B"/>
    <w:rsid w:val="009B4060"/>
    <w:rsid w:val="009B5B99"/>
    <w:rsid w:val="009B6CDA"/>
    <w:rsid w:val="009B6EFC"/>
    <w:rsid w:val="009C17E3"/>
    <w:rsid w:val="009C1B24"/>
    <w:rsid w:val="009C1FD0"/>
    <w:rsid w:val="009C2496"/>
    <w:rsid w:val="009C2DF8"/>
    <w:rsid w:val="009C31BF"/>
    <w:rsid w:val="009C61B9"/>
    <w:rsid w:val="009C679A"/>
    <w:rsid w:val="009C68B7"/>
    <w:rsid w:val="009C6E63"/>
    <w:rsid w:val="009D0834"/>
    <w:rsid w:val="009D0A1E"/>
    <w:rsid w:val="009D0E46"/>
    <w:rsid w:val="009D1B99"/>
    <w:rsid w:val="009D2AE3"/>
    <w:rsid w:val="009D30E5"/>
    <w:rsid w:val="009D338D"/>
    <w:rsid w:val="009D5176"/>
    <w:rsid w:val="009D52BC"/>
    <w:rsid w:val="009D5841"/>
    <w:rsid w:val="009D7586"/>
    <w:rsid w:val="009D7656"/>
    <w:rsid w:val="009D768C"/>
    <w:rsid w:val="009D7D0A"/>
    <w:rsid w:val="009E09D9"/>
    <w:rsid w:val="009E16AC"/>
    <w:rsid w:val="009E1756"/>
    <w:rsid w:val="009E2BD7"/>
    <w:rsid w:val="009E38A8"/>
    <w:rsid w:val="009E516B"/>
    <w:rsid w:val="009E70B0"/>
    <w:rsid w:val="009E713F"/>
    <w:rsid w:val="009E7BB4"/>
    <w:rsid w:val="009E7DF6"/>
    <w:rsid w:val="009F01B1"/>
    <w:rsid w:val="009F03F5"/>
    <w:rsid w:val="009F0A4F"/>
    <w:rsid w:val="009F0DBB"/>
    <w:rsid w:val="009F3887"/>
    <w:rsid w:val="009F5723"/>
    <w:rsid w:val="009F659A"/>
    <w:rsid w:val="009F732B"/>
    <w:rsid w:val="00A01817"/>
    <w:rsid w:val="00A01ECB"/>
    <w:rsid w:val="00A01FE0"/>
    <w:rsid w:val="00A0228C"/>
    <w:rsid w:val="00A03355"/>
    <w:rsid w:val="00A0467F"/>
    <w:rsid w:val="00A04E02"/>
    <w:rsid w:val="00A04E60"/>
    <w:rsid w:val="00A05925"/>
    <w:rsid w:val="00A06945"/>
    <w:rsid w:val="00A06B2E"/>
    <w:rsid w:val="00A070DB"/>
    <w:rsid w:val="00A07A3E"/>
    <w:rsid w:val="00A10656"/>
    <w:rsid w:val="00A113C0"/>
    <w:rsid w:val="00A1244F"/>
    <w:rsid w:val="00A1259C"/>
    <w:rsid w:val="00A12FA6"/>
    <w:rsid w:val="00A13388"/>
    <w:rsid w:val="00A1339B"/>
    <w:rsid w:val="00A14ABA"/>
    <w:rsid w:val="00A2015A"/>
    <w:rsid w:val="00A222C7"/>
    <w:rsid w:val="00A23E4E"/>
    <w:rsid w:val="00A24697"/>
    <w:rsid w:val="00A24CB6"/>
    <w:rsid w:val="00A263AB"/>
    <w:rsid w:val="00A26CD2"/>
    <w:rsid w:val="00A27667"/>
    <w:rsid w:val="00A27BC6"/>
    <w:rsid w:val="00A32881"/>
    <w:rsid w:val="00A32979"/>
    <w:rsid w:val="00A32C51"/>
    <w:rsid w:val="00A333C4"/>
    <w:rsid w:val="00A34A67"/>
    <w:rsid w:val="00A35A9D"/>
    <w:rsid w:val="00A36309"/>
    <w:rsid w:val="00A36490"/>
    <w:rsid w:val="00A37462"/>
    <w:rsid w:val="00A37539"/>
    <w:rsid w:val="00A37610"/>
    <w:rsid w:val="00A378F1"/>
    <w:rsid w:val="00A40D83"/>
    <w:rsid w:val="00A41C23"/>
    <w:rsid w:val="00A41FCD"/>
    <w:rsid w:val="00A42365"/>
    <w:rsid w:val="00A42C39"/>
    <w:rsid w:val="00A440DF"/>
    <w:rsid w:val="00A44663"/>
    <w:rsid w:val="00A448B7"/>
    <w:rsid w:val="00A455DD"/>
    <w:rsid w:val="00A459E1"/>
    <w:rsid w:val="00A45DAA"/>
    <w:rsid w:val="00A46AC4"/>
    <w:rsid w:val="00A4704D"/>
    <w:rsid w:val="00A502CE"/>
    <w:rsid w:val="00A52296"/>
    <w:rsid w:val="00A55661"/>
    <w:rsid w:val="00A55BB1"/>
    <w:rsid w:val="00A61B70"/>
    <w:rsid w:val="00A61FA8"/>
    <w:rsid w:val="00A637F4"/>
    <w:rsid w:val="00A64DF2"/>
    <w:rsid w:val="00A65485"/>
    <w:rsid w:val="00A6627F"/>
    <w:rsid w:val="00A66E05"/>
    <w:rsid w:val="00A7069E"/>
    <w:rsid w:val="00A70753"/>
    <w:rsid w:val="00A70BA8"/>
    <w:rsid w:val="00A70BB2"/>
    <w:rsid w:val="00A712D2"/>
    <w:rsid w:val="00A71E38"/>
    <w:rsid w:val="00A75138"/>
    <w:rsid w:val="00A75876"/>
    <w:rsid w:val="00A75883"/>
    <w:rsid w:val="00A80B9B"/>
    <w:rsid w:val="00A82C8A"/>
    <w:rsid w:val="00A8346B"/>
    <w:rsid w:val="00A834BD"/>
    <w:rsid w:val="00A84344"/>
    <w:rsid w:val="00A852FF"/>
    <w:rsid w:val="00A85416"/>
    <w:rsid w:val="00A86382"/>
    <w:rsid w:val="00A87337"/>
    <w:rsid w:val="00A87AC2"/>
    <w:rsid w:val="00A90547"/>
    <w:rsid w:val="00A90C97"/>
    <w:rsid w:val="00A92DDC"/>
    <w:rsid w:val="00A93F1F"/>
    <w:rsid w:val="00A94515"/>
    <w:rsid w:val="00A945BA"/>
    <w:rsid w:val="00A94DE8"/>
    <w:rsid w:val="00A960C8"/>
    <w:rsid w:val="00A96604"/>
    <w:rsid w:val="00A972E6"/>
    <w:rsid w:val="00AA01BB"/>
    <w:rsid w:val="00AA03DF"/>
    <w:rsid w:val="00AA0E4A"/>
    <w:rsid w:val="00AA0E66"/>
    <w:rsid w:val="00AA1B4F"/>
    <w:rsid w:val="00AA21D8"/>
    <w:rsid w:val="00AA271A"/>
    <w:rsid w:val="00AA2842"/>
    <w:rsid w:val="00AA3270"/>
    <w:rsid w:val="00AA3332"/>
    <w:rsid w:val="00AA462D"/>
    <w:rsid w:val="00AA54F3"/>
    <w:rsid w:val="00AA6183"/>
    <w:rsid w:val="00AA626A"/>
    <w:rsid w:val="00AA6B43"/>
    <w:rsid w:val="00AA720D"/>
    <w:rsid w:val="00AA7477"/>
    <w:rsid w:val="00AB083F"/>
    <w:rsid w:val="00AB367A"/>
    <w:rsid w:val="00AB4FB6"/>
    <w:rsid w:val="00AB6910"/>
    <w:rsid w:val="00AC01D1"/>
    <w:rsid w:val="00AC0AB2"/>
    <w:rsid w:val="00AC0E9F"/>
    <w:rsid w:val="00AC168E"/>
    <w:rsid w:val="00AC1E53"/>
    <w:rsid w:val="00AC52A5"/>
    <w:rsid w:val="00AC6EFD"/>
    <w:rsid w:val="00AC7151"/>
    <w:rsid w:val="00AC7A93"/>
    <w:rsid w:val="00AD07EA"/>
    <w:rsid w:val="00AD0903"/>
    <w:rsid w:val="00AD460A"/>
    <w:rsid w:val="00AD4D25"/>
    <w:rsid w:val="00AD4DF9"/>
    <w:rsid w:val="00AD6A05"/>
    <w:rsid w:val="00AE0DA3"/>
    <w:rsid w:val="00AE118B"/>
    <w:rsid w:val="00AE272B"/>
    <w:rsid w:val="00AE2CFE"/>
    <w:rsid w:val="00AE346E"/>
    <w:rsid w:val="00AE3619"/>
    <w:rsid w:val="00AE3E3A"/>
    <w:rsid w:val="00AE77B4"/>
    <w:rsid w:val="00AE7C1A"/>
    <w:rsid w:val="00AE7DF8"/>
    <w:rsid w:val="00AF0A91"/>
    <w:rsid w:val="00AF0D9C"/>
    <w:rsid w:val="00AF0FB9"/>
    <w:rsid w:val="00AF13AB"/>
    <w:rsid w:val="00AF148A"/>
    <w:rsid w:val="00AF18F0"/>
    <w:rsid w:val="00AF1AB1"/>
    <w:rsid w:val="00AF1D36"/>
    <w:rsid w:val="00AF22E0"/>
    <w:rsid w:val="00AF280B"/>
    <w:rsid w:val="00AF3904"/>
    <w:rsid w:val="00AF5B88"/>
    <w:rsid w:val="00AF5F75"/>
    <w:rsid w:val="00AF6001"/>
    <w:rsid w:val="00B01380"/>
    <w:rsid w:val="00B01A16"/>
    <w:rsid w:val="00B0336D"/>
    <w:rsid w:val="00B05839"/>
    <w:rsid w:val="00B07F45"/>
    <w:rsid w:val="00B1021A"/>
    <w:rsid w:val="00B104D3"/>
    <w:rsid w:val="00B11F81"/>
    <w:rsid w:val="00B1481A"/>
    <w:rsid w:val="00B15557"/>
    <w:rsid w:val="00B1577A"/>
    <w:rsid w:val="00B15A1F"/>
    <w:rsid w:val="00B15FE9"/>
    <w:rsid w:val="00B16FA1"/>
    <w:rsid w:val="00B20958"/>
    <w:rsid w:val="00B2148A"/>
    <w:rsid w:val="00B220C2"/>
    <w:rsid w:val="00B2268A"/>
    <w:rsid w:val="00B22977"/>
    <w:rsid w:val="00B254A3"/>
    <w:rsid w:val="00B25B32"/>
    <w:rsid w:val="00B2630D"/>
    <w:rsid w:val="00B278F7"/>
    <w:rsid w:val="00B316CF"/>
    <w:rsid w:val="00B3210D"/>
    <w:rsid w:val="00B3257A"/>
    <w:rsid w:val="00B32616"/>
    <w:rsid w:val="00B33A5F"/>
    <w:rsid w:val="00B359FC"/>
    <w:rsid w:val="00B36776"/>
    <w:rsid w:val="00B36C42"/>
    <w:rsid w:val="00B400DE"/>
    <w:rsid w:val="00B40B89"/>
    <w:rsid w:val="00B41C89"/>
    <w:rsid w:val="00B42EA7"/>
    <w:rsid w:val="00B5063A"/>
    <w:rsid w:val="00B51845"/>
    <w:rsid w:val="00B51923"/>
    <w:rsid w:val="00B51C2D"/>
    <w:rsid w:val="00B527DA"/>
    <w:rsid w:val="00B529D1"/>
    <w:rsid w:val="00B52F58"/>
    <w:rsid w:val="00B5337C"/>
    <w:rsid w:val="00B53FDE"/>
    <w:rsid w:val="00B5475D"/>
    <w:rsid w:val="00B54FED"/>
    <w:rsid w:val="00B5620F"/>
    <w:rsid w:val="00B56397"/>
    <w:rsid w:val="00B571DA"/>
    <w:rsid w:val="00B6027B"/>
    <w:rsid w:val="00B624C7"/>
    <w:rsid w:val="00B629E4"/>
    <w:rsid w:val="00B636C8"/>
    <w:rsid w:val="00B651D0"/>
    <w:rsid w:val="00B65EDB"/>
    <w:rsid w:val="00B66326"/>
    <w:rsid w:val="00B67AFF"/>
    <w:rsid w:val="00B701A2"/>
    <w:rsid w:val="00B70B3E"/>
    <w:rsid w:val="00B70B59"/>
    <w:rsid w:val="00B71D14"/>
    <w:rsid w:val="00B71D1D"/>
    <w:rsid w:val="00B732AF"/>
    <w:rsid w:val="00B73657"/>
    <w:rsid w:val="00B739B3"/>
    <w:rsid w:val="00B75E0F"/>
    <w:rsid w:val="00B80829"/>
    <w:rsid w:val="00B809FE"/>
    <w:rsid w:val="00B81B15"/>
    <w:rsid w:val="00B82036"/>
    <w:rsid w:val="00B82697"/>
    <w:rsid w:val="00B84C09"/>
    <w:rsid w:val="00B85B7A"/>
    <w:rsid w:val="00B86B78"/>
    <w:rsid w:val="00B86E9A"/>
    <w:rsid w:val="00B87824"/>
    <w:rsid w:val="00B915AE"/>
    <w:rsid w:val="00B9186D"/>
    <w:rsid w:val="00B96079"/>
    <w:rsid w:val="00BA1117"/>
    <w:rsid w:val="00BA13CA"/>
    <w:rsid w:val="00BA1735"/>
    <w:rsid w:val="00BA19FA"/>
    <w:rsid w:val="00BA37DE"/>
    <w:rsid w:val="00BA409D"/>
    <w:rsid w:val="00BA4288"/>
    <w:rsid w:val="00BA441A"/>
    <w:rsid w:val="00BA5BDE"/>
    <w:rsid w:val="00BB08F7"/>
    <w:rsid w:val="00BB0902"/>
    <w:rsid w:val="00BB1F9C"/>
    <w:rsid w:val="00BB2109"/>
    <w:rsid w:val="00BB47C3"/>
    <w:rsid w:val="00BB48E5"/>
    <w:rsid w:val="00BB5607"/>
    <w:rsid w:val="00BB5ACA"/>
    <w:rsid w:val="00BB627F"/>
    <w:rsid w:val="00BB6835"/>
    <w:rsid w:val="00BB729E"/>
    <w:rsid w:val="00BC0827"/>
    <w:rsid w:val="00BC0C17"/>
    <w:rsid w:val="00BC1BE3"/>
    <w:rsid w:val="00BC3823"/>
    <w:rsid w:val="00BC387E"/>
    <w:rsid w:val="00BC5597"/>
    <w:rsid w:val="00BC5841"/>
    <w:rsid w:val="00BC6D61"/>
    <w:rsid w:val="00BD1F3D"/>
    <w:rsid w:val="00BD2EF0"/>
    <w:rsid w:val="00BD51C7"/>
    <w:rsid w:val="00BD5B52"/>
    <w:rsid w:val="00BD60B4"/>
    <w:rsid w:val="00BD6A7A"/>
    <w:rsid w:val="00BD796B"/>
    <w:rsid w:val="00BD79C4"/>
    <w:rsid w:val="00BE03B7"/>
    <w:rsid w:val="00BE0585"/>
    <w:rsid w:val="00BE0CBA"/>
    <w:rsid w:val="00BE1C68"/>
    <w:rsid w:val="00BE1E7C"/>
    <w:rsid w:val="00BE20C3"/>
    <w:rsid w:val="00BE40C0"/>
    <w:rsid w:val="00BE5F4A"/>
    <w:rsid w:val="00BE6312"/>
    <w:rsid w:val="00BE77B0"/>
    <w:rsid w:val="00BE7AEF"/>
    <w:rsid w:val="00BE7C8B"/>
    <w:rsid w:val="00BF0068"/>
    <w:rsid w:val="00BF09B0"/>
    <w:rsid w:val="00BF0E93"/>
    <w:rsid w:val="00BF1544"/>
    <w:rsid w:val="00BF1B53"/>
    <w:rsid w:val="00BF246D"/>
    <w:rsid w:val="00BF2682"/>
    <w:rsid w:val="00BF3CFA"/>
    <w:rsid w:val="00BF4600"/>
    <w:rsid w:val="00C00D6D"/>
    <w:rsid w:val="00C0428F"/>
    <w:rsid w:val="00C042EF"/>
    <w:rsid w:val="00C043FD"/>
    <w:rsid w:val="00C06087"/>
    <w:rsid w:val="00C06BA6"/>
    <w:rsid w:val="00C06F06"/>
    <w:rsid w:val="00C0777A"/>
    <w:rsid w:val="00C07A56"/>
    <w:rsid w:val="00C10332"/>
    <w:rsid w:val="00C11BAE"/>
    <w:rsid w:val="00C12AC7"/>
    <w:rsid w:val="00C15BDB"/>
    <w:rsid w:val="00C1672A"/>
    <w:rsid w:val="00C20FAD"/>
    <w:rsid w:val="00C2202D"/>
    <w:rsid w:val="00C233C1"/>
    <w:rsid w:val="00C2375F"/>
    <w:rsid w:val="00C23F66"/>
    <w:rsid w:val="00C2421E"/>
    <w:rsid w:val="00C247CB"/>
    <w:rsid w:val="00C318BF"/>
    <w:rsid w:val="00C32E66"/>
    <w:rsid w:val="00C3355F"/>
    <w:rsid w:val="00C33A04"/>
    <w:rsid w:val="00C33FF8"/>
    <w:rsid w:val="00C34611"/>
    <w:rsid w:val="00C34C1D"/>
    <w:rsid w:val="00C3569A"/>
    <w:rsid w:val="00C375BE"/>
    <w:rsid w:val="00C401CE"/>
    <w:rsid w:val="00C40F62"/>
    <w:rsid w:val="00C41AED"/>
    <w:rsid w:val="00C43F48"/>
    <w:rsid w:val="00C448FF"/>
    <w:rsid w:val="00C454F3"/>
    <w:rsid w:val="00C45E57"/>
    <w:rsid w:val="00C46481"/>
    <w:rsid w:val="00C50A9C"/>
    <w:rsid w:val="00C51876"/>
    <w:rsid w:val="00C5265E"/>
    <w:rsid w:val="00C52C91"/>
    <w:rsid w:val="00C52F29"/>
    <w:rsid w:val="00C53FDA"/>
    <w:rsid w:val="00C563AD"/>
    <w:rsid w:val="00C56CE6"/>
    <w:rsid w:val="00C5745F"/>
    <w:rsid w:val="00C60005"/>
    <w:rsid w:val="00C6063B"/>
    <w:rsid w:val="00C61590"/>
    <w:rsid w:val="00C61A98"/>
    <w:rsid w:val="00C62357"/>
    <w:rsid w:val="00C6243A"/>
    <w:rsid w:val="00C63201"/>
    <w:rsid w:val="00C64A06"/>
    <w:rsid w:val="00C64E62"/>
    <w:rsid w:val="00C651D5"/>
    <w:rsid w:val="00C653C2"/>
    <w:rsid w:val="00C65CCC"/>
    <w:rsid w:val="00C66B47"/>
    <w:rsid w:val="00C67506"/>
    <w:rsid w:val="00C67A80"/>
    <w:rsid w:val="00C7056C"/>
    <w:rsid w:val="00C7109A"/>
    <w:rsid w:val="00C71AC7"/>
    <w:rsid w:val="00C7618F"/>
    <w:rsid w:val="00C765A9"/>
    <w:rsid w:val="00C76B00"/>
    <w:rsid w:val="00C77D3F"/>
    <w:rsid w:val="00C77D46"/>
    <w:rsid w:val="00C807C4"/>
    <w:rsid w:val="00C81157"/>
    <w:rsid w:val="00C8162D"/>
    <w:rsid w:val="00C8281A"/>
    <w:rsid w:val="00C830BB"/>
    <w:rsid w:val="00C83864"/>
    <w:rsid w:val="00C83A0B"/>
    <w:rsid w:val="00C83CA2"/>
    <w:rsid w:val="00C842D0"/>
    <w:rsid w:val="00C84D7F"/>
    <w:rsid w:val="00C84ED1"/>
    <w:rsid w:val="00C85CCF"/>
    <w:rsid w:val="00C8627A"/>
    <w:rsid w:val="00C863CC"/>
    <w:rsid w:val="00C9038F"/>
    <w:rsid w:val="00C9044A"/>
    <w:rsid w:val="00C90741"/>
    <w:rsid w:val="00C90D55"/>
    <w:rsid w:val="00C92AAB"/>
    <w:rsid w:val="00C9403E"/>
    <w:rsid w:val="00C943B8"/>
    <w:rsid w:val="00C95117"/>
    <w:rsid w:val="00C95D4C"/>
    <w:rsid w:val="00C9637F"/>
    <w:rsid w:val="00C9708A"/>
    <w:rsid w:val="00CA1B6B"/>
    <w:rsid w:val="00CA2435"/>
    <w:rsid w:val="00CA246B"/>
    <w:rsid w:val="00CA2785"/>
    <w:rsid w:val="00CA2E83"/>
    <w:rsid w:val="00CA356E"/>
    <w:rsid w:val="00CA4068"/>
    <w:rsid w:val="00CA65D7"/>
    <w:rsid w:val="00CA67F4"/>
    <w:rsid w:val="00CA6AEE"/>
    <w:rsid w:val="00CA72B8"/>
    <w:rsid w:val="00CB0B07"/>
    <w:rsid w:val="00CB0B98"/>
    <w:rsid w:val="00CB195B"/>
    <w:rsid w:val="00CB21F9"/>
    <w:rsid w:val="00CB37F8"/>
    <w:rsid w:val="00CB54BC"/>
    <w:rsid w:val="00CB5AF9"/>
    <w:rsid w:val="00CB719A"/>
    <w:rsid w:val="00CB7DC3"/>
    <w:rsid w:val="00CB7DE0"/>
    <w:rsid w:val="00CC06E3"/>
    <w:rsid w:val="00CC1A97"/>
    <w:rsid w:val="00CC1B5F"/>
    <w:rsid w:val="00CC20BC"/>
    <w:rsid w:val="00CC2A6C"/>
    <w:rsid w:val="00CC3131"/>
    <w:rsid w:val="00CC49B6"/>
    <w:rsid w:val="00CC5BE1"/>
    <w:rsid w:val="00CC60BE"/>
    <w:rsid w:val="00CC75A2"/>
    <w:rsid w:val="00CC7A0B"/>
    <w:rsid w:val="00CC7A18"/>
    <w:rsid w:val="00CD0E2F"/>
    <w:rsid w:val="00CD0F22"/>
    <w:rsid w:val="00CD10DD"/>
    <w:rsid w:val="00CD154D"/>
    <w:rsid w:val="00CD1D49"/>
    <w:rsid w:val="00CD211C"/>
    <w:rsid w:val="00CD2D7F"/>
    <w:rsid w:val="00CD2F20"/>
    <w:rsid w:val="00CD3177"/>
    <w:rsid w:val="00CD3C90"/>
    <w:rsid w:val="00CD60A0"/>
    <w:rsid w:val="00CD6B20"/>
    <w:rsid w:val="00CE0362"/>
    <w:rsid w:val="00CE1339"/>
    <w:rsid w:val="00CE1486"/>
    <w:rsid w:val="00CE31E1"/>
    <w:rsid w:val="00CE3F7F"/>
    <w:rsid w:val="00CE48E7"/>
    <w:rsid w:val="00CE61CC"/>
    <w:rsid w:val="00CE6B15"/>
    <w:rsid w:val="00CE6E42"/>
    <w:rsid w:val="00CE7681"/>
    <w:rsid w:val="00CF14B9"/>
    <w:rsid w:val="00CF20B7"/>
    <w:rsid w:val="00CF546F"/>
    <w:rsid w:val="00CF59B4"/>
    <w:rsid w:val="00CF5E91"/>
    <w:rsid w:val="00CF6692"/>
    <w:rsid w:val="00CF6C3A"/>
    <w:rsid w:val="00CF7441"/>
    <w:rsid w:val="00D00D16"/>
    <w:rsid w:val="00D03C6C"/>
    <w:rsid w:val="00D04760"/>
    <w:rsid w:val="00D04A95"/>
    <w:rsid w:val="00D04F57"/>
    <w:rsid w:val="00D04F72"/>
    <w:rsid w:val="00D05A35"/>
    <w:rsid w:val="00D05EEF"/>
    <w:rsid w:val="00D06288"/>
    <w:rsid w:val="00D068C7"/>
    <w:rsid w:val="00D07D40"/>
    <w:rsid w:val="00D11780"/>
    <w:rsid w:val="00D125C8"/>
    <w:rsid w:val="00D128A4"/>
    <w:rsid w:val="00D14286"/>
    <w:rsid w:val="00D147C8"/>
    <w:rsid w:val="00D14DC1"/>
    <w:rsid w:val="00D15131"/>
    <w:rsid w:val="00D16645"/>
    <w:rsid w:val="00D16FA2"/>
    <w:rsid w:val="00D20954"/>
    <w:rsid w:val="00D21ACD"/>
    <w:rsid w:val="00D21C39"/>
    <w:rsid w:val="00D21FC6"/>
    <w:rsid w:val="00D2243A"/>
    <w:rsid w:val="00D26523"/>
    <w:rsid w:val="00D304F1"/>
    <w:rsid w:val="00D32F61"/>
    <w:rsid w:val="00D33393"/>
    <w:rsid w:val="00D338AB"/>
    <w:rsid w:val="00D33D36"/>
    <w:rsid w:val="00D34D94"/>
    <w:rsid w:val="00D3699D"/>
    <w:rsid w:val="00D36BC6"/>
    <w:rsid w:val="00D409E2"/>
    <w:rsid w:val="00D40AA7"/>
    <w:rsid w:val="00D41483"/>
    <w:rsid w:val="00D427D7"/>
    <w:rsid w:val="00D44649"/>
    <w:rsid w:val="00D4481D"/>
    <w:rsid w:val="00D44E62"/>
    <w:rsid w:val="00D465CA"/>
    <w:rsid w:val="00D46BCB"/>
    <w:rsid w:val="00D51570"/>
    <w:rsid w:val="00D521EB"/>
    <w:rsid w:val="00D556AD"/>
    <w:rsid w:val="00D56E6F"/>
    <w:rsid w:val="00D57D37"/>
    <w:rsid w:val="00D60381"/>
    <w:rsid w:val="00D616DE"/>
    <w:rsid w:val="00D62201"/>
    <w:rsid w:val="00D62AAD"/>
    <w:rsid w:val="00D62CB8"/>
    <w:rsid w:val="00D651D1"/>
    <w:rsid w:val="00D659D5"/>
    <w:rsid w:val="00D67C36"/>
    <w:rsid w:val="00D717BB"/>
    <w:rsid w:val="00D7226B"/>
    <w:rsid w:val="00D72707"/>
    <w:rsid w:val="00D75A9C"/>
    <w:rsid w:val="00D779A8"/>
    <w:rsid w:val="00D802C0"/>
    <w:rsid w:val="00D804D1"/>
    <w:rsid w:val="00D80B9E"/>
    <w:rsid w:val="00D829C8"/>
    <w:rsid w:val="00D84AED"/>
    <w:rsid w:val="00D86AE1"/>
    <w:rsid w:val="00D90871"/>
    <w:rsid w:val="00D91537"/>
    <w:rsid w:val="00D9155F"/>
    <w:rsid w:val="00D92236"/>
    <w:rsid w:val="00D92ABE"/>
    <w:rsid w:val="00D9353D"/>
    <w:rsid w:val="00D93712"/>
    <w:rsid w:val="00D93A57"/>
    <w:rsid w:val="00D94021"/>
    <w:rsid w:val="00D9403F"/>
    <w:rsid w:val="00D959B4"/>
    <w:rsid w:val="00DA0A17"/>
    <w:rsid w:val="00DA1174"/>
    <w:rsid w:val="00DA44DE"/>
    <w:rsid w:val="00DA7735"/>
    <w:rsid w:val="00DB2EA1"/>
    <w:rsid w:val="00DB3C83"/>
    <w:rsid w:val="00DB45D9"/>
    <w:rsid w:val="00DB620A"/>
    <w:rsid w:val="00DB7508"/>
    <w:rsid w:val="00DB7D02"/>
    <w:rsid w:val="00DC00E2"/>
    <w:rsid w:val="00DC1DB3"/>
    <w:rsid w:val="00DC305B"/>
    <w:rsid w:val="00DC3832"/>
    <w:rsid w:val="00DC7A51"/>
    <w:rsid w:val="00DC7F64"/>
    <w:rsid w:val="00DD160D"/>
    <w:rsid w:val="00DD27C7"/>
    <w:rsid w:val="00DD3531"/>
    <w:rsid w:val="00DD3B1E"/>
    <w:rsid w:val="00DD3E70"/>
    <w:rsid w:val="00DD447C"/>
    <w:rsid w:val="00DD5BB8"/>
    <w:rsid w:val="00DD67A4"/>
    <w:rsid w:val="00DE46B2"/>
    <w:rsid w:val="00DE544D"/>
    <w:rsid w:val="00DE5890"/>
    <w:rsid w:val="00DE5B5F"/>
    <w:rsid w:val="00DE6858"/>
    <w:rsid w:val="00DE79FD"/>
    <w:rsid w:val="00DF009E"/>
    <w:rsid w:val="00DF1D03"/>
    <w:rsid w:val="00DF262F"/>
    <w:rsid w:val="00DF2ABE"/>
    <w:rsid w:val="00DF37FE"/>
    <w:rsid w:val="00DF3881"/>
    <w:rsid w:val="00DF3C2C"/>
    <w:rsid w:val="00DF4C67"/>
    <w:rsid w:val="00DF52E4"/>
    <w:rsid w:val="00DF614E"/>
    <w:rsid w:val="00E00696"/>
    <w:rsid w:val="00E0114C"/>
    <w:rsid w:val="00E02191"/>
    <w:rsid w:val="00E03651"/>
    <w:rsid w:val="00E03808"/>
    <w:rsid w:val="00E060C2"/>
    <w:rsid w:val="00E06324"/>
    <w:rsid w:val="00E0644F"/>
    <w:rsid w:val="00E066FF"/>
    <w:rsid w:val="00E07B81"/>
    <w:rsid w:val="00E10AFD"/>
    <w:rsid w:val="00E126AD"/>
    <w:rsid w:val="00E12B11"/>
    <w:rsid w:val="00E12FA7"/>
    <w:rsid w:val="00E12FB0"/>
    <w:rsid w:val="00E13CA2"/>
    <w:rsid w:val="00E14814"/>
    <w:rsid w:val="00E1591B"/>
    <w:rsid w:val="00E16A50"/>
    <w:rsid w:val="00E249D5"/>
    <w:rsid w:val="00E25017"/>
    <w:rsid w:val="00E26F73"/>
    <w:rsid w:val="00E276A8"/>
    <w:rsid w:val="00E27F7C"/>
    <w:rsid w:val="00E30212"/>
    <w:rsid w:val="00E30A34"/>
    <w:rsid w:val="00E32123"/>
    <w:rsid w:val="00E33C68"/>
    <w:rsid w:val="00E3430E"/>
    <w:rsid w:val="00E3491A"/>
    <w:rsid w:val="00E34EEB"/>
    <w:rsid w:val="00E3687C"/>
    <w:rsid w:val="00E36E82"/>
    <w:rsid w:val="00E37A4D"/>
    <w:rsid w:val="00E37E06"/>
    <w:rsid w:val="00E37E24"/>
    <w:rsid w:val="00E441FD"/>
    <w:rsid w:val="00E44E5B"/>
    <w:rsid w:val="00E44EB9"/>
    <w:rsid w:val="00E45BDC"/>
    <w:rsid w:val="00E46358"/>
    <w:rsid w:val="00E464F9"/>
    <w:rsid w:val="00E471DC"/>
    <w:rsid w:val="00E5029B"/>
    <w:rsid w:val="00E50EB4"/>
    <w:rsid w:val="00E50F67"/>
    <w:rsid w:val="00E532FC"/>
    <w:rsid w:val="00E54853"/>
    <w:rsid w:val="00E55878"/>
    <w:rsid w:val="00E559B4"/>
    <w:rsid w:val="00E55BB0"/>
    <w:rsid w:val="00E5633D"/>
    <w:rsid w:val="00E609E5"/>
    <w:rsid w:val="00E60F27"/>
    <w:rsid w:val="00E6134D"/>
    <w:rsid w:val="00E63CEB"/>
    <w:rsid w:val="00E643C0"/>
    <w:rsid w:val="00E64D93"/>
    <w:rsid w:val="00E65EDB"/>
    <w:rsid w:val="00E66927"/>
    <w:rsid w:val="00E677B8"/>
    <w:rsid w:val="00E67DE1"/>
    <w:rsid w:val="00E67FA1"/>
    <w:rsid w:val="00E71CE6"/>
    <w:rsid w:val="00E72AFC"/>
    <w:rsid w:val="00E72B26"/>
    <w:rsid w:val="00E72D3E"/>
    <w:rsid w:val="00E7387D"/>
    <w:rsid w:val="00E73D53"/>
    <w:rsid w:val="00E7438A"/>
    <w:rsid w:val="00E75111"/>
    <w:rsid w:val="00E75202"/>
    <w:rsid w:val="00E756EA"/>
    <w:rsid w:val="00E77296"/>
    <w:rsid w:val="00E8044E"/>
    <w:rsid w:val="00E84E19"/>
    <w:rsid w:val="00E84F6E"/>
    <w:rsid w:val="00E8549F"/>
    <w:rsid w:val="00E857F8"/>
    <w:rsid w:val="00E85F30"/>
    <w:rsid w:val="00E8673F"/>
    <w:rsid w:val="00E87527"/>
    <w:rsid w:val="00E87EF7"/>
    <w:rsid w:val="00E902B6"/>
    <w:rsid w:val="00E90C99"/>
    <w:rsid w:val="00E91278"/>
    <w:rsid w:val="00E925AE"/>
    <w:rsid w:val="00E93763"/>
    <w:rsid w:val="00E93FD9"/>
    <w:rsid w:val="00E96C4C"/>
    <w:rsid w:val="00EA2305"/>
    <w:rsid w:val="00EA23A0"/>
    <w:rsid w:val="00EA2AAE"/>
    <w:rsid w:val="00EA2EC0"/>
    <w:rsid w:val="00EA2FB4"/>
    <w:rsid w:val="00EA427A"/>
    <w:rsid w:val="00EA46BB"/>
    <w:rsid w:val="00EA4FF6"/>
    <w:rsid w:val="00EA723B"/>
    <w:rsid w:val="00EB0308"/>
    <w:rsid w:val="00EB2C04"/>
    <w:rsid w:val="00EB3EDE"/>
    <w:rsid w:val="00EB6350"/>
    <w:rsid w:val="00EB66F9"/>
    <w:rsid w:val="00EB687A"/>
    <w:rsid w:val="00EC1004"/>
    <w:rsid w:val="00EC26AB"/>
    <w:rsid w:val="00EC2F62"/>
    <w:rsid w:val="00EC62EB"/>
    <w:rsid w:val="00EC6E9F"/>
    <w:rsid w:val="00EC7A07"/>
    <w:rsid w:val="00ED0EF7"/>
    <w:rsid w:val="00ED3376"/>
    <w:rsid w:val="00ED3E2B"/>
    <w:rsid w:val="00ED42F2"/>
    <w:rsid w:val="00ED44F0"/>
    <w:rsid w:val="00ED4B33"/>
    <w:rsid w:val="00ED4BA7"/>
    <w:rsid w:val="00ED5993"/>
    <w:rsid w:val="00ED7DD6"/>
    <w:rsid w:val="00EE04EC"/>
    <w:rsid w:val="00EE060B"/>
    <w:rsid w:val="00EE15A1"/>
    <w:rsid w:val="00EE2A7C"/>
    <w:rsid w:val="00EE2C42"/>
    <w:rsid w:val="00EE341B"/>
    <w:rsid w:val="00EE4453"/>
    <w:rsid w:val="00EE5FCE"/>
    <w:rsid w:val="00EE6BBD"/>
    <w:rsid w:val="00EE6E1E"/>
    <w:rsid w:val="00EE705F"/>
    <w:rsid w:val="00EF1462"/>
    <w:rsid w:val="00EF14C6"/>
    <w:rsid w:val="00EF27BE"/>
    <w:rsid w:val="00EF3030"/>
    <w:rsid w:val="00EF3878"/>
    <w:rsid w:val="00EF54FD"/>
    <w:rsid w:val="00EF5CCA"/>
    <w:rsid w:val="00EF6872"/>
    <w:rsid w:val="00EF6D2D"/>
    <w:rsid w:val="00EF700A"/>
    <w:rsid w:val="00EF72CB"/>
    <w:rsid w:val="00F00135"/>
    <w:rsid w:val="00F00B85"/>
    <w:rsid w:val="00F00EF0"/>
    <w:rsid w:val="00F01692"/>
    <w:rsid w:val="00F01C8F"/>
    <w:rsid w:val="00F02067"/>
    <w:rsid w:val="00F03D3E"/>
    <w:rsid w:val="00F0509C"/>
    <w:rsid w:val="00F07F0D"/>
    <w:rsid w:val="00F13112"/>
    <w:rsid w:val="00F131A6"/>
    <w:rsid w:val="00F13708"/>
    <w:rsid w:val="00F166F4"/>
    <w:rsid w:val="00F16C4D"/>
    <w:rsid w:val="00F16DBE"/>
    <w:rsid w:val="00F16FE6"/>
    <w:rsid w:val="00F20BC8"/>
    <w:rsid w:val="00F21C99"/>
    <w:rsid w:val="00F238BD"/>
    <w:rsid w:val="00F2445C"/>
    <w:rsid w:val="00F24992"/>
    <w:rsid w:val="00F25943"/>
    <w:rsid w:val="00F27340"/>
    <w:rsid w:val="00F323AB"/>
    <w:rsid w:val="00F32F2F"/>
    <w:rsid w:val="00F33F3F"/>
    <w:rsid w:val="00F35BDD"/>
    <w:rsid w:val="00F35EF0"/>
    <w:rsid w:val="00F3781F"/>
    <w:rsid w:val="00F37EA0"/>
    <w:rsid w:val="00F403FD"/>
    <w:rsid w:val="00F40E6B"/>
    <w:rsid w:val="00F41E72"/>
    <w:rsid w:val="00F424CD"/>
    <w:rsid w:val="00F4271A"/>
    <w:rsid w:val="00F452AD"/>
    <w:rsid w:val="00F45BDF"/>
    <w:rsid w:val="00F4754B"/>
    <w:rsid w:val="00F50300"/>
    <w:rsid w:val="00F50C92"/>
    <w:rsid w:val="00F5414B"/>
    <w:rsid w:val="00F55ADA"/>
    <w:rsid w:val="00F55C4B"/>
    <w:rsid w:val="00F56E39"/>
    <w:rsid w:val="00F57185"/>
    <w:rsid w:val="00F5790D"/>
    <w:rsid w:val="00F61576"/>
    <w:rsid w:val="00F623E9"/>
    <w:rsid w:val="00F62701"/>
    <w:rsid w:val="00F62BB4"/>
    <w:rsid w:val="00F63951"/>
    <w:rsid w:val="00F63C86"/>
    <w:rsid w:val="00F644BB"/>
    <w:rsid w:val="00F64A29"/>
    <w:rsid w:val="00F652DD"/>
    <w:rsid w:val="00F653CA"/>
    <w:rsid w:val="00F70C09"/>
    <w:rsid w:val="00F759D4"/>
    <w:rsid w:val="00F76013"/>
    <w:rsid w:val="00F766BE"/>
    <w:rsid w:val="00F77C93"/>
    <w:rsid w:val="00F77EB9"/>
    <w:rsid w:val="00F80635"/>
    <w:rsid w:val="00F8115F"/>
    <w:rsid w:val="00F8124E"/>
    <w:rsid w:val="00F815D1"/>
    <w:rsid w:val="00F81E7E"/>
    <w:rsid w:val="00F81F0F"/>
    <w:rsid w:val="00F825F4"/>
    <w:rsid w:val="00F829BF"/>
    <w:rsid w:val="00F8354E"/>
    <w:rsid w:val="00F8590B"/>
    <w:rsid w:val="00F87BC5"/>
    <w:rsid w:val="00F918AC"/>
    <w:rsid w:val="00F92880"/>
    <w:rsid w:val="00F92AA1"/>
    <w:rsid w:val="00F932DE"/>
    <w:rsid w:val="00F933B6"/>
    <w:rsid w:val="00F93860"/>
    <w:rsid w:val="00F9403A"/>
    <w:rsid w:val="00F963DD"/>
    <w:rsid w:val="00F9641A"/>
    <w:rsid w:val="00F96F40"/>
    <w:rsid w:val="00F97004"/>
    <w:rsid w:val="00F97DE4"/>
    <w:rsid w:val="00FA0C10"/>
    <w:rsid w:val="00FA14AD"/>
    <w:rsid w:val="00FA2045"/>
    <w:rsid w:val="00FA445F"/>
    <w:rsid w:val="00FA484F"/>
    <w:rsid w:val="00FA6D12"/>
    <w:rsid w:val="00FA7A66"/>
    <w:rsid w:val="00FB1A7C"/>
    <w:rsid w:val="00FB1AA9"/>
    <w:rsid w:val="00FB207F"/>
    <w:rsid w:val="00FB3068"/>
    <w:rsid w:val="00FB47C8"/>
    <w:rsid w:val="00FB4B5A"/>
    <w:rsid w:val="00FB5963"/>
    <w:rsid w:val="00FB5DAA"/>
    <w:rsid w:val="00FB7F4B"/>
    <w:rsid w:val="00FC04B9"/>
    <w:rsid w:val="00FC0526"/>
    <w:rsid w:val="00FC0EEA"/>
    <w:rsid w:val="00FC161A"/>
    <w:rsid w:val="00FC220E"/>
    <w:rsid w:val="00FC23D5"/>
    <w:rsid w:val="00FC2D0A"/>
    <w:rsid w:val="00FC4337"/>
    <w:rsid w:val="00FC4C1A"/>
    <w:rsid w:val="00FC5ED4"/>
    <w:rsid w:val="00FC615D"/>
    <w:rsid w:val="00FC628F"/>
    <w:rsid w:val="00FC639A"/>
    <w:rsid w:val="00FC6468"/>
    <w:rsid w:val="00FC6D49"/>
    <w:rsid w:val="00FD135E"/>
    <w:rsid w:val="00FD29FD"/>
    <w:rsid w:val="00FD3A22"/>
    <w:rsid w:val="00FD43F9"/>
    <w:rsid w:val="00FD4922"/>
    <w:rsid w:val="00FD49BC"/>
    <w:rsid w:val="00FD5C05"/>
    <w:rsid w:val="00FD6461"/>
    <w:rsid w:val="00FE0281"/>
    <w:rsid w:val="00FE2475"/>
    <w:rsid w:val="00FE29AA"/>
    <w:rsid w:val="00FE5051"/>
    <w:rsid w:val="00FE63D0"/>
    <w:rsid w:val="00FE7083"/>
    <w:rsid w:val="00FE7AC3"/>
    <w:rsid w:val="00FE7CA8"/>
    <w:rsid w:val="00FF019F"/>
    <w:rsid w:val="00FF106F"/>
    <w:rsid w:val="00FF1B2A"/>
    <w:rsid w:val="00FF2160"/>
    <w:rsid w:val="00FF30DE"/>
    <w:rsid w:val="00FF311C"/>
    <w:rsid w:val="00FF54DC"/>
    <w:rsid w:val="00FF644B"/>
    <w:rsid w:val="00FF6F43"/>
    <w:rsid w:val="00FF7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1CF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E7681"/>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E7681"/>
    <w:pPr>
      <w:pBdr>
        <w:bottom w:val="single" w:sz="4" w:space="1" w:color="622423" w:themeColor="accent2" w:themeShade="7F"/>
      </w:pBdr>
      <w:spacing w:before="400"/>
      <w:jc w:val="center"/>
      <w:outlineLvl w:val="1"/>
    </w:pPr>
    <w:rPr>
      <w:caps/>
      <w:color w:val="632423" w:themeColor="accent2" w:themeShade="80"/>
      <w:spacing w:val="15"/>
    </w:rPr>
  </w:style>
  <w:style w:type="paragraph" w:styleId="Heading3">
    <w:name w:val="heading 3"/>
    <w:basedOn w:val="Normal"/>
    <w:next w:val="Normal"/>
    <w:link w:val="Heading3Char"/>
    <w:uiPriority w:val="9"/>
    <w:unhideWhenUsed/>
    <w:qFormat/>
    <w:rsid w:val="00CE7681"/>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Heading4">
    <w:name w:val="heading 4"/>
    <w:basedOn w:val="Normal"/>
    <w:next w:val="Normal"/>
    <w:link w:val="Heading4Char"/>
    <w:uiPriority w:val="9"/>
    <w:semiHidden/>
    <w:unhideWhenUsed/>
    <w:qFormat/>
    <w:rsid w:val="00CE7681"/>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E7681"/>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E7681"/>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E7681"/>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E768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E768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basedOn w:val="DefaultParagraphFont"/>
    <w:link w:val="Heading1"/>
    <w:uiPriority w:val="9"/>
    <w:rsid w:val="00CE7681"/>
    <w:rPr>
      <w:caps/>
      <w:color w:val="632423" w:themeColor="accent2" w:themeShade="80"/>
      <w:spacing w:val="20"/>
      <w:sz w:val="28"/>
      <w:szCs w:val="28"/>
    </w:rPr>
  </w:style>
  <w:style w:type="character" w:styleId="IntenseEmphasis">
    <w:name w:val="Intense Emphasis"/>
    <w:uiPriority w:val="21"/>
    <w:qFormat/>
    <w:rsid w:val="00CE7681"/>
    <w:rPr>
      <w:i/>
      <w:iCs/>
      <w:caps/>
      <w:spacing w:val="10"/>
      <w:sz w:val="20"/>
      <w:szCs w:val="20"/>
    </w:rPr>
  </w:style>
  <w:style w:type="character" w:customStyle="1" w:styleId="Heading2Char">
    <w:name w:val="Heading 2 Char"/>
    <w:basedOn w:val="DefaultParagraphFont"/>
    <w:link w:val="Heading2"/>
    <w:uiPriority w:val="9"/>
    <w:rsid w:val="00CE7681"/>
    <w:rPr>
      <w:caps/>
      <w:color w:val="632423" w:themeColor="accent2" w:themeShade="80"/>
      <w:spacing w:val="15"/>
      <w:sz w:val="24"/>
      <w:szCs w:val="24"/>
    </w:rPr>
  </w:style>
  <w:style w:type="paragraph" w:customStyle="1" w:styleId="Exampletext">
    <w:name w:val="Example text"/>
    <w:basedOn w:val="Normal"/>
    <w:link w:val="ExampletextChar"/>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CE7681"/>
    <w:pPr>
      <w:ind w:left="720"/>
      <w:contextualSpacing/>
    </w:pPr>
  </w:style>
  <w:style w:type="character" w:customStyle="1" w:styleId="Heading3Char">
    <w:name w:val="Heading 3 Char"/>
    <w:basedOn w:val="DefaultParagraphFont"/>
    <w:link w:val="Heading3"/>
    <w:uiPriority w:val="9"/>
    <w:rsid w:val="00CE7681"/>
    <w:rPr>
      <w:caps/>
      <w:color w:val="622423" w:themeColor="accent2" w:themeShade="7F"/>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uiPriority w:val="22"/>
    <w:qFormat/>
    <w:rsid w:val="00CE7681"/>
    <w:rPr>
      <w:b/>
      <w:bCs/>
      <w:color w:val="943634" w:themeColor="accent2" w:themeShade="BF"/>
      <w:spacing w:val="5"/>
    </w:rPr>
  </w:style>
  <w:style w:type="character" w:styleId="Emphasis">
    <w:name w:val="Emphasis"/>
    <w:uiPriority w:val="20"/>
    <w:qFormat/>
    <w:rsid w:val="00CE7681"/>
    <w:rPr>
      <w:caps/>
      <w:spacing w:val="5"/>
      <w:sz w:val="20"/>
      <w:szCs w:val="20"/>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Default">
    <w:name w:val="Default"/>
    <w:rsid w:val="00F25943"/>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uiPriority w:val="9"/>
    <w:semiHidden/>
    <w:rsid w:val="00CE7681"/>
    <w:rPr>
      <w:caps/>
      <w:color w:val="622423" w:themeColor="accent2" w:themeShade="7F"/>
      <w:spacing w:val="10"/>
    </w:rPr>
  </w:style>
  <w:style w:type="character" w:customStyle="1" w:styleId="Heading5Char">
    <w:name w:val="Heading 5 Char"/>
    <w:basedOn w:val="DefaultParagraphFont"/>
    <w:link w:val="Heading5"/>
    <w:uiPriority w:val="9"/>
    <w:semiHidden/>
    <w:rsid w:val="00CE7681"/>
    <w:rPr>
      <w:caps/>
      <w:color w:val="622423" w:themeColor="accent2" w:themeShade="7F"/>
      <w:spacing w:val="10"/>
    </w:rPr>
  </w:style>
  <w:style w:type="character" w:customStyle="1" w:styleId="Heading6Char">
    <w:name w:val="Heading 6 Char"/>
    <w:basedOn w:val="DefaultParagraphFont"/>
    <w:link w:val="Heading6"/>
    <w:uiPriority w:val="9"/>
    <w:semiHidden/>
    <w:rsid w:val="00CE7681"/>
    <w:rPr>
      <w:caps/>
      <w:color w:val="943634" w:themeColor="accent2" w:themeShade="BF"/>
      <w:spacing w:val="10"/>
    </w:rPr>
  </w:style>
  <w:style w:type="character" w:customStyle="1" w:styleId="Heading7Char">
    <w:name w:val="Heading 7 Char"/>
    <w:basedOn w:val="DefaultParagraphFont"/>
    <w:link w:val="Heading7"/>
    <w:uiPriority w:val="9"/>
    <w:semiHidden/>
    <w:rsid w:val="00CE7681"/>
    <w:rPr>
      <w:i/>
      <w:iCs/>
      <w:caps/>
      <w:color w:val="943634" w:themeColor="accent2" w:themeShade="BF"/>
      <w:spacing w:val="10"/>
    </w:rPr>
  </w:style>
  <w:style w:type="character" w:customStyle="1" w:styleId="Heading8Char">
    <w:name w:val="Heading 8 Char"/>
    <w:basedOn w:val="DefaultParagraphFont"/>
    <w:link w:val="Heading8"/>
    <w:uiPriority w:val="9"/>
    <w:semiHidden/>
    <w:rsid w:val="00CE7681"/>
    <w:rPr>
      <w:caps/>
      <w:spacing w:val="10"/>
      <w:sz w:val="20"/>
      <w:szCs w:val="20"/>
    </w:rPr>
  </w:style>
  <w:style w:type="character" w:customStyle="1" w:styleId="Heading9Char">
    <w:name w:val="Heading 9 Char"/>
    <w:basedOn w:val="DefaultParagraphFont"/>
    <w:link w:val="Heading9"/>
    <w:uiPriority w:val="9"/>
    <w:semiHidden/>
    <w:rsid w:val="00CE7681"/>
    <w:rPr>
      <w:i/>
      <w:iCs/>
      <w:caps/>
      <w:spacing w:val="10"/>
      <w:sz w:val="20"/>
      <w:szCs w:val="20"/>
    </w:rPr>
  </w:style>
  <w:style w:type="paragraph" w:styleId="Caption">
    <w:name w:val="caption"/>
    <w:basedOn w:val="Normal"/>
    <w:next w:val="Normal"/>
    <w:uiPriority w:val="35"/>
    <w:semiHidden/>
    <w:unhideWhenUsed/>
    <w:qFormat/>
    <w:rsid w:val="00CE7681"/>
    <w:rPr>
      <w:caps/>
      <w:spacing w:val="10"/>
      <w:sz w:val="18"/>
      <w:szCs w:val="18"/>
    </w:rPr>
  </w:style>
  <w:style w:type="paragraph" w:styleId="Title">
    <w:name w:val="Title"/>
    <w:basedOn w:val="Normal"/>
    <w:next w:val="Normal"/>
    <w:link w:val="TitleChar"/>
    <w:uiPriority w:val="10"/>
    <w:qFormat/>
    <w:rsid w:val="00CE7681"/>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E7681"/>
    <w:rPr>
      <w:caps/>
      <w:color w:val="632423" w:themeColor="accent2" w:themeShade="80"/>
      <w:spacing w:val="50"/>
      <w:sz w:val="44"/>
      <w:szCs w:val="44"/>
    </w:rPr>
  </w:style>
  <w:style w:type="paragraph" w:styleId="Subtitle">
    <w:name w:val="Subtitle"/>
    <w:basedOn w:val="Normal"/>
    <w:next w:val="Normal"/>
    <w:link w:val="SubtitleChar"/>
    <w:uiPriority w:val="11"/>
    <w:qFormat/>
    <w:rsid w:val="00CE7681"/>
    <w:pPr>
      <w:spacing w:after="560"/>
      <w:jc w:val="center"/>
    </w:pPr>
    <w:rPr>
      <w:caps/>
      <w:spacing w:val="20"/>
      <w:sz w:val="18"/>
      <w:szCs w:val="18"/>
    </w:rPr>
  </w:style>
  <w:style w:type="character" w:customStyle="1" w:styleId="SubtitleChar">
    <w:name w:val="Subtitle Char"/>
    <w:basedOn w:val="DefaultParagraphFont"/>
    <w:link w:val="Subtitle"/>
    <w:uiPriority w:val="11"/>
    <w:rsid w:val="00CE7681"/>
    <w:rPr>
      <w:caps/>
      <w:spacing w:val="20"/>
      <w:sz w:val="18"/>
      <w:szCs w:val="18"/>
    </w:rPr>
  </w:style>
  <w:style w:type="paragraph" w:styleId="NoSpacing">
    <w:name w:val="No Spacing"/>
    <w:basedOn w:val="Normal"/>
    <w:link w:val="NoSpacingChar"/>
    <w:uiPriority w:val="1"/>
    <w:qFormat/>
    <w:rsid w:val="00CE7681"/>
  </w:style>
  <w:style w:type="character" w:customStyle="1" w:styleId="NoSpacingChar">
    <w:name w:val="No Spacing Char"/>
    <w:basedOn w:val="DefaultParagraphFont"/>
    <w:link w:val="NoSpacing"/>
    <w:uiPriority w:val="1"/>
    <w:rsid w:val="00CE7681"/>
  </w:style>
  <w:style w:type="paragraph" w:styleId="Quote">
    <w:name w:val="Quote"/>
    <w:basedOn w:val="Normal"/>
    <w:next w:val="Normal"/>
    <w:link w:val="QuoteChar"/>
    <w:uiPriority w:val="29"/>
    <w:qFormat/>
    <w:rsid w:val="00CE7681"/>
    <w:rPr>
      <w:i/>
      <w:iCs/>
    </w:rPr>
  </w:style>
  <w:style w:type="character" w:customStyle="1" w:styleId="QuoteChar">
    <w:name w:val="Quote Char"/>
    <w:basedOn w:val="DefaultParagraphFont"/>
    <w:link w:val="Quote"/>
    <w:uiPriority w:val="29"/>
    <w:rsid w:val="00CE7681"/>
    <w:rPr>
      <w:i/>
      <w:iCs/>
    </w:rPr>
  </w:style>
  <w:style w:type="paragraph" w:styleId="IntenseQuote">
    <w:name w:val="Intense Quote"/>
    <w:basedOn w:val="Normal"/>
    <w:next w:val="Normal"/>
    <w:link w:val="IntenseQuoteChar"/>
    <w:uiPriority w:val="30"/>
    <w:qFormat/>
    <w:rsid w:val="00CE7681"/>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E7681"/>
    <w:rPr>
      <w:caps/>
      <w:color w:val="622423" w:themeColor="accent2" w:themeShade="7F"/>
      <w:spacing w:val="5"/>
      <w:sz w:val="20"/>
      <w:szCs w:val="20"/>
    </w:rPr>
  </w:style>
  <w:style w:type="character" w:styleId="SubtleEmphasis">
    <w:name w:val="Subtle Emphasis"/>
    <w:uiPriority w:val="19"/>
    <w:qFormat/>
    <w:rsid w:val="00CE7681"/>
    <w:rPr>
      <w:i/>
      <w:iCs/>
    </w:rPr>
  </w:style>
  <w:style w:type="character" w:styleId="SubtleReference">
    <w:name w:val="Subtle Reference"/>
    <w:basedOn w:val="DefaultParagraphFont"/>
    <w:uiPriority w:val="31"/>
    <w:qFormat/>
    <w:rsid w:val="00CE7681"/>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E7681"/>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E7681"/>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E7681"/>
    <w:pPr>
      <w:outlineLvl w:val="9"/>
    </w:pPr>
  </w:style>
  <w:style w:type="paragraph" w:customStyle="1" w:styleId="EndNoteBibliographyTitle">
    <w:name w:val="EndNote Bibliography Title"/>
    <w:basedOn w:val="Normal"/>
    <w:link w:val="EndNoteBibliographyTitleChar"/>
    <w:rsid w:val="00232656"/>
    <w:pPr>
      <w:jc w:val="center"/>
    </w:pPr>
    <w:rPr>
      <w:rFonts w:ascii="Cambria" w:eastAsiaTheme="majorEastAsia" w:hAnsi="Cambria" w:cstheme="majorBidi"/>
      <w:sz w:val="22"/>
      <w:szCs w:val="22"/>
    </w:rPr>
  </w:style>
  <w:style w:type="character" w:customStyle="1" w:styleId="EndNoteBibliographyTitleChar">
    <w:name w:val="EndNote Bibliography Title Char"/>
    <w:basedOn w:val="DefaultParagraphFont"/>
    <w:link w:val="EndNoteBibliographyTitle"/>
    <w:rsid w:val="00232656"/>
    <w:rPr>
      <w:rFonts w:ascii="Cambria" w:hAnsi="Cambria"/>
    </w:rPr>
  </w:style>
  <w:style w:type="paragraph" w:customStyle="1" w:styleId="EndNoteBibliography">
    <w:name w:val="EndNote Bibliography"/>
    <w:basedOn w:val="Normal"/>
    <w:link w:val="EndNoteBibliographyChar"/>
    <w:rsid w:val="00232656"/>
    <w:pPr>
      <w:spacing w:after="200"/>
    </w:pPr>
    <w:rPr>
      <w:rFonts w:ascii="Cambria" w:eastAsiaTheme="majorEastAsia" w:hAnsi="Cambria" w:cstheme="majorBidi"/>
      <w:sz w:val="22"/>
      <w:szCs w:val="22"/>
    </w:rPr>
  </w:style>
  <w:style w:type="character" w:customStyle="1" w:styleId="EndNoteBibliographyChar">
    <w:name w:val="EndNote Bibliography Char"/>
    <w:basedOn w:val="DefaultParagraphFont"/>
    <w:link w:val="EndNoteBibliography"/>
    <w:rsid w:val="00232656"/>
    <w:rPr>
      <w:rFonts w:ascii="Cambria" w:hAnsi="Cambria"/>
    </w:rPr>
  </w:style>
  <w:style w:type="character" w:customStyle="1" w:styleId="UnresolvedMention2">
    <w:name w:val="Unresolved Mention2"/>
    <w:basedOn w:val="DefaultParagraphFont"/>
    <w:uiPriority w:val="99"/>
    <w:rsid w:val="0071624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9">
      <w:bodyDiv w:val="1"/>
      <w:marLeft w:val="0"/>
      <w:marRight w:val="0"/>
      <w:marTop w:val="0"/>
      <w:marBottom w:val="0"/>
      <w:divBdr>
        <w:top w:val="none" w:sz="0" w:space="0" w:color="auto"/>
        <w:left w:val="none" w:sz="0" w:space="0" w:color="auto"/>
        <w:bottom w:val="none" w:sz="0" w:space="0" w:color="auto"/>
        <w:right w:val="none" w:sz="0" w:space="0" w:color="auto"/>
      </w:divBdr>
    </w:div>
    <w:div w:id="13848090">
      <w:bodyDiv w:val="1"/>
      <w:marLeft w:val="0"/>
      <w:marRight w:val="0"/>
      <w:marTop w:val="0"/>
      <w:marBottom w:val="0"/>
      <w:divBdr>
        <w:top w:val="none" w:sz="0" w:space="0" w:color="auto"/>
        <w:left w:val="none" w:sz="0" w:space="0" w:color="auto"/>
        <w:bottom w:val="none" w:sz="0" w:space="0" w:color="auto"/>
        <w:right w:val="none" w:sz="0" w:space="0" w:color="auto"/>
      </w:divBdr>
    </w:div>
    <w:div w:id="131405711">
      <w:bodyDiv w:val="1"/>
      <w:marLeft w:val="0"/>
      <w:marRight w:val="0"/>
      <w:marTop w:val="0"/>
      <w:marBottom w:val="0"/>
      <w:divBdr>
        <w:top w:val="none" w:sz="0" w:space="0" w:color="auto"/>
        <w:left w:val="none" w:sz="0" w:space="0" w:color="auto"/>
        <w:bottom w:val="none" w:sz="0" w:space="0" w:color="auto"/>
        <w:right w:val="none" w:sz="0" w:space="0" w:color="auto"/>
      </w:divBdr>
    </w:div>
    <w:div w:id="149979052">
      <w:bodyDiv w:val="1"/>
      <w:marLeft w:val="0"/>
      <w:marRight w:val="0"/>
      <w:marTop w:val="0"/>
      <w:marBottom w:val="0"/>
      <w:divBdr>
        <w:top w:val="none" w:sz="0" w:space="0" w:color="auto"/>
        <w:left w:val="none" w:sz="0" w:space="0" w:color="auto"/>
        <w:bottom w:val="none" w:sz="0" w:space="0" w:color="auto"/>
        <w:right w:val="none" w:sz="0" w:space="0" w:color="auto"/>
      </w:divBdr>
    </w:div>
    <w:div w:id="156699142">
      <w:bodyDiv w:val="1"/>
      <w:marLeft w:val="0"/>
      <w:marRight w:val="0"/>
      <w:marTop w:val="0"/>
      <w:marBottom w:val="0"/>
      <w:divBdr>
        <w:top w:val="none" w:sz="0" w:space="0" w:color="auto"/>
        <w:left w:val="none" w:sz="0" w:space="0" w:color="auto"/>
        <w:bottom w:val="none" w:sz="0" w:space="0" w:color="auto"/>
        <w:right w:val="none" w:sz="0" w:space="0" w:color="auto"/>
      </w:divBdr>
    </w:div>
    <w:div w:id="267586114">
      <w:bodyDiv w:val="1"/>
      <w:marLeft w:val="0"/>
      <w:marRight w:val="0"/>
      <w:marTop w:val="0"/>
      <w:marBottom w:val="0"/>
      <w:divBdr>
        <w:top w:val="none" w:sz="0" w:space="0" w:color="auto"/>
        <w:left w:val="none" w:sz="0" w:space="0" w:color="auto"/>
        <w:bottom w:val="none" w:sz="0" w:space="0" w:color="auto"/>
        <w:right w:val="none" w:sz="0" w:space="0" w:color="auto"/>
      </w:divBdr>
    </w:div>
    <w:div w:id="32004058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51028326">
      <w:bodyDiv w:val="1"/>
      <w:marLeft w:val="0"/>
      <w:marRight w:val="0"/>
      <w:marTop w:val="0"/>
      <w:marBottom w:val="0"/>
      <w:divBdr>
        <w:top w:val="none" w:sz="0" w:space="0" w:color="auto"/>
        <w:left w:val="none" w:sz="0" w:space="0" w:color="auto"/>
        <w:bottom w:val="none" w:sz="0" w:space="0" w:color="auto"/>
        <w:right w:val="none" w:sz="0" w:space="0" w:color="auto"/>
      </w:divBdr>
    </w:div>
    <w:div w:id="377779611">
      <w:bodyDiv w:val="1"/>
      <w:marLeft w:val="0"/>
      <w:marRight w:val="0"/>
      <w:marTop w:val="0"/>
      <w:marBottom w:val="0"/>
      <w:divBdr>
        <w:top w:val="none" w:sz="0" w:space="0" w:color="auto"/>
        <w:left w:val="none" w:sz="0" w:space="0" w:color="auto"/>
        <w:bottom w:val="none" w:sz="0" w:space="0" w:color="auto"/>
        <w:right w:val="none" w:sz="0" w:space="0" w:color="auto"/>
      </w:divBdr>
    </w:div>
    <w:div w:id="390425630">
      <w:bodyDiv w:val="1"/>
      <w:marLeft w:val="0"/>
      <w:marRight w:val="0"/>
      <w:marTop w:val="0"/>
      <w:marBottom w:val="0"/>
      <w:divBdr>
        <w:top w:val="none" w:sz="0" w:space="0" w:color="auto"/>
        <w:left w:val="none" w:sz="0" w:space="0" w:color="auto"/>
        <w:bottom w:val="none" w:sz="0" w:space="0" w:color="auto"/>
        <w:right w:val="none" w:sz="0" w:space="0" w:color="auto"/>
      </w:divBdr>
    </w:div>
    <w:div w:id="400522607">
      <w:bodyDiv w:val="1"/>
      <w:marLeft w:val="0"/>
      <w:marRight w:val="0"/>
      <w:marTop w:val="0"/>
      <w:marBottom w:val="0"/>
      <w:divBdr>
        <w:top w:val="none" w:sz="0" w:space="0" w:color="auto"/>
        <w:left w:val="none" w:sz="0" w:space="0" w:color="auto"/>
        <w:bottom w:val="none" w:sz="0" w:space="0" w:color="auto"/>
        <w:right w:val="none" w:sz="0" w:space="0" w:color="auto"/>
      </w:divBdr>
    </w:div>
    <w:div w:id="421995881">
      <w:bodyDiv w:val="1"/>
      <w:marLeft w:val="0"/>
      <w:marRight w:val="0"/>
      <w:marTop w:val="0"/>
      <w:marBottom w:val="0"/>
      <w:divBdr>
        <w:top w:val="none" w:sz="0" w:space="0" w:color="auto"/>
        <w:left w:val="none" w:sz="0" w:space="0" w:color="auto"/>
        <w:bottom w:val="none" w:sz="0" w:space="0" w:color="auto"/>
        <w:right w:val="none" w:sz="0" w:space="0" w:color="auto"/>
      </w:divBdr>
    </w:div>
    <w:div w:id="563226669">
      <w:bodyDiv w:val="1"/>
      <w:marLeft w:val="0"/>
      <w:marRight w:val="0"/>
      <w:marTop w:val="0"/>
      <w:marBottom w:val="0"/>
      <w:divBdr>
        <w:top w:val="none" w:sz="0" w:space="0" w:color="auto"/>
        <w:left w:val="none" w:sz="0" w:space="0" w:color="auto"/>
        <w:bottom w:val="none" w:sz="0" w:space="0" w:color="auto"/>
        <w:right w:val="none" w:sz="0" w:space="0" w:color="auto"/>
      </w:divBdr>
    </w:div>
    <w:div w:id="564876197">
      <w:bodyDiv w:val="1"/>
      <w:marLeft w:val="0"/>
      <w:marRight w:val="0"/>
      <w:marTop w:val="0"/>
      <w:marBottom w:val="0"/>
      <w:divBdr>
        <w:top w:val="none" w:sz="0" w:space="0" w:color="auto"/>
        <w:left w:val="none" w:sz="0" w:space="0" w:color="auto"/>
        <w:bottom w:val="none" w:sz="0" w:space="0" w:color="auto"/>
        <w:right w:val="none" w:sz="0" w:space="0" w:color="auto"/>
      </w:divBdr>
    </w:div>
    <w:div w:id="589897577">
      <w:bodyDiv w:val="1"/>
      <w:marLeft w:val="0"/>
      <w:marRight w:val="0"/>
      <w:marTop w:val="0"/>
      <w:marBottom w:val="0"/>
      <w:divBdr>
        <w:top w:val="none" w:sz="0" w:space="0" w:color="auto"/>
        <w:left w:val="none" w:sz="0" w:space="0" w:color="auto"/>
        <w:bottom w:val="none" w:sz="0" w:space="0" w:color="auto"/>
        <w:right w:val="none" w:sz="0" w:space="0" w:color="auto"/>
      </w:divBdr>
    </w:div>
    <w:div w:id="613096220">
      <w:bodyDiv w:val="1"/>
      <w:marLeft w:val="0"/>
      <w:marRight w:val="0"/>
      <w:marTop w:val="0"/>
      <w:marBottom w:val="0"/>
      <w:divBdr>
        <w:top w:val="none" w:sz="0" w:space="0" w:color="auto"/>
        <w:left w:val="none" w:sz="0" w:space="0" w:color="auto"/>
        <w:bottom w:val="none" w:sz="0" w:space="0" w:color="auto"/>
        <w:right w:val="none" w:sz="0" w:space="0" w:color="auto"/>
      </w:divBdr>
    </w:div>
    <w:div w:id="620305178">
      <w:bodyDiv w:val="1"/>
      <w:marLeft w:val="0"/>
      <w:marRight w:val="0"/>
      <w:marTop w:val="0"/>
      <w:marBottom w:val="0"/>
      <w:divBdr>
        <w:top w:val="none" w:sz="0" w:space="0" w:color="auto"/>
        <w:left w:val="none" w:sz="0" w:space="0" w:color="auto"/>
        <w:bottom w:val="none" w:sz="0" w:space="0" w:color="auto"/>
        <w:right w:val="none" w:sz="0" w:space="0" w:color="auto"/>
      </w:divBdr>
    </w:div>
    <w:div w:id="645206673">
      <w:bodyDiv w:val="1"/>
      <w:marLeft w:val="0"/>
      <w:marRight w:val="0"/>
      <w:marTop w:val="0"/>
      <w:marBottom w:val="0"/>
      <w:divBdr>
        <w:top w:val="none" w:sz="0" w:space="0" w:color="auto"/>
        <w:left w:val="none" w:sz="0" w:space="0" w:color="auto"/>
        <w:bottom w:val="none" w:sz="0" w:space="0" w:color="auto"/>
        <w:right w:val="none" w:sz="0" w:space="0" w:color="auto"/>
      </w:divBdr>
    </w:div>
    <w:div w:id="690684825">
      <w:bodyDiv w:val="1"/>
      <w:marLeft w:val="0"/>
      <w:marRight w:val="0"/>
      <w:marTop w:val="0"/>
      <w:marBottom w:val="0"/>
      <w:divBdr>
        <w:top w:val="none" w:sz="0" w:space="0" w:color="auto"/>
        <w:left w:val="none" w:sz="0" w:space="0" w:color="auto"/>
        <w:bottom w:val="none" w:sz="0" w:space="0" w:color="auto"/>
        <w:right w:val="none" w:sz="0" w:space="0" w:color="auto"/>
      </w:divBdr>
    </w:div>
    <w:div w:id="708644673">
      <w:bodyDiv w:val="1"/>
      <w:marLeft w:val="0"/>
      <w:marRight w:val="0"/>
      <w:marTop w:val="0"/>
      <w:marBottom w:val="0"/>
      <w:divBdr>
        <w:top w:val="none" w:sz="0" w:space="0" w:color="auto"/>
        <w:left w:val="none" w:sz="0" w:space="0" w:color="auto"/>
        <w:bottom w:val="none" w:sz="0" w:space="0" w:color="auto"/>
        <w:right w:val="none" w:sz="0" w:space="0" w:color="auto"/>
      </w:divBdr>
    </w:div>
    <w:div w:id="73925804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89309">
      <w:bodyDiv w:val="1"/>
      <w:marLeft w:val="0"/>
      <w:marRight w:val="0"/>
      <w:marTop w:val="0"/>
      <w:marBottom w:val="0"/>
      <w:divBdr>
        <w:top w:val="none" w:sz="0" w:space="0" w:color="auto"/>
        <w:left w:val="none" w:sz="0" w:space="0" w:color="auto"/>
        <w:bottom w:val="none" w:sz="0" w:space="0" w:color="auto"/>
        <w:right w:val="none" w:sz="0" w:space="0" w:color="auto"/>
      </w:divBdr>
    </w:div>
    <w:div w:id="776561025">
      <w:bodyDiv w:val="1"/>
      <w:marLeft w:val="0"/>
      <w:marRight w:val="0"/>
      <w:marTop w:val="0"/>
      <w:marBottom w:val="0"/>
      <w:divBdr>
        <w:top w:val="none" w:sz="0" w:space="0" w:color="auto"/>
        <w:left w:val="none" w:sz="0" w:space="0" w:color="auto"/>
        <w:bottom w:val="none" w:sz="0" w:space="0" w:color="auto"/>
        <w:right w:val="none" w:sz="0" w:space="0" w:color="auto"/>
      </w:divBdr>
    </w:div>
    <w:div w:id="838811215">
      <w:bodyDiv w:val="1"/>
      <w:marLeft w:val="0"/>
      <w:marRight w:val="0"/>
      <w:marTop w:val="0"/>
      <w:marBottom w:val="0"/>
      <w:divBdr>
        <w:top w:val="none" w:sz="0" w:space="0" w:color="auto"/>
        <w:left w:val="none" w:sz="0" w:space="0" w:color="auto"/>
        <w:bottom w:val="none" w:sz="0" w:space="0" w:color="auto"/>
        <w:right w:val="none" w:sz="0" w:space="0" w:color="auto"/>
      </w:divBdr>
    </w:div>
    <w:div w:id="859271336">
      <w:bodyDiv w:val="1"/>
      <w:marLeft w:val="0"/>
      <w:marRight w:val="0"/>
      <w:marTop w:val="0"/>
      <w:marBottom w:val="0"/>
      <w:divBdr>
        <w:top w:val="none" w:sz="0" w:space="0" w:color="auto"/>
        <w:left w:val="none" w:sz="0" w:space="0" w:color="auto"/>
        <w:bottom w:val="none" w:sz="0" w:space="0" w:color="auto"/>
        <w:right w:val="none" w:sz="0" w:space="0" w:color="auto"/>
      </w:divBdr>
    </w:div>
    <w:div w:id="866258585">
      <w:bodyDiv w:val="1"/>
      <w:marLeft w:val="0"/>
      <w:marRight w:val="0"/>
      <w:marTop w:val="0"/>
      <w:marBottom w:val="0"/>
      <w:divBdr>
        <w:top w:val="none" w:sz="0" w:space="0" w:color="auto"/>
        <w:left w:val="none" w:sz="0" w:space="0" w:color="auto"/>
        <w:bottom w:val="none" w:sz="0" w:space="0" w:color="auto"/>
        <w:right w:val="none" w:sz="0" w:space="0" w:color="auto"/>
      </w:divBdr>
    </w:div>
    <w:div w:id="887455313">
      <w:bodyDiv w:val="1"/>
      <w:marLeft w:val="0"/>
      <w:marRight w:val="0"/>
      <w:marTop w:val="0"/>
      <w:marBottom w:val="0"/>
      <w:divBdr>
        <w:top w:val="none" w:sz="0" w:space="0" w:color="auto"/>
        <w:left w:val="none" w:sz="0" w:space="0" w:color="auto"/>
        <w:bottom w:val="none" w:sz="0" w:space="0" w:color="auto"/>
        <w:right w:val="none" w:sz="0" w:space="0" w:color="auto"/>
      </w:divBdr>
    </w:div>
    <w:div w:id="925460335">
      <w:bodyDiv w:val="1"/>
      <w:marLeft w:val="0"/>
      <w:marRight w:val="0"/>
      <w:marTop w:val="0"/>
      <w:marBottom w:val="0"/>
      <w:divBdr>
        <w:top w:val="none" w:sz="0" w:space="0" w:color="auto"/>
        <w:left w:val="none" w:sz="0" w:space="0" w:color="auto"/>
        <w:bottom w:val="none" w:sz="0" w:space="0" w:color="auto"/>
        <w:right w:val="none" w:sz="0" w:space="0" w:color="auto"/>
      </w:divBdr>
    </w:div>
    <w:div w:id="933972540">
      <w:bodyDiv w:val="1"/>
      <w:marLeft w:val="0"/>
      <w:marRight w:val="0"/>
      <w:marTop w:val="0"/>
      <w:marBottom w:val="0"/>
      <w:divBdr>
        <w:top w:val="none" w:sz="0" w:space="0" w:color="auto"/>
        <w:left w:val="none" w:sz="0" w:space="0" w:color="auto"/>
        <w:bottom w:val="none" w:sz="0" w:space="0" w:color="auto"/>
        <w:right w:val="none" w:sz="0" w:space="0" w:color="auto"/>
      </w:divBdr>
    </w:div>
    <w:div w:id="952905774">
      <w:bodyDiv w:val="1"/>
      <w:marLeft w:val="0"/>
      <w:marRight w:val="0"/>
      <w:marTop w:val="0"/>
      <w:marBottom w:val="0"/>
      <w:divBdr>
        <w:top w:val="none" w:sz="0" w:space="0" w:color="auto"/>
        <w:left w:val="none" w:sz="0" w:space="0" w:color="auto"/>
        <w:bottom w:val="none" w:sz="0" w:space="0" w:color="auto"/>
        <w:right w:val="none" w:sz="0" w:space="0" w:color="auto"/>
      </w:divBdr>
    </w:div>
    <w:div w:id="970089782">
      <w:bodyDiv w:val="1"/>
      <w:marLeft w:val="0"/>
      <w:marRight w:val="0"/>
      <w:marTop w:val="0"/>
      <w:marBottom w:val="0"/>
      <w:divBdr>
        <w:top w:val="none" w:sz="0" w:space="0" w:color="auto"/>
        <w:left w:val="none" w:sz="0" w:space="0" w:color="auto"/>
        <w:bottom w:val="none" w:sz="0" w:space="0" w:color="auto"/>
        <w:right w:val="none" w:sz="0" w:space="0" w:color="auto"/>
      </w:divBdr>
    </w:div>
    <w:div w:id="973175810">
      <w:bodyDiv w:val="1"/>
      <w:marLeft w:val="0"/>
      <w:marRight w:val="0"/>
      <w:marTop w:val="0"/>
      <w:marBottom w:val="0"/>
      <w:divBdr>
        <w:top w:val="none" w:sz="0" w:space="0" w:color="auto"/>
        <w:left w:val="none" w:sz="0" w:space="0" w:color="auto"/>
        <w:bottom w:val="none" w:sz="0" w:space="0" w:color="auto"/>
        <w:right w:val="none" w:sz="0" w:space="0" w:color="auto"/>
      </w:divBdr>
    </w:div>
    <w:div w:id="977998499">
      <w:bodyDiv w:val="1"/>
      <w:marLeft w:val="0"/>
      <w:marRight w:val="0"/>
      <w:marTop w:val="0"/>
      <w:marBottom w:val="0"/>
      <w:divBdr>
        <w:top w:val="none" w:sz="0" w:space="0" w:color="auto"/>
        <w:left w:val="none" w:sz="0" w:space="0" w:color="auto"/>
        <w:bottom w:val="none" w:sz="0" w:space="0" w:color="auto"/>
        <w:right w:val="none" w:sz="0" w:space="0" w:color="auto"/>
      </w:divBdr>
    </w:div>
    <w:div w:id="984238481">
      <w:bodyDiv w:val="1"/>
      <w:marLeft w:val="0"/>
      <w:marRight w:val="0"/>
      <w:marTop w:val="0"/>
      <w:marBottom w:val="0"/>
      <w:divBdr>
        <w:top w:val="none" w:sz="0" w:space="0" w:color="auto"/>
        <w:left w:val="none" w:sz="0" w:space="0" w:color="auto"/>
        <w:bottom w:val="none" w:sz="0" w:space="0" w:color="auto"/>
        <w:right w:val="none" w:sz="0" w:space="0" w:color="auto"/>
      </w:divBdr>
    </w:div>
    <w:div w:id="108484049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4032412">
      <w:bodyDiv w:val="1"/>
      <w:marLeft w:val="0"/>
      <w:marRight w:val="0"/>
      <w:marTop w:val="0"/>
      <w:marBottom w:val="0"/>
      <w:divBdr>
        <w:top w:val="none" w:sz="0" w:space="0" w:color="auto"/>
        <w:left w:val="none" w:sz="0" w:space="0" w:color="auto"/>
        <w:bottom w:val="none" w:sz="0" w:space="0" w:color="auto"/>
        <w:right w:val="none" w:sz="0" w:space="0" w:color="auto"/>
      </w:divBdr>
    </w:div>
    <w:div w:id="1176381192">
      <w:bodyDiv w:val="1"/>
      <w:marLeft w:val="0"/>
      <w:marRight w:val="0"/>
      <w:marTop w:val="0"/>
      <w:marBottom w:val="0"/>
      <w:divBdr>
        <w:top w:val="none" w:sz="0" w:space="0" w:color="auto"/>
        <w:left w:val="none" w:sz="0" w:space="0" w:color="auto"/>
        <w:bottom w:val="none" w:sz="0" w:space="0" w:color="auto"/>
        <w:right w:val="none" w:sz="0" w:space="0" w:color="auto"/>
      </w:divBdr>
    </w:div>
    <w:div w:id="1184127556">
      <w:bodyDiv w:val="1"/>
      <w:marLeft w:val="0"/>
      <w:marRight w:val="0"/>
      <w:marTop w:val="0"/>
      <w:marBottom w:val="0"/>
      <w:divBdr>
        <w:top w:val="none" w:sz="0" w:space="0" w:color="auto"/>
        <w:left w:val="none" w:sz="0" w:space="0" w:color="auto"/>
        <w:bottom w:val="none" w:sz="0" w:space="0" w:color="auto"/>
        <w:right w:val="none" w:sz="0" w:space="0" w:color="auto"/>
      </w:divBdr>
    </w:div>
    <w:div w:id="1189296482">
      <w:bodyDiv w:val="1"/>
      <w:marLeft w:val="0"/>
      <w:marRight w:val="0"/>
      <w:marTop w:val="0"/>
      <w:marBottom w:val="0"/>
      <w:divBdr>
        <w:top w:val="none" w:sz="0" w:space="0" w:color="auto"/>
        <w:left w:val="none" w:sz="0" w:space="0" w:color="auto"/>
        <w:bottom w:val="none" w:sz="0" w:space="0" w:color="auto"/>
        <w:right w:val="none" w:sz="0" w:space="0" w:color="auto"/>
      </w:divBdr>
    </w:div>
    <w:div w:id="1275212366">
      <w:bodyDiv w:val="1"/>
      <w:marLeft w:val="0"/>
      <w:marRight w:val="0"/>
      <w:marTop w:val="0"/>
      <w:marBottom w:val="0"/>
      <w:divBdr>
        <w:top w:val="none" w:sz="0" w:space="0" w:color="auto"/>
        <w:left w:val="none" w:sz="0" w:space="0" w:color="auto"/>
        <w:bottom w:val="none" w:sz="0" w:space="0" w:color="auto"/>
        <w:right w:val="none" w:sz="0" w:space="0" w:color="auto"/>
      </w:divBdr>
    </w:div>
    <w:div w:id="1308164741">
      <w:bodyDiv w:val="1"/>
      <w:marLeft w:val="0"/>
      <w:marRight w:val="0"/>
      <w:marTop w:val="0"/>
      <w:marBottom w:val="0"/>
      <w:divBdr>
        <w:top w:val="none" w:sz="0" w:space="0" w:color="auto"/>
        <w:left w:val="none" w:sz="0" w:space="0" w:color="auto"/>
        <w:bottom w:val="none" w:sz="0" w:space="0" w:color="auto"/>
        <w:right w:val="none" w:sz="0" w:space="0" w:color="auto"/>
      </w:divBdr>
    </w:div>
    <w:div w:id="1363675502">
      <w:bodyDiv w:val="1"/>
      <w:marLeft w:val="0"/>
      <w:marRight w:val="0"/>
      <w:marTop w:val="0"/>
      <w:marBottom w:val="0"/>
      <w:divBdr>
        <w:top w:val="none" w:sz="0" w:space="0" w:color="auto"/>
        <w:left w:val="none" w:sz="0" w:space="0" w:color="auto"/>
        <w:bottom w:val="none" w:sz="0" w:space="0" w:color="auto"/>
        <w:right w:val="none" w:sz="0" w:space="0" w:color="auto"/>
      </w:divBdr>
    </w:div>
    <w:div w:id="1415398807">
      <w:bodyDiv w:val="1"/>
      <w:marLeft w:val="0"/>
      <w:marRight w:val="0"/>
      <w:marTop w:val="0"/>
      <w:marBottom w:val="0"/>
      <w:divBdr>
        <w:top w:val="none" w:sz="0" w:space="0" w:color="auto"/>
        <w:left w:val="none" w:sz="0" w:space="0" w:color="auto"/>
        <w:bottom w:val="none" w:sz="0" w:space="0" w:color="auto"/>
        <w:right w:val="none" w:sz="0" w:space="0" w:color="auto"/>
      </w:divBdr>
    </w:div>
    <w:div w:id="1424915465">
      <w:bodyDiv w:val="1"/>
      <w:marLeft w:val="0"/>
      <w:marRight w:val="0"/>
      <w:marTop w:val="0"/>
      <w:marBottom w:val="0"/>
      <w:divBdr>
        <w:top w:val="none" w:sz="0" w:space="0" w:color="auto"/>
        <w:left w:val="none" w:sz="0" w:space="0" w:color="auto"/>
        <w:bottom w:val="none" w:sz="0" w:space="0" w:color="auto"/>
        <w:right w:val="none" w:sz="0" w:space="0" w:color="auto"/>
      </w:divBdr>
    </w:div>
    <w:div w:id="1478843475">
      <w:bodyDiv w:val="1"/>
      <w:marLeft w:val="0"/>
      <w:marRight w:val="0"/>
      <w:marTop w:val="0"/>
      <w:marBottom w:val="0"/>
      <w:divBdr>
        <w:top w:val="none" w:sz="0" w:space="0" w:color="auto"/>
        <w:left w:val="none" w:sz="0" w:space="0" w:color="auto"/>
        <w:bottom w:val="none" w:sz="0" w:space="0" w:color="auto"/>
        <w:right w:val="none" w:sz="0" w:space="0" w:color="auto"/>
      </w:divBdr>
    </w:div>
    <w:div w:id="1485774806">
      <w:bodyDiv w:val="1"/>
      <w:marLeft w:val="0"/>
      <w:marRight w:val="0"/>
      <w:marTop w:val="0"/>
      <w:marBottom w:val="0"/>
      <w:divBdr>
        <w:top w:val="none" w:sz="0" w:space="0" w:color="auto"/>
        <w:left w:val="none" w:sz="0" w:space="0" w:color="auto"/>
        <w:bottom w:val="none" w:sz="0" w:space="0" w:color="auto"/>
        <w:right w:val="none" w:sz="0" w:space="0" w:color="auto"/>
      </w:divBdr>
    </w:div>
    <w:div w:id="1737120150">
      <w:bodyDiv w:val="1"/>
      <w:marLeft w:val="0"/>
      <w:marRight w:val="0"/>
      <w:marTop w:val="0"/>
      <w:marBottom w:val="0"/>
      <w:divBdr>
        <w:top w:val="none" w:sz="0" w:space="0" w:color="auto"/>
        <w:left w:val="none" w:sz="0" w:space="0" w:color="auto"/>
        <w:bottom w:val="none" w:sz="0" w:space="0" w:color="auto"/>
        <w:right w:val="none" w:sz="0" w:space="0" w:color="auto"/>
      </w:divBdr>
    </w:div>
    <w:div w:id="1767270270">
      <w:bodyDiv w:val="1"/>
      <w:marLeft w:val="0"/>
      <w:marRight w:val="0"/>
      <w:marTop w:val="0"/>
      <w:marBottom w:val="0"/>
      <w:divBdr>
        <w:top w:val="none" w:sz="0" w:space="0" w:color="auto"/>
        <w:left w:val="none" w:sz="0" w:space="0" w:color="auto"/>
        <w:bottom w:val="none" w:sz="0" w:space="0" w:color="auto"/>
        <w:right w:val="none" w:sz="0" w:space="0" w:color="auto"/>
      </w:divBdr>
    </w:div>
    <w:div w:id="181398109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6283288">
      <w:bodyDiv w:val="1"/>
      <w:marLeft w:val="0"/>
      <w:marRight w:val="0"/>
      <w:marTop w:val="0"/>
      <w:marBottom w:val="0"/>
      <w:divBdr>
        <w:top w:val="none" w:sz="0" w:space="0" w:color="auto"/>
        <w:left w:val="none" w:sz="0" w:space="0" w:color="auto"/>
        <w:bottom w:val="none" w:sz="0" w:space="0" w:color="auto"/>
        <w:right w:val="none" w:sz="0" w:space="0" w:color="auto"/>
      </w:divBdr>
    </w:div>
    <w:div w:id="1880311563">
      <w:bodyDiv w:val="1"/>
      <w:marLeft w:val="0"/>
      <w:marRight w:val="0"/>
      <w:marTop w:val="0"/>
      <w:marBottom w:val="0"/>
      <w:divBdr>
        <w:top w:val="none" w:sz="0" w:space="0" w:color="auto"/>
        <w:left w:val="none" w:sz="0" w:space="0" w:color="auto"/>
        <w:bottom w:val="none" w:sz="0" w:space="0" w:color="auto"/>
        <w:right w:val="none" w:sz="0" w:space="0" w:color="auto"/>
      </w:divBdr>
    </w:div>
    <w:div w:id="1881428952">
      <w:bodyDiv w:val="1"/>
      <w:marLeft w:val="0"/>
      <w:marRight w:val="0"/>
      <w:marTop w:val="0"/>
      <w:marBottom w:val="0"/>
      <w:divBdr>
        <w:top w:val="none" w:sz="0" w:space="0" w:color="auto"/>
        <w:left w:val="none" w:sz="0" w:space="0" w:color="auto"/>
        <w:bottom w:val="none" w:sz="0" w:space="0" w:color="auto"/>
        <w:right w:val="none" w:sz="0" w:space="0" w:color="auto"/>
      </w:divBdr>
    </w:div>
    <w:div w:id="1906187051">
      <w:bodyDiv w:val="1"/>
      <w:marLeft w:val="0"/>
      <w:marRight w:val="0"/>
      <w:marTop w:val="0"/>
      <w:marBottom w:val="0"/>
      <w:divBdr>
        <w:top w:val="none" w:sz="0" w:space="0" w:color="auto"/>
        <w:left w:val="none" w:sz="0" w:space="0" w:color="auto"/>
        <w:bottom w:val="none" w:sz="0" w:space="0" w:color="auto"/>
        <w:right w:val="none" w:sz="0" w:space="0" w:color="auto"/>
      </w:divBdr>
    </w:div>
    <w:div w:id="191596813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8753589">
      <w:bodyDiv w:val="1"/>
      <w:marLeft w:val="0"/>
      <w:marRight w:val="0"/>
      <w:marTop w:val="0"/>
      <w:marBottom w:val="0"/>
      <w:divBdr>
        <w:top w:val="none" w:sz="0" w:space="0" w:color="auto"/>
        <w:left w:val="none" w:sz="0" w:space="0" w:color="auto"/>
        <w:bottom w:val="none" w:sz="0" w:space="0" w:color="auto"/>
        <w:right w:val="none" w:sz="0" w:space="0" w:color="auto"/>
      </w:divBdr>
    </w:div>
    <w:div w:id="1987081361">
      <w:bodyDiv w:val="1"/>
      <w:marLeft w:val="0"/>
      <w:marRight w:val="0"/>
      <w:marTop w:val="0"/>
      <w:marBottom w:val="0"/>
      <w:divBdr>
        <w:top w:val="none" w:sz="0" w:space="0" w:color="auto"/>
        <w:left w:val="none" w:sz="0" w:space="0" w:color="auto"/>
        <w:bottom w:val="none" w:sz="0" w:space="0" w:color="auto"/>
        <w:right w:val="none" w:sz="0" w:space="0" w:color="auto"/>
      </w:divBdr>
    </w:div>
    <w:div w:id="1998460401">
      <w:bodyDiv w:val="1"/>
      <w:marLeft w:val="0"/>
      <w:marRight w:val="0"/>
      <w:marTop w:val="0"/>
      <w:marBottom w:val="0"/>
      <w:divBdr>
        <w:top w:val="none" w:sz="0" w:space="0" w:color="auto"/>
        <w:left w:val="none" w:sz="0" w:space="0" w:color="auto"/>
        <w:bottom w:val="none" w:sz="0" w:space="0" w:color="auto"/>
        <w:right w:val="none" w:sz="0" w:space="0" w:color="auto"/>
      </w:divBdr>
    </w:div>
    <w:div w:id="2019503665">
      <w:bodyDiv w:val="1"/>
      <w:marLeft w:val="0"/>
      <w:marRight w:val="0"/>
      <w:marTop w:val="0"/>
      <w:marBottom w:val="0"/>
      <w:divBdr>
        <w:top w:val="none" w:sz="0" w:space="0" w:color="auto"/>
        <w:left w:val="none" w:sz="0" w:space="0" w:color="auto"/>
        <w:bottom w:val="none" w:sz="0" w:space="0" w:color="auto"/>
        <w:right w:val="none" w:sz="0" w:space="0" w:color="auto"/>
      </w:divBdr>
    </w:div>
    <w:div w:id="209224149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51E3C-6AFC-D146-939C-AE5C78EEE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7142</Words>
  <Characters>40716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47763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2018-09-25T19:41:00Z</dcterms:created>
  <dcterms:modified xsi:type="dcterms:W3CDTF">2018-10-04T17:23:00Z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